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1C7FF" w14:textId="5362FA68" w:rsidR="00CF567D" w:rsidRPr="00BB676A" w:rsidRDefault="00CF567D" w:rsidP="00180027">
      <w:pPr>
        <w:spacing w:line="240" w:lineRule="auto"/>
        <w:jc w:val="center"/>
        <w:rPr>
          <w:rFonts w:ascii="Calibri" w:hAnsi="Calibri" w:cs="Calibri"/>
          <w:b/>
          <w:bCs/>
          <w:sz w:val="32"/>
          <w:szCs w:val="32"/>
        </w:rPr>
      </w:pPr>
    </w:p>
    <w:tbl>
      <w:tblPr>
        <w:tblStyle w:val="TableGrid"/>
        <w:tblW w:w="0" w:type="auto"/>
        <w:tblLook w:val="04A0" w:firstRow="1" w:lastRow="0" w:firstColumn="1" w:lastColumn="0" w:noHBand="0" w:noVBand="1"/>
      </w:tblPr>
      <w:tblGrid>
        <w:gridCol w:w="9350"/>
      </w:tblGrid>
      <w:tr w:rsidR="007F3F10" w:rsidRPr="00180027" w14:paraId="55B0BBA4" w14:textId="77777777" w:rsidTr="26A76F57">
        <w:tc>
          <w:tcPr>
            <w:tcW w:w="9350" w:type="dxa"/>
          </w:tcPr>
          <w:p w14:paraId="15D6326F" w14:textId="078360AC" w:rsidR="007F3F10" w:rsidRPr="00180027" w:rsidRDefault="26A76F57" w:rsidP="00180027">
            <w:pPr>
              <w:rPr>
                <w:rFonts w:ascii="Calibri" w:hAnsi="Calibri" w:cs="Calibri"/>
                <w:b/>
                <w:bCs/>
                <w:sz w:val="22"/>
                <w:szCs w:val="22"/>
              </w:rPr>
            </w:pPr>
            <w:r w:rsidRPr="26A76F57">
              <w:rPr>
                <w:rFonts w:ascii="Calibri" w:hAnsi="Calibri" w:cs="Calibri"/>
                <w:b/>
                <w:bCs/>
                <w:sz w:val="22"/>
                <w:szCs w:val="22"/>
              </w:rPr>
              <w:t>Data collected from all households will be uploaded through CommCare, with the date and time data collected,  and the GPS location of the household.  This should be automatically calcu</w:t>
            </w:r>
            <w:r w:rsidR="00164815">
              <w:rPr>
                <w:rFonts w:ascii="Calibri" w:hAnsi="Calibri" w:cs="Calibri"/>
                <w:b/>
                <w:bCs/>
                <w:sz w:val="22"/>
                <w:szCs w:val="22"/>
              </w:rPr>
              <w:t>la</w:t>
            </w:r>
            <w:r w:rsidRPr="26A76F57">
              <w:rPr>
                <w:rFonts w:ascii="Calibri" w:hAnsi="Calibri" w:cs="Calibri"/>
                <w:b/>
                <w:bCs/>
                <w:sz w:val="22"/>
                <w:szCs w:val="22"/>
              </w:rPr>
              <w:t xml:space="preserve">ted through CommCare. </w:t>
            </w:r>
          </w:p>
          <w:p w14:paraId="16EE7950" w14:textId="77777777" w:rsidR="007F3F10" w:rsidRPr="00180027" w:rsidRDefault="007F3F10" w:rsidP="00180027">
            <w:pPr>
              <w:rPr>
                <w:rFonts w:ascii="Calibri" w:hAnsi="Calibri" w:cs="Calibri"/>
                <w:b/>
                <w:bCs/>
                <w:sz w:val="22"/>
                <w:szCs w:val="22"/>
              </w:rPr>
            </w:pPr>
          </w:p>
        </w:tc>
      </w:tr>
    </w:tbl>
    <w:p w14:paraId="0592A452" w14:textId="77777777" w:rsidR="00EB6B8C" w:rsidRPr="00180027" w:rsidRDefault="00EB6B8C" w:rsidP="00180027">
      <w:pPr>
        <w:spacing w:line="240" w:lineRule="auto"/>
        <w:rPr>
          <w:rFonts w:ascii="Calibri" w:hAnsi="Calibri" w:cs="Calibri"/>
          <w:sz w:val="22"/>
          <w:szCs w:val="22"/>
        </w:rPr>
      </w:pPr>
    </w:p>
    <w:p w14:paraId="6370E744" w14:textId="3DBD608B" w:rsidR="0082165D" w:rsidRPr="00AE57B3" w:rsidRDefault="26A76F57" w:rsidP="00180027">
      <w:pPr>
        <w:spacing w:line="240" w:lineRule="auto"/>
        <w:rPr>
          <w:rFonts w:ascii="Calibri" w:hAnsi="Calibri" w:cs="Calibri"/>
          <w:b/>
          <w:bCs/>
          <w:sz w:val="28"/>
          <w:szCs w:val="28"/>
          <w:u w:val="single"/>
        </w:rPr>
      </w:pPr>
      <w:r w:rsidRPr="00AE57B3">
        <w:rPr>
          <w:rFonts w:ascii="Calibri" w:hAnsi="Calibri" w:cs="Calibri"/>
          <w:b/>
          <w:bCs/>
          <w:sz w:val="28"/>
          <w:szCs w:val="28"/>
          <w:u w:val="single"/>
        </w:rPr>
        <w:t>SITE DETAILS</w:t>
      </w:r>
    </w:p>
    <w:p w14:paraId="25CF9D2A" w14:textId="64356FBF" w:rsidR="26A76F57" w:rsidRPr="00B72F37" w:rsidRDefault="26A76F57" w:rsidP="008743A3">
      <w:pPr>
        <w:pStyle w:val="ListParagraph"/>
        <w:numPr>
          <w:ilvl w:val="0"/>
          <w:numId w:val="37"/>
        </w:numPr>
        <w:spacing w:line="240" w:lineRule="auto"/>
        <w:rPr>
          <w:rStyle w:val="CommentReference"/>
          <w:sz w:val="24"/>
          <w:szCs w:val="24"/>
        </w:rPr>
      </w:pPr>
      <w:r w:rsidRPr="26A76F57">
        <w:rPr>
          <w:rFonts w:ascii="Calibri" w:hAnsi="Calibri" w:cs="Calibri"/>
          <w:b/>
          <w:bCs/>
          <w:sz w:val="22"/>
          <w:szCs w:val="22"/>
        </w:rPr>
        <w:t xml:space="preserve">Name of enumerator </w:t>
      </w:r>
    </w:p>
    <w:p w14:paraId="2F9AC5DA" w14:textId="77777777" w:rsidR="00B72F37" w:rsidRDefault="00B72F37" w:rsidP="00B72F37">
      <w:pPr>
        <w:pStyle w:val="ListParagraph"/>
        <w:spacing w:line="240" w:lineRule="auto"/>
      </w:pPr>
    </w:p>
    <w:p w14:paraId="249993CF" w14:textId="253872AE" w:rsidR="00100A08" w:rsidRPr="00180027" w:rsidRDefault="1990F406" w:rsidP="008743A3">
      <w:pPr>
        <w:pStyle w:val="ListParagraph"/>
        <w:numPr>
          <w:ilvl w:val="0"/>
          <w:numId w:val="37"/>
        </w:numPr>
        <w:spacing w:line="240" w:lineRule="auto"/>
        <w:rPr>
          <w:rFonts w:ascii="Calibri" w:hAnsi="Calibri" w:cs="Calibri"/>
          <w:sz w:val="22"/>
          <w:szCs w:val="22"/>
        </w:rPr>
      </w:pPr>
      <w:r w:rsidRPr="1990F406">
        <w:rPr>
          <w:rFonts w:ascii="Calibri" w:hAnsi="Calibri" w:cs="Calibri"/>
          <w:b/>
          <w:bCs/>
          <w:sz w:val="22"/>
          <w:szCs w:val="22"/>
        </w:rPr>
        <w:t xml:space="preserve">Location </w:t>
      </w:r>
      <w:r w:rsidRPr="1990F406">
        <w:rPr>
          <w:rFonts w:ascii="Calibri" w:hAnsi="Calibri" w:cs="Calibri"/>
          <w:i/>
          <w:iCs/>
          <w:sz w:val="22"/>
          <w:szCs w:val="22"/>
        </w:rPr>
        <w:t>(will be from pull down menu, from pre-selected list of districts)</w:t>
      </w:r>
    </w:p>
    <w:p w14:paraId="6E8F4A33" w14:textId="77777777" w:rsidR="009B3E7E" w:rsidRPr="00180027" w:rsidRDefault="009B3E7E" w:rsidP="00180027">
      <w:pPr>
        <w:pStyle w:val="ListParagraph"/>
        <w:spacing w:line="240" w:lineRule="auto"/>
        <w:rPr>
          <w:rFonts w:ascii="Calibri" w:hAnsi="Calibri" w:cs="Calibri"/>
          <w:sz w:val="22"/>
          <w:szCs w:val="22"/>
        </w:rPr>
      </w:pPr>
    </w:p>
    <w:p w14:paraId="48F32250" w14:textId="23DD4123" w:rsidR="00F42416" w:rsidRPr="00180027" w:rsidRDefault="00F42416" w:rsidP="008743A3">
      <w:pPr>
        <w:pStyle w:val="ListParagraph"/>
        <w:numPr>
          <w:ilvl w:val="0"/>
          <w:numId w:val="37"/>
        </w:numPr>
        <w:spacing w:line="240" w:lineRule="auto"/>
        <w:rPr>
          <w:rFonts w:ascii="Calibri" w:hAnsi="Calibri" w:cs="Calibri"/>
          <w:b/>
          <w:bCs/>
          <w:sz w:val="22"/>
          <w:szCs w:val="22"/>
        </w:rPr>
      </w:pPr>
      <w:r w:rsidRPr="00180027">
        <w:rPr>
          <w:rFonts w:ascii="Calibri" w:hAnsi="Calibri" w:cs="Calibri"/>
          <w:b/>
          <w:bCs/>
          <w:sz w:val="22"/>
          <w:szCs w:val="22"/>
        </w:rPr>
        <w:t>Type of site</w:t>
      </w:r>
    </w:p>
    <w:p w14:paraId="035F33FA" w14:textId="4F02FBA6" w:rsidR="00F42416" w:rsidRPr="00180027" w:rsidRDefault="00F42416" w:rsidP="008743A3">
      <w:pPr>
        <w:pStyle w:val="ListParagraph"/>
        <w:numPr>
          <w:ilvl w:val="1"/>
          <w:numId w:val="38"/>
        </w:numPr>
        <w:spacing w:line="240" w:lineRule="auto"/>
        <w:rPr>
          <w:rFonts w:ascii="Calibri" w:hAnsi="Calibri" w:cs="Calibri"/>
          <w:sz w:val="22"/>
          <w:szCs w:val="22"/>
        </w:rPr>
      </w:pPr>
      <w:r w:rsidRPr="00180027">
        <w:rPr>
          <w:rFonts w:ascii="Calibri" w:hAnsi="Calibri" w:cs="Calibri"/>
          <w:sz w:val="22"/>
          <w:szCs w:val="22"/>
        </w:rPr>
        <w:t xml:space="preserve">Village (settled community) </w:t>
      </w:r>
    </w:p>
    <w:p w14:paraId="3A958E45" w14:textId="1012398E" w:rsidR="00F42416" w:rsidRPr="00180027" w:rsidRDefault="00F42416" w:rsidP="008743A3">
      <w:pPr>
        <w:pStyle w:val="ListParagraph"/>
        <w:numPr>
          <w:ilvl w:val="1"/>
          <w:numId w:val="38"/>
        </w:numPr>
        <w:spacing w:line="240" w:lineRule="auto"/>
        <w:rPr>
          <w:rFonts w:ascii="Calibri" w:hAnsi="Calibri" w:cs="Calibri"/>
          <w:sz w:val="22"/>
          <w:szCs w:val="22"/>
        </w:rPr>
      </w:pPr>
      <w:r w:rsidRPr="00180027">
        <w:rPr>
          <w:rFonts w:ascii="Calibri" w:hAnsi="Calibri" w:cs="Calibri"/>
          <w:sz w:val="22"/>
          <w:szCs w:val="22"/>
        </w:rPr>
        <w:t xml:space="preserve">Camp/ settlement near village </w:t>
      </w:r>
    </w:p>
    <w:p w14:paraId="6BC508F4" w14:textId="674527F2" w:rsidR="00F42416" w:rsidRPr="00180027" w:rsidRDefault="00F42416" w:rsidP="008743A3">
      <w:pPr>
        <w:pStyle w:val="ListParagraph"/>
        <w:numPr>
          <w:ilvl w:val="1"/>
          <w:numId w:val="38"/>
        </w:numPr>
        <w:spacing w:line="240" w:lineRule="auto"/>
        <w:rPr>
          <w:rFonts w:ascii="Calibri" w:hAnsi="Calibri" w:cs="Calibri"/>
          <w:sz w:val="22"/>
          <w:szCs w:val="22"/>
        </w:rPr>
      </w:pPr>
      <w:r w:rsidRPr="00180027">
        <w:rPr>
          <w:rFonts w:ascii="Calibri" w:hAnsi="Calibri" w:cs="Calibri"/>
          <w:sz w:val="22"/>
          <w:szCs w:val="22"/>
        </w:rPr>
        <w:t xml:space="preserve">Camp/ settlement on an open area </w:t>
      </w:r>
    </w:p>
    <w:p w14:paraId="7CF80528" w14:textId="1FE08C7A" w:rsidR="009B3E7E" w:rsidRDefault="00F42416" w:rsidP="008743A3">
      <w:pPr>
        <w:pStyle w:val="ListParagraph"/>
        <w:numPr>
          <w:ilvl w:val="1"/>
          <w:numId w:val="38"/>
        </w:numPr>
        <w:spacing w:line="240" w:lineRule="auto"/>
        <w:rPr>
          <w:rFonts w:ascii="Calibri" w:hAnsi="Calibri" w:cs="Calibri"/>
          <w:sz w:val="22"/>
          <w:szCs w:val="22"/>
        </w:rPr>
      </w:pPr>
      <w:r w:rsidRPr="00180027">
        <w:rPr>
          <w:rFonts w:ascii="Calibri" w:hAnsi="Calibri" w:cs="Calibri"/>
          <w:sz w:val="22"/>
          <w:szCs w:val="22"/>
        </w:rPr>
        <w:t xml:space="preserve">Camp/ settlement in public building </w:t>
      </w:r>
    </w:p>
    <w:p w14:paraId="51BD1A41" w14:textId="77777777" w:rsidR="00E61E41" w:rsidRPr="00E61E41" w:rsidRDefault="00E61E41" w:rsidP="00E61E41">
      <w:pPr>
        <w:pStyle w:val="ListParagraph"/>
        <w:spacing w:line="240" w:lineRule="auto"/>
        <w:ind w:left="1440"/>
        <w:rPr>
          <w:rFonts w:ascii="Calibri" w:hAnsi="Calibri" w:cs="Calibri"/>
          <w:sz w:val="22"/>
          <w:szCs w:val="22"/>
        </w:rPr>
      </w:pPr>
    </w:p>
    <w:p w14:paraId="0481FF39" w14:textId="1C682C1C" w:rsidR="00FF4841" w:rsidRPr="00AE57B3" w:rsidRDefault="00FF4841" w:rsidP="00180027">
      <w:pPr>
        <w:spacing w:line="240" w:lineRule="auto"/>
        <w:rPr>
          <w:rFonts w:ascii="Calibri" w:hAnsi="Calibri" w:cs="Calibri"/>
          <w:b/>
          <w:bCs/>
          <w:sz w:val="28"/>
          <w:szCs w:val="28"/>
          <w:u w:val="single"/>
        </w:rPr>
      </w:pPr>
      <w:r w:rsidRPr="00AE57B3">
        <w:rPr>
          <w:rFonts w:ascii="Calibri" w:hAnsi="Calibri" w:cs="Calibri"/>
          <w:b/>
          <w:bCs/>
          <w:sz w:val="28"/>
          <w:szCs w:val="28"/>
          <w:u w:val="single"/>
        </w:rPr>
        <w:t>FAMILY DEMOGRAPHIC INFORMAT</w:t>
      </w:r>
      <w:r w:rsidR="0087080D" w:rsidRPr="00AE57B3">
        <w:rPr>
          <w:rFonts w:ascii="Calibri" w:hAnsi="Calibri" w:cs="Calibri"/>
          <w:b/>
          <w:bCs/>
          <w:sz w:val="28"/>
          <w:szCs w:val="28"/>
          <w:u w:val="single"/>
        </w:rPr>
        <w:t>I</w:t>
      </w:r>
      <w:r w:rsidRPr="00AE57B3">
        <w:rPr>
          <w:rFonts w:ascii="Calibri" w:hAnsi="Calibri" w:cs="Calibri"/>
          <w:b/>
          <w:bCs/>
          <w:sz w:val="28"/>
          <w:szCs w:val="28"/>
          <w:u w:val="single"/>
        </w:rPr>
        <w:t xml:space="preserve">ON </w:t>
      </w:r>
    </w:p>
    <w:p w14:paraId="50B72B9C" w14:textId="23EEAF92" w:rsidR="00800540" w:rsidRPr="00D92865" w:rsidRDefault="00180027" w:rsidP="00800540">
      <w:pPr>
        <w:spacing w:line="240" w:lineRule="auto"/>
        <w:rPr>
          <w:rFonts w:ascii="Calibri" w:hAnsi="Calibri" w:cs="Calibri"/>
          <w:i/>
          <w:iCs/>
          <w:sz w:val="22"/>
          <w:szCs w:val="22"/>
          <w:rPrChange w:id="0" w:author="Nina Morency Brassard" w:date="2025-12-12T11:34:00Z" w16du:dateUtc="2025-12-12T10:34:00Z">
            <w:rPr>
              <w:rFonts w:ascii="Calibri" w:hAnsi="Calibri" w:cs="Calibri"/>
              <w:sz w:val="22"/>
              <w:szCs w:val="22"/>
            </w:rPr>
          </w:rPrChange>
        </w:rPr>
      </w:pPr>
      <w:r w:rsidRPr="00180027">
        <w:rPr>
          <w:rFonts w:ascii="Calibri" w:hAnsi="Calibri" w:cs="Calibri"/>
          <w:b/>
          <w:bCs/>
          <w:sz w:val="22"/>
          <w:szCs w:val="22"/>
        </w:rPr>
        <w:t>Instructions to enumerator:</w:t>
      </w:r>
      <w:r w:rsidRPr="00180027">
        <w:rPr>
          <w:rFonts w:ascii="Calibri" w:hAnsi="Calibri" w:cs="Calibri"/>
          <w:sz w:val="22"/>
          <w:szCs w:val="22"/>
        </w:rPr>
        <w:t xml:space="preserve"> </w:t>
      </w:r>
      <w:ins w:id="1" w:author="Nina Morency Brassard" w:date="2025-12-12T11:32:00Z" w16du:dateUtc="2025-12-12T10:32:00Z">
        <w:r w:rsidR="00800540">
          <w:rPr>
            <w:rFonts w:ascii="Calibri" w:hAnsi="Calibri" w:cs="Calibri"/>
            <w:sz w:val="22"/>
            <w:szCs w:val="22"/>
          </w:rPr>
          <w:br/>
        </w:r>
      </w:ins>
      <w:ins w:id="2" w:author="Nina Morency Brassard" w:date="2025-12-12T11:34:00Z" w16du:dateUtc="2025-12-12T10:34:00Z">
        <w:r w:rsidR="00781318">
          <w:rPr>
            <w:rFonts w:ascii="Calibri" w:hAnsi="Calibri" w:cs="Calibri"/>
            <w:i/>
            <w:iCs/>
            <w:sz w:val="22"/>
            <w:szCs w:val="22"/>
          </w:rPr>
          <w:br/>
        </w:r>
      </w:ins>
      <w:r w:rsidR="00800540" w:rsidRPr="00180027">
        <w:rPr>
          <w:rFonts w:ascii="Calibri" w:hAnsi="Calibri" w:cs="Calibri"/>
          <w:i/>
          <w:iCs/>
          <w:sz w:val="22"/>
          <w:szCs w:val="22"/>
        </w:rPr>
        <w:t>Provide background to the project</w:t>
      </w:r>
      <w:r w:rsidR="00800540">
        <w:rPr>
          <w:rFonts w:ascii="Calibri" w:hAnsi="Calibri" w:cs="Calibri"/>
          <w:i/>
          <w:iCs/>
          <w:sz w:val="22"/>
          <w:szCs w:val="22"/>
        </w:rPr>
        <w:t xml:space="preserve">: </w:t>
      </w:r>
      <w:r w:rsidR="00781318">
        <w:rPr>
          <w:rFonts w:ascii="Calibri" w:hAnsi="Calibri" w:cs="Calibri"/>
          <w:i/>
          <w:iCs/>
          <w:sz w:val="22"/>
          <w:szCs w:val="22"/>
        </w:rPr>
        <w:br/>
      </w:r>
      <w:r w:rsidR="00D92865">
        <w:rPr>
          <w:rFonts w:ascii="Calibri" w:hAnsi="Calibri" w:cs="Calibri"/>
          <w:i/>
          <w:iCs/>
          <w:sz w:val="22"/>
          <w:szCs w:val="22"/>
        </w:rPr>
        <w:br/>
      </w:r>
      <w:r w:rsidR="00CF536B">
        <w:rPr>
          <w:rFonts w:ascii="Calibri" w:hAnsi="Calibri" w:cs="Calibri"/>
          <w:i/>
          <w:iCs/>
          <w:sz w:val="22"/>
          <w:szCs w:val="22"/>
        </w:rPr>
        <w:t>“</w:t>
      </w:r>
      <w:r w:rsidR="00D92865" w:rsidRPr="00D92865">
        <w:rPr>
          <w:rFonts w:ascii="Calibri" w:hAnsi="Calibri" w:cs="Calibri"/>
          <w:i/>
          <w:iCs/>
          <w:sz w:val="22"/>
          <w:szCs w:val="22"/>
        </w:rPr>
        <w:t xml:space="preserve">The </w:t>
      </w:r>
      <w:r w:rsidR="00800540" w:rsidRPr="00D92865">
        <w:rPr>
          <w:rFonts w:ascii="Calibri" w:hAnsi="Calibri" w:cs="Calibri"/>
          <w:i/>
          <w:iCs/>
          <w:sz w:val="22"/>
          <w:szCs w:val="22"/>
          <w:rPrChange w:id="3" w:author="Nina Morency Brassard" w:date="2025-12-12T11:34:00Z" w16du:dateUtc="2025-12-12T10:34:00Z">
            <w:rPr>
              <w:rFonts w:ascii="Calibri" w:hAnsi="Calibri" w:cs="Calibri"/>
              <w:sz w:val="22"/>
              <w:szCs w:val="22"/>
            </w:rPr>
          </w:rPrChange>
        </w:rPr>
        <w:t>International Rescue Committee (IRC) is running a project to help communities in Nigeria, Chad, and Somalia get safer drinking water. We do this by placing small in-line chlorination (ILC) devices on community water points. These devices add the right amount of chlorine to make water safer to drink and to help prevent water-related illnesses.</w:t>
      </w:r>
    </w:p>
    <w:p w14:paraId="089D5AF2" w14:textId="2CB4BFC5" w:rsidR="00800540" w:rsidRPr="00D92865" w:rsidRDefault="00800540" w:rsidP="00D92865">
      <w:pPr>
        <w:spacing w:line="240" w:lineRule="auto"/>
        <w:rPr>
          <w:rFonts w:ascii="Calibri" w:hAnsi="Calibri" w:cs="Calibri"/>
          <w:i/>
          <w:iCs/>
          <w:sz w:val="22"/>
          <w:szCs w:val="22"/>
          <w:rPrChange w:id="4" w:author="Nina Morency Brassard" w:date="2025-12-12T11:34:00Z" w16du:dateUtc="2025-12-12T10:34:00Z">
            <w:rPr>
              <w:rFonts w:ascii="Calibri" w:hAnsi="Calibri" w:cs="Calibri"/>
              <w:sz w:val="22"/>
              <w:szCs w:val="22"/>
            </w:rPr>
          </w:rPrChange>
        </w:rPr>
      </w:pPr>
      <w:r w:rsidRPr="00D92865">
        <w:rPr>
          <w:rFonts w:ascii="Calibri" w:hAnsi="Calibri" w:cs="Calibri"/>
          <w:i/>
          <w:iCs/>
          <w:sz w:val="22"/>
          <w:szCs w:val="22"/>
          <w:rPrChange w:id="5" w:author="Nina Morency Brassard" w:date="2025-12-12T11:34:00Z" w16du:dateUtc="2025-12-12T10:34:00Z">
            <w:rPr>
              <w:rFonts w:ascii="Calibri" w:hAnsi="Calibri" w:cs="Calibri"/>
              <w:sz w:val="22"/>
              <w:szCs w:val="22"/>
            </w:rPr>
          </w:rPrChange>
        </w:rPr>
        <w:t>As part of this project, IRC teams check the water quality every day and follow the costs of the system to make sure it is working well and remains affordable. We also collect feedback from community members so we can keep improving the service.</w:t>
      </w:r>
    </w:p>
    <w:p w14:paraId="63AA2949" w14:textId="1BB23AD8" w:rsidR="00180027" w:rsidRDefault="00800540" w:rsidP="00800540">
      <w:pPr>
        <w:spacing w:line="240" w:lineRule="auto"/>
        <w:rPr>
          <w:rFonts w:ascii="Calibri" w:hAnsi="Calibri" w:cs="Calibri"/>
          <w:i/>
          <w:iCs/>
          <w:sz w:val="22"/>
          <w:szCs w:val="22"/>
        </w:rPr>
      </w:pPr>
      <w:r w:rsidRPr="00D92865">
        <w:rPr>
          <w:rFonts w:ascii="Calibri" w:hAnsi="Calibri" w:cs="Calibri"/>
          <w:i/>
          <w:iCs/>
          <w:sz w:val="22"/>
          <w:szCs w:val="22"/>
          <w:rPrChange w:id="6" w:author="Nina Morency Brassard" w:date="2025-12-12T11:34:00Z" w16du:dateUtc="2025-12-12T10:34:00Z">
            <w:rPr>
              <w:rFonts w:ascii="Calibri" w:hAnsi="Calibri" w:cs="Calibri"/>
              <w:sz w:val="22"/>
              <w:szCs w:val="22"/>
            </w:rPr>
          </w:rPrChange>
        </w:rPr>
        <w:t>Your participation—such as answering a few survey questions or letting us test your water —helps us understand how well the system works and how to make it better for everyone. Thank you for supporting efforts to keep your community’s water clean and safe</w:t>
      </w:r>
      <w:r w:rsidR="00CF536B">
        <w:rPr>
          <w:rFonts w:ascii="Calibri" w:hAnsi="Calibri" w:cs="Calibri"/>
          <w:i/>
          <w:iCs/>
          <w:sz w:val="22"/>
          <w:szCs w:val="22"/>
        </w:rPr>
        <w:t xml:space="preserve">.” </w:t>
      </w:r>
      <w:r w:rsidRPr="00D92865">
        <w:rPr>
          <w:rFonts w:ascii="Calibri" w:hAnsi="Calibri" w:cs="Calibri"/>
          <w:i/>
          <w:iCs/>
          <w:sz w:val="22"/>
          <w:szCs w:val="22"/>
          <w:rPrChange w:id="7" w:author="Nina Morency Brassard" w:date="2025-12-12T11:34:00Z" w16du:dateUtc="2025-12-12T10:34:00Z">
            <w:rPr>
              <w:rFonts w:ascii="Calibri" w:hAnsi="Calibri" w:cs="Calibri"/>
              <w:sz w:val="22"/>
              <w:szCs w:val="22"/>
            </w:rPr>
          </w:rPrChange>
        </w:rPr>
        <w:br/>
      </w:r>
      <w:r w:rsidR="00781318">
        <w:rPr>
          <w:rFonts w:ascii="Calibri" w:hAnsi="Calibri" w:cs="Calibri"/>
          <w:i/>
          <w:iCs/>
          <w:sz w:val="22"/>
          <w:szCs w:val="22"/>
        </w:rPr>
        <w:br/>
      </w:r>
      <w:r w:rsidR="00180027" w:rsidRPr="00180027">
        <w:rPr>
          <w:rFonts w:ascii="Calibri" w:hAnsi="Calibri" w:cs="Calibri"/>
          <w:i/>
          <w:iCs/>
          <w:sz w:val="22"/>
          <w:szCs w:val="22"/>
        </w:rPr>
        <w:t xml:space="preserve">Ask </w:t>
      </w:r>
      <w:r w:rsidR="009E73E4">
        <w:rPr>
          <w:rFonts w:ascii="Calibri" w:hAnsi="Calibri" w:cs="Calibri"/>
          <w:i/>
          <w:iCs/>
          <w:sz w:val="22"/>
          <w:szCs w:val="22"/>
        </w:rPr>
        <w:t xml:space="preserve">to speak with the </w:t>
      </w:r>
      <w:r w:rsidR="00180027" w:rsidRPr="00180027">
        <w:rPr>
          <w:rFonts w:ascii="Calibri" w:hAnsi="Calibri" w:cs="Calibri"/>
          <w:i/>
          <w:iCs/>
          <w:sz w:val="22"/>
          <w:szCs w:val="22"/>
        </w:rPr>
        <w:t>head of the household</w:t>
      </w:r>
      <w:r w:rsidR="009E73E4">
        <w:rPr>
          <w:rFonts w:ascii="Calibri" w:hAnsi="Calibri" w:cs="Calibri"/>
          <w:i/>
          <w:iCs/>
          <w:sz w:val="22"/>
          <w:szCs w:val="22"/>
        </w:rPr>
        <w:t xml:space="preserve"> </w:t>
      </w:r>
      <w:r w:rsidR="00D26789">
        <w:rPr>
          <w:rFonts w:ascii="Calibri" w:hAnsi="Calibri" w:cs="Calibri"/>
          <w:i/>
          <w:iCs/>
          <w:sz w:val="22"/>
          <w:szCs w:val="22"/>
        </w:rPr>
        <w:t>(</w:t>
      </w:r>
      <w:r w:rsidR="00180027" w:rsidRPr="00180027">
        <w:rPr>
          <w:rFonts w:ascii="Calibri" w:hAnsi="Calibri" w:cs="Calibri"/>
          <w:i/>
          <w:iCs/>
          <w:sz w:val="22"/>
          <w:szCs w:val="22"/>
        </w:rPr>
        <w:t>usually the female</w:t>
      </w:r>
      <w:r w:rsidR="009E73E4">
        <w:rPr>
          <w:rFonts w:ascii="Calibri" w:hAnsi="Calibri" w:cs="Calibri"/>
          <w:i/>
          <w:iCs/>
          <w:sz w:val="22"/>
          <w:szCs w:val="22"/>
        </w:rPr>
        <w:t xml:space="preserve">; </w:t>
      </w:r>
      <w:r w:rsidR="00180027" w:rsidRPr="00180027">
        <w:rPr>
          <w:rFonts w:ascii="Calibri" w:hAnsi="Calibri" w:cs="Calibri"/>
          <w:i/>
          <w:iCs/>
          <w:sz w:val="22"/>
          <w:szCs w:val="22"/>
        </w:rPr>
        <w:t>if absent then the eldest child</w:t>
      </w:r>
      <w:r w:rsidR="001213EA">
        <w:rPr>
          <w:rFonts w:ascii="Calibri" w:hAnsi="Calibri" w:cs="Calibri"/>
          <w:i/>
          <w:iCs/>
          <w:sz w:val="22"/>
          <w:szCs w:val="22"/>
        </w:rPr>
        <w:t>;</w:t>
      </w:r>
      <w:r w:rsidR="00180027" w:rsidRPr="00180027">
        <w:rPr>
          <w:rFonts w:ascii="Calibri" w:hAnsi="Calibri" w:cs="Calibri"/>
          <w:i/>
          <w:iCs/>
          <w:sz w:val="22"/>
          <w:szCs w:val="22"/>
        </w:rPr>
        <w:t xml:space="preserve"> if absent, the male head of the household</w:t>
      </w:r>
      <w:r w:rsidR="00D26789">
        <w:rPr>
          <w:rFonts w:ascii="Calibri" w:hAnsi="Calibri" w:cs="Calibri"/>
          <w:i/>
          <w:iCs/>
          <w:sz w:val="22"/>
          <w:szCs w:val="22"/>
        </w:rPr>
        <w:t xml:space="preserve">). </w:t>
      </w:r>
      <w:r w:rsidR="001A59FB">
        <w:rPr>
          <w:rFonts w:ascii="Calibri" w:hAnsi="Calibri" w:cs="Calibri"/>
          <w:i/>
          <w:iCs/>
          <w:sz w:val="22"/>
          <w:szCs w:val="22"/>
        </w:rPr>
        <w:t>Explain that you’d like to</w:t>
      </w:r>
      <w:r w:rsidR="00112E6D">
        <w:rPr>
          <w:rFonts w:ascii="Calibri" w:hAnsi="Calibri" w:cs="Calibri"/>
          <w:i/>
          <w:iCs/>
          <w:sz w:val="22"/>
          <w:szCs w:val="22"/>
        </w:rPr>
        <w:t xml:space="preserve"> </w:t>
      </w:r>
      <w:r w:rsidR="00180027" w:rsidRPr="00180027">
        <w:rPr>
          <w:rFonts w:ascii="Calibri" w:hAnsi="Calibri" w:cs="Calibri"/>
          <w:i/>
          <w:iCs/>
          <w:sz w:val="22"/>
          <w:szCs w:val="22"/>
        </w:rPr>
        <w:t xml:space="preserve">ask </w:t>
      </w:r>
      <w:r w:rsidR="00112E6D">
        <w:rPr>
          <w:rFonts w:ascii="Calibri" w:hAnsi="Calibri" w:cs="Calibri"/>
          <w:i/>
          <w:iCs/>
          <w:sz w:val="22"/>
          <w:szCs w:val="22"/>
        </w:rPr>
        <w:t xml:space="preserve">some </w:t>
      </w:r>
      <w:r w:rsidR="00180027" w:rsidRPr="00180027">
        <w:rPr>
          <w:rFonts w:ascii="Calibri" w:hAnsi="Calibri" w:cs="Calibri"/>
          <w:i/>
          <w:iCs/>
          <w:sz w:val="22"/>
          <w:szCs w:val="22"/>
        </w:rPr>
        <w:t>questions about how they collect water</w:t>
      </w:r>
      <w:r w:rsidR="00112E6D">
        <w:rPr>
          <w:rFonts w:ascii="Calibri" w:hAnsi="Calibri" w:cs="Calibri"/>
          <w:i/>
          <w:iCs/>
          <w:sz w:val="22"/>
          <w:szCs w:val="22"/>
        </w:rPr>
        <w:t xml:space="preserve"> and </w:t>
      </w:r>
      <w:r w:rsidR="00180027" w:rsidRPr="00180027">
        <w:rPr>
          <w:rFonts w:ascii="Calibri" w:hAnsi="Calibri" w:cs="Calibri"/>
          <w:i/>
          <w:iCs/>
          <w:sz w:val="22"/>
          <w:szCs w:val="22"/>
        </w:rPr>
        <w:t xml:space="preserve">see how they store water in their home. </w:t>
      </w:r>
      <w:r w:rsidR="00180027">
        <w:rPr>
          <w:rFonts w:ascii="Calibri" w:hAnsi="Calibri" w:cs="Calibri"/>
          <w:i/>
          <w:iCs/>
          <w:sz w:val="22"/>
          <w:szCs w:val="22"/>
        </w:rPr>
        <w:t>Ask for their consent to continue the interview</w:t>
      </w:r>
      <w:r w:rsidR="001A59FB">
        <w:rPr>
          <w:rFonts w:ascii="Calibri" w:hAnsi="Calibri" w:cs="Calibri"/>
          <w:i/>
          <w:iCs/>
          <w:sz w:val="22"/>
          <w:szCs w:val="22"/>
        </w:rPr>
        <w:t>, and answer any question they may have</w:t>
      </w:r>
      <w:r w:rsidR="00180027">
        <w:rPr>
          <w:rFonts w:ascii="Calibri" w:hAnsi="Calibri" w:cs="Calibri"/>
          <w:i/>
          <w:iCs/>
          <w:sz w:val="22"/>
          <w:szCs w:val="22"/>
        </w:rPr>
        <w:t xml:space="preserve">. </w:t>
      </w:r>
      <w:r w:rsidR="00CF536B">
        <w:rPr>
          <w:rFonts w:ascii="Calibri" w:hAnsi="Calibri" w:cs="Calibri"/>
          <w:i/>
          <w:iCs/>
          <w:sz w:val="22"/>
          <w:szCs w:val="22"/>
        </w:rPr>
        <w:br/>
      </w:r>
    </w:p>
    <w:p w14:paraId="5289F628" w14:textId="77777777" w:rsidR="00CF536B" w:rsidRDefault="00CF536B" w:rsidP="00800540">
      <w:pPr>
        <w:spacing w:line="240" w:lineRule="auto"/>
        <w:rPr>
          <w:rFonts w:ascii="Calibri" w:hAnsi="Calibri" w:cs="Calibri"/>
          <w:i/>
          <w:iCs/>
          <w:sz w:val="22"/>
          <w:szCs w:val="22"/>
        </w:rPr>
      </w:pPr>
    </w:p>
    <w:p w14:paraId="42E758A0" w14:textId="77777777" w:rsidR="00CF536B" w:rsidRPr="00180027" w:rsidRDefault="00CF536B" w:rsidP="00800540">
      <w:pPr>
        <w:spacing w:line="240" w:lineRule="auto"/>
        <w:rPr>
          <w:rFonts w:ascii="Calibri" w:hAnsi="Calibri" w:cs="Calibri"/>
          <w:sz w:val="22"/>
          <w:szCs w:val="22"/>
        </w:rPr>
      </w:pPr>
    </w:p>
    <w:p w14:paraId="7F3D24D8" w14:textId="580EF321" w:rsidR="00FF4841" w:rsidRPr="00E83790" w:rsidRDefault="18DC877B" w:rsidP="00E83790">
      <w:pPr>
        <w:pStyle w:val="ListParagraph"/>
        <w:numPr>
          <w:ilvl w:val="0"/>
          <w:numId w:val="88"/>
        </w:numPr>
        <w:spacing w:line="240" w:lineRule="auto"/>
        <w:rPr>
          <w:rFonts w:ascii="Calibri" w:hAnsi="Calibri" w:cs="Calibri"/>
          <w:b/>
          <w:bCs/>
          <w:sz w:val="22"/>
          <w:szCs w:val="22"/>
        </w:rPr>
      </w:pPr>
      <w:r w:rsidRPr="00E83790">
        <w:rPr>
          <w:rFonts w:ascii="Calibri" w:hAnsi="Calibri" w:cs="Calibri"/>
          <w:b/>
          <w:bCs/>
          <w:sz w:val="22"/>
          <w:szCs w:val="22"/>
        </w:rPr>
        <w:lastRenderedPageBreak/>
        <w:t>Did the household give its consent to be interviewed?</w:t>
      </w:r>
    </w:p>
    <w:p w14:paraId="67BB6183" w14:textId="17A16DC3" w:rsidR="00FF4841" w:rsidRPr="00180027" w:rsidRDefault="00383C02" w:rsidP="008743A3">
      <w:pPr>
        <w:pStyle w:val="ListParagraph"/>
        <w:numPr>
          <w:ilvl w:val="1"/>
          <w:numId w:val="36"/>
        </w:numPr>
        <w:spacing w:line="240" w:lineRule="auto"/>
        <w:rPr>
          <w:rFonts w:ascii="Calibri" w:hAnsi="Calibri" w:cs="Calibri"/>
          <w:sz w:val="22"/>
          <w:szCs w:val="22"/>
        </w:rPr>
      </w:pPr>
      <w:r w:rsidRPr="00180027">
        <w:rPr>
          <w:rFonts w:ascii="Calibri" w:hAnsi="Calibri" w:cs="Calibri"/>
          <w:sz w:val="22"/>
          <w:szCs w:val="22"/>
        </w:rPr>
        <w:t>Yes</w:t>
      </w:r>
      <w:r>
        <w:rPr>
          <w:rFonts w:ascii="Calibri" w:hAnsi="Calibri" w:cs="Calibri"/>
          <w:sz w:val="22"/>
          <w:szCs w:val="22"/>
        </w:rPr>
        <w:t xml:space="preserve"> (</w:t>
      </w:r>
      <w:r w:rsidR="00BD37EB">
        <w:rPr>
          <w:rFonts w:ascii="Calibri" w:hAnsi="Calibri" w:cs="Calibri"/>
          <w:sz w:val="22"/>
          <w:szCs w:val="22"/>
        </w:rPr>
        <w:t xml:space="preserve">skip to </w:t>
      </w:r>
      <w:r w:rsidR="00FC465B">
        <w:rPr>
          <w:rFonts w:ascii="Calibri" w:hAnsi="Calibri" w:cs="Calibri"/>
          <w:sz w:val="22"/>
          <w:szCs w:val="22"/>
        </w:rPr>
        <w:t xml:space="preserve">Sex of respondent </w:t>
      </w:r>
      <w:r w:rsidR="00BD37EB">
        <w:rPr>
          <w:rFonts w:ascii="Calibri" w:hAnsi="Calibri" w:cs="Calibri"/>
          <w:sz w:val="22"/>
          <w:szCs w:val="22"/>
        </w:rPr>
        <w:t>question)</w:t>
      </w:r>
    </w:p>
    <w:p w14:paraId="34BABE5F" w14:textId="4CB01791" w:rsidR="00E83790" w:rsidRPr="00CF536B" w:rsidRDefault="00FF4841" w:rsidP="00CF536B">
      <w:pPr>
        <w:pStyle w:val="ListParagraph"/>
        <w:numPr>
          <w:ilvl w:val="1"/>
          <w:numId w:val="36"/>
        </w:numPr>
        <w:spacing w:line="240" w:lineRule="auto"/>
        <w:rPr>
          <w:rFonts w:ascii="Calibri" w:hAnsi="Calibri" w:cs="Calibri"/>
          <w:sz w:val="22"/>
          <w:szCs w:val="22"/>
        </w:rPr>
      </w:pPr>
      <w:r w:rsidRPr="00180027">
        <w:rPr>
          <w:rFonts w:ascii="Calibri" w:hAnsi="Calibri" w:cs="Calibri"/>
          <w:sz w:val="22"/>
          <w:szCs w:val="22"/>
        </w:rPr>
        <w:t>No</w:t>
      </w:r>
      <w:r w:rsidR="00B72F37">
        <w:rPr>
          <w:rFonts w:ascii="Calibri" w:hAnsi="Calibri" w:cs="Calibri"/>
          <w:sz w:val="22"/>
          <w:szCs w:val="22"/>
        </w:rPr>
        <w:t xml:space="preserve"> (end of the form, if no consent) </w:t>
      </w:r>
      <w:r w:rsidR="00CF536B">
        <w:rPr>
          <w:rFonts w:ascii="Calibri" w:hAnsi="Calibri" w:cs="Calibri"/>
          <w:sz w:val="22"/>
          <w:szCs w:val="22"/>
        </w:rPr>
        <w:br/>
      </w:r>
    </w:p>
    <w:p w14:paraId="7590EB14" w14:textId="20B03AE8" w:rsidR="00863544" w:rsidRPr="00E83790" w:rsidRDefault="6BBFDC16" w:rsidP="00E83790">
      <w:pPr>
        <w:pStyle w:val="ListParagraph"/>
        <w:numPr>
          <w:ilvl w:val="0"/>
          <w:numId w:val="36"/>
        </w:numPr>
        <w:spacing w:line="240" w:lineRule="auto"/>
        <w:rPr>
          <w:rFonts w:ascii="Calibri" w:hAnsi="Calibri" w:cs="Calibri"/>
          <w:b/>
          <w:bCs/>
          <w:sz w:val="22"/>
          <w:szCs w:val="22"/>
        </w:rPr>
      </w:pPr>
      <w:r w:rsidRPr="00E83790">
        <w:rPr>
          <w:rFonts w:ascii="Calibri" w:hAnsi="Calibri" w:cs="Calibri"/>
          <w:b/>
          <w:bCs/>
          <w:sz w:val="22"/>
          <w:szCs w:val="22"/>
        </w:rPr>
        <w:t xml:space="preserve">What was the reason for refusal? </w:t>
      </w:r>
      <w:r w:rsidR="00A703CE" w:rsidRPr="00A703CE">
        <w:rPr>
          <w:rFonts w:ascii="Calibri" w:hAnsi="Calibri" w:cs="Calibri"/>
          <w:i/>
          <w:iCs/>
          <w:sz w:val="22"/>
          <w:szCs w:val="22"/>
        </w:rPr>
        <w:t>(free text)</w:t>
      </w:r>
      <w:r w:rsidR="00A703CE">
        <w:rPr>
          <w:rFonts w:ascii="Calibri" w:hAnsi="Calibri" w:cs="Calibri"/>
          <w:sz w:val="22"/>
          <w:szCs w:val="22"/>
        </w:rPr>
        <w:t xml:space="preserve"> </w:t>
      </w:r>
      <w:r w:rsidR="00A70798">
        <w:rPr>
          <w:rFonts w:ascii="Calibri" w:hAnsi="Calibri" w:cs="Calibri"/>
          <w:b/>
          <w:bCs/>
          <w:sz w:val="22"/>
          <w:szCs w:val="22"/>
        </w:rPr>
        <w:br/>
      </w:r>
    </w:p>
    <w:p w14:paraId="57651838" w14:textId="20671D53" w:rsidR="24DCF0EA" w:rsidRPr="00863544" w:rsidRDefault="00863544" w:rsidP="001B7922">
      <w:pPr>
        <w:spacing w:after="0" w:line="240" w:lineRule="auto"/>
        <w:rPr>
          <w:rFonts w:ascii="Calibri" w:hAnsi="Calibri" w:cs="Calibri"/>
          <w:i/>
          <w:iCs/>
          <w:sz w:val="22"/>
          <w:szCs w:val="22"/>
        </w:rPr>
      </w:pPr>
      <w:r w:rsidRPr="00DA6C8F">
        <w:rPr>
          <w:rFonts w:ascii="Calibri" w:hAnsi="Calibri" w:cs="Calibri"/>
          <w:b/>
          <w:bCs/>
          <w:i/>
          <w:iCs/>
          <w:sz w:val="22"/>
          <w:szCs w:val="22"/>
        </w:rPr>
        <w:t>Instructions to enumerator</w:t>
      </w:r>
      <w:r w:rsidR="001B7922" w:rsidRPr="00DA6C8F">
        <w:rPr>
          <w:rFonts w:ascii="Calibri" w:hAnsi="Calibri" w:cs="Calibri"/>
          <w:b/>
          <w:bCs/>
          <w:i/>
          <w:iCs/>
          <w:sz w:val="22"/>
          <w:szCs w:val="22"/>
        </w:rPr>
        <w:t xml:space="preserve">: </w:t>
      </w:r>
      <w:r w:rsidR="00DA6C8F">
        <w:rPr>
          <w:rFonts w:ascii="Calibri" w:hAnsi="Calibri" w:cs="Calibri"/>
          <w:i/>
          <w:iCs/>
          <w:sz w:val="22"/>
          <w:szCs w:val="22"/>
        </w:rPr>
        <w:t>G</w:t>
      </w:r>
      <w:r w:rsidR="001B7922" w:rsidRPr="00DA6C8F">
        <w:rPr>
          <w:rFonts w:ascii="Calibri" w:hAnsi="Calibri" w:cs="Calibri"/>
          <w:i/>
          <w:iCs/>
          <w:sz w:val="22"/>
          <w:szCs w:val="22"/>
        </w:rPr>
        <w:t>enerate a random</w:t>
      </w:r>
      <w:r w:rsidR="001B7922" w:rsidRPr="001B7922">
        <w:rPr>
          <w:rFonts w:ascii="Calibri" w:hAnsi="Calibri" w:cs="Calibri"/>
          <w:i/>
          <w:iCs/>
          <w:sz w:val="22"/>
          <w:szCs w:val="22"/>
        </w:rPr>
        <w:t xml:space="preserve"> number with a specific format (GW + 3 letters of country + HH + 5</w:t>
      </w:r>
      <w:r w:rsidR="001B7922">
        <w:rPr>
          <w:rFonts w:ascii="Calibri" w:hAnsi="Calibri" w:cs="Calibri"/>
          <w:i/>
          <w:iCs/>
          <w:sz w:val="22"/>
          <w:szCs w:val="22"/>
        </w:rPr>
        <w:t xml:space="preserve"> </w:t>
      </w:r>
      <w:r w:rsidR="001B7922" w:rsidRPr="001B7922">
        <w:rPr>
          <w:rFonts w:ascii="Calibri" w:hAnsi="Calibri" w:cs="Calibri"/>
          <w:i/>
          <w:iCs/>
          <w:sz w:val="22"/>
          <w:szCs w:val="22"/>
        </w:rPr>
        <w:t>digits eg. GW-TCD-HH-00001) + Label</w:t>
      </w:r>
      <w:r w:rsidR="001B7922">
        <w:rPr>
          <w:rFonts w:ascii="Calibri" w:hAnsi="Calibri" w:cs="Calibri"/>
          <w:i/>
          <w:iCs/>
          <w:sz w:val="22"/>
          <w:szCs w:val="22"/>
        </w:rPr>
        <w:br/>
      </w:r>
      <w:r w:rsidR="001B7922">
        <w:rPr>
          <w:rFonts w:ascii="Calibri" w:hAnsi="Calibri" w:cs="Calibri"/>
          <w:i/>
          <w:iCs/>
          <w:sz w:val="22"/>
          <w:szCs w:val="22"/>
        </w:rPr>
        <w:br/>
      </w:r>
      <w:r w:rsidR="00A70798">
        <w:rPr>
          <w:rFonts w:ascii="Calibri" w:hAnsi="Calibri" w:cs="Calibri"/>
          <w:i/>
          <w:iCs/>
          <w:sz w:val="22"/>
          <w:szCs w:val="22"/>
        </w:rPr>
        <w:t>**</w:t>
      </w:r>
      <w:r w:rsidR="00793732">
        <w:rPr>
          <w:rFonts w:ascii="Calibri" w:hAnsi="Calibri" w:cs="Calibri"/>
          <w:i/>
          <w:iCs/>
          <w:sz w:val="22"/>
          <w:szCs w:val="22"/>
        </w:rPr>
        <w:t>M</w:t>
      </w:r>
      <w:r w:rsidR="001B7922" w:rsidRPr="00863544">
        <w:rPr>
          <w:rFonts w:ascii="Calibri" w:hAnsi="Calibri" w:cs="Calibri"/>
          <w:i/>
          <w:iCs/>
          <w:sz w:val="22"/>
          <w:szCs w:val="22"/>
        </w:rPr>
        <w:t>ake sure to write down this number with the associated household</w:t>
      </w:r>
      <w:r w:rsidR="00A70798">
        <w:rPr>
          <w:rFonts w:ascii="Calibri" w:hAnsi="Calibri" w:cs="Calibri"/>
          <w:i/>
          <w:iCs/>
          <w:sz w:val="22"/>
          <w:szCs w:val="22"/>
        </w:rPr>
        <w:t>**</w:t>
      </w:r>
    </w:p>
    <w:p w14:paraId="34DD64BA" w14:textId="77777777" w:rsidR="00B72F37" w:rsidRPr="00B72F37" w:rsidRDefault="00B72F37" w:rsidP="00DA6C8F">
      <w:pPr>
        <w:pStyle w:val="ListParagraph"/>
        <w:spacing w:line="240" w:lineRule="auto"/>
        <w:ind w:left="0"/>
        <w:rPr>
          <w:rFonts w:ascii="Calibri" w:hAnsi="Calibri" w:cs="Calibri"/>
          <w:sz w:val="22"/>
          <w:szCs w:val="22"/>
        </w:rPr>
      </w:pPr>
    </w:p>
    <w:p w14:paraId="0F88BA0B" w14:textId="709C971A" w:rsidR="00FF4841" w:rsidRPr="00DA6C8F" w:rsidRDefault="31497A98" w:rsidP="00DA6C8F">
      <w:pPr>
        <w:pStyle w:val="ListParagraph"/>
        <w:numPr>
          <w:ilvl w:val="0"/>
          <w:numId w:val="89"/>
        </w:numPr>
        <w:spacing w:line="240" w:lineRule="auto"/>
        <w:ind w:left="360"/>
        <w:rPr>
          <w:rFonts w:ascii="Calibri" w:hAnsi="Calibri" w:cs="Calibri"/>
          <w:sz w:val="22"/>
          <w:szCs w:val="22"/>
        </w:rPr>
      </w:pPr>
      <w:r w:rsidRPr="00DA6C8F">
        <w:rPr>
          <w:rFonts w:ascii="Calibri" w:hAnsi="Calibri" w:cs="Calibri"/>
          <w:b/>
          <w:bCs/>
          <w:sz w:val="22"/>
          <w:szCs w:val="22"/>
        </w:rPr>
        <w:t>Sex of respondent</w:t>
      </w:r>
      <w:r w:rsidRPr="00DA6C8F">
        <w:rPr>
          <w:rFonts w:ascii="Calibri" w:hAnsi="Calibri" w:cs="Calibri"/>
          <w:sz w:val="22"/>
          <w:szCs w:val="22"/>
        </w:rPr>
        <w:t xml:space="preserve"> </w:t>
      </w:r>
      <w:r w:rsidRPr="00DA6C8F">
        <w:rPr>
          <w:rFonts w:ascii="Calibri" w:hAnsi="Calibri" w:cs="Calibri"/>
          <w:i/>
          <w:iCs/>
          <w:sz w:val="22"/>
          <w:szCs w:val="22"/>
        </w:rPr>
        <w:t>(Circle one)</w:t>
      </w:r>
    </w:p>
    <w:p w14:paraId="524F7EAD" w14:textId="77777777" w:rsidR="00FF4841" w:rsidRPr="00180027" w:rsidRDefault="00FF4841" w:rsidP="00DA6C8F">
      <w:pPr>
        <w:pStyle w:val="ListParagraph"/>
        <w:numPr>
          <w:ilvl w:val="1"/>
          <w:numId w:val="90"/>
        </w:numPr>
        <w:spacing w:line="240" w:lineRule="auto"/>
        <w:rPr>
          <w:rFonts w:ascii="Calibri" w:hAnsi="Calibri" w:cs="Calibri"/>
          <w:sz w:val="22"/>
          <w:szCs w:val="22"/>
        </w:rPr>
      </w:pPr>
      <w:r w:rsidRPr="00180027">
        <w:rPr>
          <w:rFonts w:ascii="Calibri" w:hAnsi="Calibri" w:cs="Calibri"/>
          <w:sz w:val="22"/>
          <w:szCs w:val="22"/>
        </w:rPr>
        <w:t>Male</w:t>
      </w:r>
    </w:p>
    <w:p w14:paraId="4699D616" w14:textId="2FC922F9" w:rsidR="00FF4841" w:rsidRDefault="00FF4841" w:rsidP="00DA6C8F">
      <w:pPr>
        <w:pStyle w:val="ListParagraph"/>
        <w:numPr>
          <w:ilvl w:val="1"/>
          <w:numId w:val="90"/>
        </w:numPr>
        <w:spacing w:line="240" w:lineRule="auto"/>
        <w:rPr>
          <w:rFonts w:ascii="Calibri" w:hAnsi="Calibri" w:cs="Calibri"/>
          <w:sz w:val="22"/>
          <w:szCs w:val="22"/>
        </w:rPr>
      </w:pPr>
      <w:r w:rsidRPr="00180027">
        <w:rPr>
          <w:rFonts w:ascii="Calibri" w:hAnsi="Calibri" w:cs="Calibri"/>
          <w:sz w:val="22"/>
          <w:szCs w:val="22"/>
        </w:rPr>
        <w:t>Female</w:t>
      </w:r>
    </w:p>
    <w:p w14:paraId="62BD2A3B" w14:textId="4201693E" w:rsidR="00D01019" w:rsidRDefault="00D01019" w:rsidP="00DA6C8F">
      <w:pPr>
        <w:pStyle w:val="ListParagraph"/>
        <w:numPr>
          <w:ilvl w:val="1"/>
          <w:numId w:val="90"/>
        </w:numPr>
        <w:spacing w:line="240" w:lineRule="auto"/>
        <w:rPr>
          <w:rFonts w:ascii="Calibri" w:hAnsi="Calibri" w:cs="Calibri"/>
          <w:sz w:val="22"/>
          <w:szCs w:val="22"/>
        </w:rPr>
      </w:pPr>
      <w:r>
        <w:rPr>
          <w:rFonts w:ascii="Calibri" w:hAnsi="Calibri" w:cs="Calibri"/>
          <w:sz w:val="22"/>
          <w:szCs w:val="22"/>
        </w:rPr>
        <w:t>Don’t know</w:t>
      </w:r>
    </w:p>
    <w:p w14:paraId="3DB94903" w14:textId="77777777" w:rsidR="00B72F37" w:rsidRDefault="00B72F37" w:rsidP="00B72F37">
      <w:pPr>
        <w:pStyle w:val="ListParagraph"/>
        <w:spacing w:line="240" w:lineRule="auto"/>
        <w:ind w:left="1440"/>
        <w:rPr>
          <w:rFonts w:ascii="Calibri" w:hAnsi="Calibri" w:cs="Calibri"/>
          <w:sz w:val="22"/>
          <w:szCs w:val="22"/>
        </w:rPr>
      </w:pPr>
    </w:p>
    <w:p w14:paraId="6C7DD888" w14:textId="78AB58F8" w:rsidR="00180027" w:rsidRPr="00A70798" w:rsidRDefault="6BBFDC16" w:rsidP="00A70798">
      <w:pPr>
        <w:pStyle w:val="ListParagraph"/>
        <w:numPr>
          <w:ilvl w:val="0"/>
          <w:numId w:val="37"/>
        </w:numPr>
        <w:spacing w:line="240" w:lineRule="auto"/>
        <w:rPr>
          <w:rFonts w:ascii="Calibri" w:hAnsi="Calibri" w:cs="Calibri"/>
          <w:sz w:val="22"/>
          <w:szCs w:val="22"/>
        </w:rPr>
      </w:pPr>
      <w:r w:rsidRPr="6BBFDC16">
        <w:rPr>
          <w:rFonts w:ascii="Calibri" w:hAnsi="Calibri" w:cs="Calibri"/>
          <w:b/>
          <w:bCs/>
          <w:sz w:val="22"/>
          <w:szCs w:val="22"/>
        </w:rPr>
        <w:t>What is your age in completed years</w:t>
      </w:r>
      <w:r w:rsidRPr="6BBFDC16">
        <w:rPr>
          <w:rFonts w:ascii="Calibri" w:hAnsi="Calibri" w:cs="Calibri"/>
          <w:sz w:val="22"/>
          <w:szCs w:val="22"/>
        </w:rPr>
        <w:t xml:space="preserve"> </w:t>
      </w:r>
      <w:r w:rsidRPr="6BBFDC16">
        <w:rPr>
          <w:rFonts w:ascii="Calibri" w:hAnsi="Calibri" w:cs="Calibri"/>
          <w:i/>
          <w:iCs/>
          <w:sz w:val="22"/>
          <w:szCs w:val="22"/>
        </w:rPr>
        <w:t>(respondent)?</w:t>
      </w:r>
      <w:r w:rsidR="00A70798">
        <w:rPr>
          <w:rFonts w:ascii="Calibri" w:hAnsi="Calibri" w:cs="Calibri"/>
          <w:i/>
          <w:iCs/>
          <w:sz w:val="22"/>
          <w:szCs w:val="22"/>
        </w:rPr>
        <w:br/>
      </w:r>
    </w:p>
    <w:p w14:paraId="6E56481F" w14:textId="3B4CDD79" w:rsidR="00FF4841" w:rsidRPr="00E61E41" w:rsidRDefault="26A76F57" w:rsidP="008743A3">
      <w:pPr>
        <w:pStyle w:val="ListParagraph"/>
        <w:numPr>
          <w:ilvl w:val="0"/>
          <w:numId w:val="37"/>
        </w:numPr>
        <w:spacing w:line="240" w:lineRule="auto"/>
        <w:rPr>
          <w:rFonts w:ascii="Calibri" w:hAnsi="Calibri" w:cs="Calibri"/>
          <w:sz w:val="22"/>
          <w:szCs w:val="22"/>
        </w:rPr>
      </w:pPr>
      <w:r w:rsidRPr="26A76F57">
        <w:rPr>
          <w:rFonts w:ascii="Calibri" w:hAnsi="Calibri" w:cs="Calibri"/>
          <w:b/>
          <w:bCs/>
          <w:sz w:val="22"/>
          <w:szCs w:val="22"/>
        </w:rPr>
        <w:t xml:space="preserve">Are there </w:t>
      </w:r>
      <w:r w:rsidRPr="00E61E41">
        <w:rPr>
          <w:rFonts w:ascii="Calibri" w:hAnsi="Calibri" w:cs="Calibri"/>
          <w:b/>
          <w:bCs/>
          <w:sz w:val="22"/>
          <w:szCs w:val="22"/>
        </w:rPr>
        <w:t>children less than 5 years old living and sleeping in this household?</w:t>
      </w:r>
      <w:r w:rsidRPr="00E61E41">
        <w:rPr>
          <w:rFonts w:ascii="Calibri" w:hAnsi="Calibri" w:cs="Calibri"/>
          <w:sz w:val="22"/>
          <w:szCs w:val="22"/>
        </w:rPr>
        <w:t xml:space="preserve"> </w:t>
      </w:r>
    </w:p>
    <w:p w14:paraId="519C5A73" w14:textId="004266CF" w:rsidR="00FF4841" w:rsidRPr="00E61E41" w:rsidRDefault="26A76F57" w:rsidP="008743A3">
      <w:pPr>
        <w:pStyle w:val="ListParagraph"/>
        <w:numPr>
          <w:ilvl w:val="1"/>
          <w:numId w:val="7"/>
        </w:numPr>
        <w:spacing w:line="240" w:lineRule="auto"/>
        <w:rPr>
          <w:rFonts w:ascii="Calibri" w:hAnsi="Calibri" w:cs="Calibri"/>
          <w:sz w:val="22"/>
          <w:szCs w:val="22"/>
        </w:rPr>
      </w:pPr>
      <w:r w:rsidRPr="00E61E41">
        <w:rPr>
          <w:rFonts w:ascii="Calibri" w:hAnsi="Calibri" w:cs="Calibri"/>
          <w:sz w:val="22"/>
          <w:szCs w:val="22"/>
        </w:rPr>
        <w:t>Yes</w:t>
      </w:r>
    </w:p>
    <w:p w14:paraId="2D8853CC" w14:textId="71234F2D" w:rsidR="00FF4841" w:rsidRPr="00E61E41" w:rsidRDefault="578BA7E0" w:rsidP="008743A3">
      <w:pPr>
        <w:pStyle w:val="ListParagraph"/>
        <w:numPr>
          <w:ilvl w:val="1"/>
          <w:numId w:val="7"/>
        </w:numPr>
        <w:spacing w:line="240" w:lineRule="auto"/>
        <w:rPr>
          <w:rFonts w:ascii="Calibri" w:hAnsi="Calibri" w:cs="Calibri"/>
          <w:sz w:val="22"/>
          <w:szCs w:val="22"/>
        </w:rPr>
      </w:pPr>
      <w:r w:rsidRPr="578BA7E0">
        <w:rPr>
          <w:rFonts w:ascii="Calibri" w:hAnsi="Calibri" w:cs="Calibri"/>
          <w:sz w:val="22"/>
          <w:szCs w:val="22"/>
        </w:rPr>
        <w:t xml:space="preserve">No (skip to </w:t>
      </w:r>
      <w:r w:rsidR="004B146B">
        <w:rPr>
          <w:rFonts w:ascii="Calibri" w:hAnsi="Calibri" w:cs="Calibri"/>
          <w:sz w:val="22"/>
          <w:szCs w:val="22"/>
        </w:rPr>
        <w:t>P</w:t>
      </w:r>
      <w:r w:rsidR="00114980">
        <w:rPr>
          <w:rFonts w:ascii="Calibri" w:hAnsi="Calibri" w:cs="Calibri"/>
          <w:sz w:val="22"/>
          <w:szCs w:val="22"/>
        </w:rPr>
        <w:t>eople over 5</w:t>
      </w:r>
      <w:r w:rsidR="004B146B">
        <w:rPr>
          <w:rFonts w:ascii="Calibri" w:hAnsi="Calibri" w:cs="Calibri"/>
          <w:sz w:val="22"/>
          <w:szCs w:val="22"/>
        </w:rPr>
        <w:t xml:space="preserve"> question</w:t>
      </w:r>
      <w:r w:rsidRPr="578BA7E0">
        <w:rPr>
          <w:rFonts w:ascii="Calibri" w:hAnsi="Calibri" w:cs="Calibri"/>
          <w:sz w:val="22"/>
          <w:szCs w:val="22"/>
        </w:rPr>
        <w:t>)</w:t>
      </w:r>
    </w:p>
    <w:p w14:paraId="21F7A70E" w14:textId="77777777" w:rsidR="00E61E41" w:rsidRPr="00E61E41" w:rsidRDefault="00E61E41" w:rsidP="00E61E41">
      <w:pPr>
        <w:pStyle w:val="ListParagraph"/>
        <w:spacing w:line="240" w:lineRule="auto"/>
        <w:rPr>
          <w:rFonts w:ascii="Calibri" w:hAnsi="Calibri" w:cs="Calibri"/>
          <w:sz w:val="22"/>
          <w:szCs w:val="22"/>
        </w:rPr>
      </w:pPr>
    </w:p>
    <w:p w14:paraId="742EC791" w14:textId="13A847C6" w:rsidR="00BC06D5" w:rsidRPr="00E61E41" w:rsidRDefault="00BC06D5" w:rsidP="008743A3">
      <w:pPr>
        <w:pStyle w:val="ListParagraph"/>
        <w:numPr>
          <w:ilvl w:val="0"/>
          <w:numId w:val="37"/>
        </w:numPr>
        <w:spacing w:line="240" w:lineRule="auto"/>
        <w:rPr>
          <w:rFonts w:ascii="Calibri" w:hAnsi="Calibri" w:cs="Calibri"/>
          <w:b/>
          <w:bCs/>
          <w:sz w:val="22"/>
          <w:szCs w:val="22"/>
        </w:rPr>
      </w:pPr>
      <w:r w:rsidRPr="00E61E41">
        <w:rPr>
          <w:rFonts w:ascii="Calibri" w:hAnsi="Calibri" w:cs="Calibri"/>
          <w:b/>
          <w:bCs/>
          <w:sz w:val="22"/>
          <w:szCs w:val="22"/>
        </w:rPr>
        <w:t>How many children less than 5 years old are living and sleeping in this household?</w:t>
      </w:r>
    </w:p>
    <w:p w14:paraId="54164FD3" w14:textId="1C3C582C" w:rsidR="004B0C03" w:rsidRPr="00180027" w:rsidRDefault="004B0C03" w:rsidP="00180027">
      <w:pPr>
        <w:pStyle w:val="ListParagraph"/>
        <w:spacing w:line="240" w:lineRule="auto"/>
        <w:ind w:left="1440"/>
        <w:rPr>
          <w:rFonts w:ascii="Calibri" w:hAnsi="Calibri" w:cs="Calibri"/>
          <w:sz w:val="22"/>
          <w:szCs w:val="22"/>
        </w:rPr>
      </w:pPr>
    </w:p>
    <w:p w14:paraId="2DCCE0DA" w14:textId="77C18974" w:rsidR="00BC06D5" w:rsidRPr="004B146B" w:rsidRDefault="400C2B5D" w:rsidP="004B146B">
      <w:pPr>
        <w:pStyle w:val="ListParagraph"/>
        <w:numPr>
          <w:ilvl w:val="0"/>
          <w:numId w:val="37"/>
        </w:numPr>
        <w:tabs>
          <w:tab w:val="left" w:pos="540"/>
        </w:tabs>
        <w:spacing w:after="0" w:line="240" w:lineRule="auto"/>
        <w:textAlignment w:val="top"/>
        <w:rPr>
          <w:rFonts w:ascii="Calibri" w:eastAsia="Times New Roman" w:hAnsi="Calibri" w:cs="Calibri"/>
          <w:b/>
          <w:bCs/>
          <w:sz w:val="22"/>
          <w:szCs w:val="22"/>
        </w:rPr>
      </w:pPr>
      <w:r w:rsidRPr="400C2B5D">
        <w:rPr>
          <w:rFonts w:ascii="Calibri" w:eastAsia="Times New Roman" w:hAnsi="Calibri" w:cs="Calibri"/>
          <w:b/>
          <w:bCs/>
          <w:sz w:val="22"/>
          <w:szCs w:val="22"/>
        </w:rPr>
        <w:t xml:space="preserve">What are the ages of children less than 5 years old living and sleeping in this household? </w:t>
      </w:r>
      <w:r w:rsidR="004B146B">
        <w:rPr>
          <w:rFonts w:ascii="Calibri" w:eastAsia="Times New Roman" w:hAnsi="Calibri" w:cs="Calibri"/>
          <w:b/>
          <w:bCs/>
          <w:sz w:val="22"/>
          <w:szCs w:val="22"/>
        </w:rPr>
        <w:br/>
      </w:r>
      <w:r w:rsidR="004B146B" w:rsidRPr="004B146B">
        <w:rPr>
          <w:rFonts w:ascii="Calibri" w:eastAsia="Times New Roman" w:hAnsi="Calibri" w:cs="Calibri"/>
          <w:sz w:val="22"/>
          <w:szCs w:val="22"/>
        </w:rPr>
        <w:t>(</w:t>
      </w:r>
      <w:r w:rsidR="00BC06D5" w:rsidRPr="004B146B">
        <w:rPr>
          <w:rFonts w:ascii="Calibri" w:eastAsia="Times New Roman" w:hAnsi="Calibri" w:cs="Calibri"/>
          <w:i/>
          <w:iCs/>
          <w:sz w:val="22"/>
          <w:szCs w:val="22"/>
        </w:rPr>
        <w:t>if the child is less than 1 year old, enter 0 and you will be prompted to enter the age in months)</w:t>
      </w:r>
    </w:p>
    <w:p w14:paraId="44CED8F1" w14:textId="77777777" w:rsidR="00C67799" w:rsidRDefault="00C67799" w:rsidP="00C67799">
      <w:pPr>
        <w:tabs>
          <w:tab w:val="left" w:pos="540"/>
        </w:tabs>
        <w:spacing w:after="0" w:line="240" w:lineRule="auto"/>
        <w:ind w:left="360"/>
        <w:textAlignment w:val="top"/>
        <w:rPr>
          <w:rFonts w:ascii="Calibri" w:eastAsia="Times New Roman" w:hAnsi="Calibri" w:cs="Calibri"/>
          <w:bCs/>
          <w:sz w:val="22"/>
          <w:szCs w:val="22"/>
          <w:u w:val="single"/>
        </w:rPr>
      </w:pPr>
    </w:p>
    <w:tbl>
      <w:tblPr>
        <w:tblStyle w:val="TableGrid"/>
        <w:tblW w:w="0" w:type="auto"/>
        <w:tblInd w:w="360" w:type="dxa"/>
        <w:tblLook w:val="04A0" w:firstRow="1" w:lastRow="0" w:firstColumn="1" w:lastColumn="0" w:noHBand="0" w:noVBand="1"/>
      </w:tblPr>
      <w:tblGrid>
        <w:gridCol w:w="4490"/>
      </w:tblGrid>
      <w:tr w:rsidR="00383C02" w14:paraId="217C9262" w14:textId="77777777" w:rsidTr="00383C02">
        <w:tc>
          <w:tcPr>
            <w:tcW w:w="4490" w:type="dxa"/>
          </w:tcPr>
          <w:p w14:paraId="3FD9CC3A" w14:textId="17ABCF0B" w:rsidR="00383C02" w:rsidRPr="00383C02" w:rsidRDefault="00383C02" w:rsidP="00C67799">
            <w:pPr>
              <w:tabs>
                <w:tab w:val="left" w:pos="540"/>
              </w:tabs>
              <w:textAlignment w:val="top"/>
              <w:rPr>
                <w:rFonts w:ascii="Calibri" w:eastAsia="Times New Roman" w:hAnsi="Calibri" w:cs="Calibri"/>
                <w:b/>
                <w:sz w:val="22"/>
                <w:szCs w:val="22"/>
                <w:u w:val="single"/>
              </w:rPr>
            </w:pPr>
            <w:r w:rsidRPr="00383C02">
              <w:rPr>
                <w:rFonts w:ascii="Calibri" w:eastAsia="Times New Roman" w:hAnsi="Calibri" w:cs="Calibri"/>
                <w:b/>
                <w:sz w:val="22"/>
                <w:szCs w:val="22"/>
                <w:u w:val="single"/>
              </w:rPr>
              <w:t>Age</w:t>
            </w:r>
            <w:r w:rsidR="00B72F37">
              <w:rPr>
                <w:rFonts w:ascii="Calibri" w:eastAsia="Times New Roman" w:hAnsi="Calibri" w:cs="Calibri"/>
                <w:b/>
                <w:sz w:val="22"/>
                <w:szCs w:val="22"/>
                <w:u w:val="single"/>
              </w:rPr>
              <w:t xml:space="preserve"> </w:t>
            </w:r>
          </w:p>
        </w:tc>
      </w:tr>
      <w:tr w:rsidR="00383C02" w14:paraId="565FAE98" w14:textId="77777777" w:rsidTr="00383C02">
        <w:tc>
          <w:tcPr>
            <w:tcW w:w="4490" w:type="dxa"/>
          </w:tcPr>
          <w:p w14:paraId="356748C6" w14:textId="77777777" w:rsidR="00383C02" w:rsidRDefault="00383C02" w:rsidP="00C67799">
            <w:pPr>
              <w:tabs>
                <w:tab w:val="left" w:pos="540"/>
              </w:tabs>
              <w:textAlignment w:val="top"/>
              <w:rPr>
                <w:rFonts w:ascii="Calibri" w:eastAsia="Times New Roman" w:hAnsi="Calibri" w:cs="Calibri"/>
                <w:bCs/>
                <w:sz w:val="22"/>
                <w:szCs w:val="22"/>
                <w:u w:val="single"/>
              </w:rPr>
            </w:pPr>
          </w:p>
        </w:tc>
      </w:tr>
      <w:tr w:rsidR="00383C02" w14:paraId="5F73FAAD" w14:textId="77777777" w:rsidTr="00383C02">
        <w:tc>
          <w:tcPr>
            <w:tcW w:w="4490" w:type="dxa"/>
          </w:tcPr>
          <w:p w14:paraId="063FFA5A" w14:textId="77777777" w:rsidR="00383C02" w:rsidRDefault="00383C02" w:rsidP="00C67799">
            <w:pPr>
              <w:tabs>
                <w:tab w:val="left" w:pos="540"/>
              </w:tabs>
              <w:textAlignment w:val="top"/>
              <w:rPr>
                <w:rFonts w:ascii="Calibri" w:eastAsia="Times New Roman" w:hAnsi="Calibri" w:cs="Calibri"/>
                <w:bCs/>
                <w:sz w:val="22"/>
                <w:szCs w:val="22"/>
                <w:u w:val="single"/>
              </w:rPr>
            </w:pPr>
          </w:p>
        </w:tc>
      </w:tr>
      <w:tr w:rsidR="00BC06D5" w14:paraId="23D28A35" w14:textId="77777777" w:rsidTr="00383C02">
        <w:tc>
          <w:tcPr>
            <w:tcW w:w="4490" w:type="dxa"/>
          </w:tcPr>
          <w:p w14:paraId="5305E297" w14:textId="77777777" w:rsidR="00BC06D5" w:rsidRDefault="00BC06D5" w:rsidP="00C67799">
            <w:pPr>
              <w:tabs>
                <w:tab w:val="left" w:pos="540"/>
              </w:tabs>
              <w:textAlignment w:val="top"/>
              <w:rPr>
                <w:rFonts w:ascii="Calibri" w:eastAsia="Times New Roman" w:hAnsi="Calibri" w:cs="Calibri"/>
                <w:bCs/>
                <w:sz w:val="22"/>
                <w:szCs w:val="22"/>
                <w:u w:val="single"/>
              </w:rPr>
            </w:pPr>
          </w:p>
        </w:tc>
      </w:tr>
      <w:tr w:rsidR="00383C02" w14:paraId="65985241" w14:textId="77777777" w:rsidTr="00383C02">
        <w:tc>
          <w:tcPr>
            <w:tcW w:w="4490" w:type="dxa"/>
          </w:tcPr>
          <w:p w14:paraId="54D7605A" w14:textId="77777777" w:rsidR="00383C02" w:rsidRDefault="00383C02" w:rsidP="00C67799">
            <w:pPr>
              <w:tabs>
                <w:tab w:val="left" w:pos="540"/>
              </w:tabs>
              <w:textAlignment w:val="top"/>
              <w:rPr>
                <w:rFonts w:ascii="Calibri" w:eastAsia="Times New Roman" w:hAnsi="Calibri" w:cs="Calibri"/>
                <w:bCs/>
                <w:sz w:val="22"/>
                <w:szCs w:val="22"/>
                <w:u w:val="single"/>
              </w:rPr>
            </w:pPr>
          </w:p>
        </w:tc>
      </w:tr>
      <w:tr w:rsidR="00BC06D5" w14:paraId="266F56B1" w14:textId="77777777" w:rsidTr="00383C02">
        <w:tc>
          <w:tcPr>
            <w:tcW w:w="4490" w:type="dxa"/>
          </w:tcPr>
          <w:p w14:paraId="0A3ECDF1" w14:textId="77777777" w:rsidR="00BC06D5" w:rsidRDefault="00BC06D5" w:rsidP="00C67799">
            <w:pPr>
              <w:tabs>
                <w:tab w:val="left" w:pos="540"/>
              </w:tabs>
              <w:textAlignment w:val="top"/>
              <w:rPr>
                <w:rFonts w:ascii="Calibri" w:eastAsia="Times New Roman" w:hAnsi="Calibri" w:cs="Calibri"/>
                <w:bCs/>
                <w:sz w:val="22"/>
                <w:szCs w:val="22"/>
                <w:u w:val="single"/>
              </w:rPr>
            </w:pPr>
          </w:p>
        </w:tc>
      </w:tr>
    </w:tbl>
    <w:p w14:paraId="0A51DD61" w14:textId="77777777" w:rsidR="00BC06D5" w:rsidRPr="00BC06D5" w:rsidRDefault="00BC06D5" w:rsidP="00B72F37">
      <w:pPr>
        <w:tabs>
          <w:tab w:val="left" w:pos="540"/>
        </w:tabs>
        <w:spacing w:after="0" w:line="240" w:lineRule="auto"/>
        <w:textAlignment w:val="top"/>
        <w:rPr>
          <w:rFonts w:ascii="Calibri" w:eastAsia="Times New Roman" w:hAnsi="Calibri" w:cs="Calibri"/>
          <w:bCs/>
          <w:sz w:val="22"/>
          <w:szCs w:val="22"/>
        </w:rPr>
      </w:pPr>
    </w:p>
    <w:p w14:paraId="1486BCC7" w14:textId="77777777" w:rsidR="00BC06D5" w:rsidRDefault="00BC06D5" w:rsidP="00C67799">
      <w:pPr>
        <w:tabs>
          <w:tab w:val="left" w:pos="540"/>
        </w:tabs>
        <w:spacing w:after="0" w:line="240" w:lineRule="auto"/>
        <w:ind w:left="360"/>
        <w:textAlignment w:val="top"/>
        <w:rPr>
          <w:rFonts w:ascii="Calibri" w:eastAsia="Times New Roman" w:hAnsi="Calibri" w:cs="Calibri"/>
          <w:bCs/>
          <w:sz w:val="22"/>
          <w:szCs w:val="22"/>
          <w:u w:val="single"/>
        </w:rPr>
      </w:pPr>
    </w:p>
    <w:p w14:paraId="0BC66A04" w14:textId="65C301DA" w:rsidR="00746988" w:rsidRPr="00A70798" w:rsidRDefault="400C2B5D" w:rsidP="00A70798">
      <w:pPr>
        <w:pStyle w:val="ListParagraph"/>
        <w:numPr>
          <w:ilvl w:val="0"/>
          <w:numId w:val="37"/>
        </w:numPr>
        <w:tabs>
          <w:tab w:val="left" w:pos="540"/>
        </w:tabs>
        <w:spacing w:after="0" w:line="240" w:lineRule="auto"/>
        <w:textAlignment w:val="top"/>
        <w:rPr>
          <w:rFonts w:ascii="Calibri" w:eastAsia="Times New Roman" w:hAnsi="Calibri" w:cs="Calibri"/>
          <w:b/>
          <w:bCs/>
          <w:sz w:val="22"/>
          <w:szCs w:val="22"/>
        </w:rPr>
      </w:pPr>
      <w:r w:rsidRPr="400C2B5D">
        <w:rPr>
          <w:rFonts w:ascii="Calibri" w:eastAsia="Times New Roman" w:hAnsi="Calibri" w:cs="Calibri"/>
          <w:b/>
          <w:bCs/>
          <w:sz w:val="22"/>
          <w:szCs w:val="22"/>
        </w:rPr>
        <w:t xml:space="preserve">How many people over 5 years old live and sleep in this household? </w:t>
      </w:r>
    </w:p>
    <w:p w14:paraId="60524C82" w14:textId="77777777" w:rsidR="00C67799" w:rsidRPr="00383C02" w:rsidRDefault="00C67799" w:rsidP="00383C02">
      <w:pPr>
        <w:tabs>
          <w:tab w:val="left" w:pos="540"/>
        </w:tabs>
        <w:spacing w:after="0" w:line="240" w:lineRule="auto"/>
        <w:ind w:left="360"/>
        <w:textAlignment w:val="top"/>
        <w:rPr>
          <w:rFonts w:ascii="Calibri" w:eastAsia="Times New Roman" w:hAnsi="Calibri" w:cs="Calibri"/>
          <w:bCs/>
          <w:sz w:val="22"/>
          <w:szCs w:val="22"/>
          <w:u w:val="single"/>
        </w:rPr>
      </w:pPr>
    </w:p>
    <w:p w14:paraId="52B56C7F" w14:textId="14B54EA4" w:rsidR="005F7B05" w:rsidRPr="00180027" w:rsidRDefault="400C2B5D" w:rsidP="008743A3">
      <w:pPr>
        <w:pStyle w:val="ListParagraph"/>
        <w:numPr>
          <w:ilvl w:val="0"/>
          <w:numId w:val="37"/>
        </w:numPr>
        <w:tabs>
          <w:tab w:val="left" w:pos="540"/>
        </w:tabs>
        <w:spacing w:after="0" w:line="240" w:lineRule="auto"/>
        <w:textAlignment w:val="top"/>
        <w:rPr>
          <w:rFonts w:ascii="Calibri" w:eastAsia="Times New Roman" w:hAnsi="Calibri" w:cs="Calibri"/>
          <w:sz w:val="22"/>
          <w:szCs w:val="22"/>
        </w:rPr>
      </w:pPr>
      <w:r w:rsidRPr="400C2B5D">
        <w:rPr>
          <w:rFonts w:ascii="Calibri" w:eastAsia="Times New Roman" w:hAnsi="Calibri" w:cs="Calibri"/>
          <w:b/>
          <w:bCs/>
          <w:sz w:val="22"/>
          <w:szCs w:val="22"/>
        </w:rPr>
        <w:t>Is there a pregnant and/or lactating mother in the household?</w:t>
      </w:r>
      <w:r w:rsidRPr="400C2B5D">
        <w:rPr>
          <w:rFonts w:ascii="Calibri" w:eastAsia="Times New Roman" w:hAnsi="Calibri" w:cs="Calibri"/>
          <w:sz w:val="22"/>
          <w:szCs w:val="22"/>
        </w:rPr>
        <w:t xml:space="preserve"> </w:t>
      </w:r>
    </w:p>
    <w:p w14:paraId="65425A9B" w14:textId="77777777" w:rsidR="00180027" w:rsidRPr="00180027" w:rsidRDefault="005F7B05" w:rsidP="008743A3">
      <w:pPr>
        <w:pStyle w:val="ListParagraph"/>
        <w:numPr>
          <w:ilvl w:val="1"/>
          <w:numId w:val="40"/>
        </w:numPr>
        <w:tabs>
          <w:tab w:val="left" w:pos="540"/>
        </w:tabs>
        <w:spacing w:after="0" w:line="240" w:lineRule="auto"/>
        <w:textAlignment w:val="top"/>
        <w:rPr>
          <w:rFonts w:ascii="Calibri" w:eastAsia="Times New Roman" w:hAnsi="Calibri" w:cs="Calibri"/>
          <w:b/>
          <w:sz w:val="22"/>
          <w:szCs w:val="22"/>
          <w:u w:val="single"/>
        </w:rPr>
      </w:pPr>
      <w:r w:rsidRPr="00180027">
        <w:rPr>
          <w:rFonts w:ascii="Calibri" w:hAnsi="Calibri" w:cs="Calibri"/>
          <w:sz w:val="22"/>
          <w:szCs w:val="22"/>
        </w:rPr>
        <w:t>Yes</w:t>
      </w:r>
    </w:p>
    <w:p w14:paraId="1DCAAE2C" w14:textId="0C745089" w:rsidR="005F7B05" w:rsidRPr="00E61E41" w:rsidRDefault="005F7B05" w:rsidP="008743A3">
      <w:pPr>
        <w:pStyle w:val="ListParagraph"/>
        <w:numPr>
          <w:ilvl w:val="1"/>
          <w:numId w:val="40"/>
        </w:numPr>
        <w:tabs>
          <w:tab w:val="left" w:pos="540"/>
        </w:tabs>
        <w:spacing w:after="0" w:line="240" w:lineRule="auto"/>
        <w:textAlignment w:val="top"/>
        <w:rPr>
          <w:rFonts w:ascii="Calibri" w:eastAsia="Times New Roman" w:hAnsi="Calibri" w:cs="Calibri"/>
          <w:b/>
          <w:sz w:val="22"/>
          <w:szCs w:val="22"/>
          <w:u w:val="single"/>
        </w:rPr>
      </w:pPr>
      <w:r w:rsidRPr="00180027">
        <w:rPr>
          <w:rFonts w:ascii="Calibri" w:hAnsi="Calibri" w:cs="Calibri"/>
          <w:sz w:val="22"/>
          <w:szCs w:val="22"/>
        </w:rPr>
        <w:t>No</w:t>
      </w:r>
    </w:p>
    <w:p w14:paraId="3B9D98AB" w14:textId="34B4918F" w:rsidR="005F7B05" w:rsidRPr="00A70798" w:rsidRDefault="00E61E41" w:rsidP="00A70798">
      <w:pPr>
        <w:pStyle w:val="ListParagraph"/>
        <w:numPr>
          <w:ilvl w:val="1"/>
          <w:numId w:val="40"/>
        </w:numPr>
        <w:tabs>
          <w:tab w:val="left" w:pos="540"/>
        </w:tabs>
        <w:spacing w:after="0" w:line="240" w:lineRule="auto"/>
        <w:textAlignment w:val="top"/>
        <w:rPr>
          <w:rFonts w:ascii="Calibri" w:eastAsia="Times New Roman" w:hAnsi="Calibri" w:cs="Calibri"/>
          <w:b/>
          <w:sz w:val="22"/>
          <w:szCs w:val="22"/>
          <w:u w:val="single"/>
        </w:rPr>
      </w:pPr>
      <w:r>
        <w:rPr>
          <w:rFonts w:ascii="Calibri" w:hAnsi="Calibri" w:cs="Calibri"/>
          <w:sz w:val="22"/>
          <w:szCs w:val="22"/>
        </w:rPr>
        <w:t>Don’t know</w:t>
      </w:r>
      <w:r w:rsidR="00A70798">
        <w:rPr>
          <w:rFonts w:ascii="Calibri" w:hAnsi="Calibri" w:cs="Calibri"/>
          <w:sz w:val="22"/>
          <w:szCs w:val="22"/>
        </w:rPr>
        <w:br/>
      </w:r>
    </w:p>
    <w:p w14:paraId="5657CE92" w14:textId="72091640" w:rsidR="006A5A9C" w:rsidRPr="00B72F37" w:rsidRDefault="400C2B5D" w:rsidP="008743A3">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400C2B5D">
        <w:rPr>
          <w:rFonts w:ascii="Calibri" w:eastAsia="Times New Roman" w:hAnsi="Calibri" w:cs="Calibri"/>
          <w:b/>
          <w:bCs/>
          <w:sz w:val="22"/>
          <w:szCs w:val="22"/>
        </w:rPr>
        <w:t>Who is the primary care giver for children under 5 years?</w:t>
      </w:r>
      <w:r w:rsidRPr="400C2B5D">
        <w:rPr>
          <w:rFonts w:ascii="Calibri" w:hAnsi="Calibri" w:cs="Calibri"/>
          <w:b/>
          <w:bCs/>
          <w:sz w:val="22"/>
          <w:szCs w:val="22"/>
        </w:rPr>
        <w:t xml:space="preserve"> </w:t>
      </w:r>
    </w:p>
    <w:p w14:paraId="4434455D" w14:textId="112AC824" w:rsidR="00B72F37" w:rsidRPr="00180027" w:rsidRDefault="00B72F37" w:rsidP="008743A3">
      <w:pPr>
        <w:pStyle w:val="ListParagraph"/>
        <w:numPr>
          <w:ilvl w:val="1"/>
          <w:numId w:val="75"/>
        </w:numPr>
        <w:tabs>
          <w:tab w:val="left" w:pos="540"/>
        </w:tabs>
        <w:spacing w:after="0" w:line="240" w:lineRule="auto"/>
        <w:textAlignment w:val="top"/>
        <w:rPr>
          <w:rFonts w:ascii="Calibri" w:eastAsia="Times New Roman" w:hAnsi="Calibri" w:cs="Calibri"/>
          <w:b/>
          <w:sz w:val="22"/>
          <w:szCs w:val="22"/>
          <w:u w:val="single"/>
        </w:rPr>
      </w:pPr>
      <w:r w:rsidRPr="00180027">
        <w:rPr>
          <w:rFonts w:ascii="Calibri" w:hAnsi="Calibri" w:cs="Calibri"/>
          <w:sz w:val="22"/>
          <w:szCs w:val="22"/>
        </w:rPr>
        <w:t>Mother</w:t>
      </w:r>
      <w:r>
        <w:rPr>
          <w:rFonts w:ascii="Calibri" w:hAnsi="Calibri" w:cs="Calibri"/>
          <w:sz w:val="22"/>
          <w:szCs w:val="22"/>
        </w:rPr>
        <w:t xml:space="preserve"> (skip to </w:t>
      </w:r>
      <w:r w:rsidR="00F43B81">
        <w:rPr>
          <w:rFonts w:ascii="Calibri" w:hAnsi="Calibri" w:cs="Calibri"/>
          <w:sz w:val="22"/>
          <w:szCs w:val="22"/>
        </w:rPr>
        <w:t>Level of education</w:t>
      </w:r>
      <w:r w:rsidR="00A70798">
        <w:rPr>
          <w:rFonts w:ascii="Calibri" w:hAnsi="Calibri" w:cs="Calibri"/>
          <w:sz w:val="22"/>
          <w:szCs w:val="22"/>
        </w:rPr>
        <w:t xml:space="preserve"> question</w:t>
      </w:r>
      <w:r>
        <w:rPr>
          <w:rFonts w:ascii="Calibri" w:hAnsi="Calibri" w:cs="Calibri"/>
          <w:sz w:val="22"/>
          <w:szCs w:val="22"/>
        </w:rPr>
        <w:t xml:space="preserve">) </w:t>
      </w:r>
    </w:p>
    <w:p w14:paraId="2455D0A9" w14:textId="6094DD5E" w:rsidR="00B72F37" w:rsidRPr="00180027" w:rsidRDefault="00B72F37" w:rsidP="008743A3">
      <w:pPr>
        <w:pStyle w:val="ListParagraph"/>
        <w:numPr>
          <w:ilvl w:val="1"/>
          <w:numId w:val="75"/>
        </w:numPr>
        <w:tabs>
          <w:tab w:val="left" w:pos="540"/>
        </w:tabs>
        <w:spacing w:after="0" w:line="240" w:lineRule="auto"/>
        <w:textAlignment w:val="top"/>
        <w:rPr>
          <w:rFonts w:ascii="Calibri" w:eastAsia="Times New Roman" w:hAnsi="Calibri" w:cs="Calibri"/>
          <w:b/>
          <w:sz w:val="22"/>
          <w:szCs w:val="22"/>
          <w:u w:val="single"/>
        </w:rPr>
      </w:pPr>
      <w:r w:rsidRPr="00180027">
        <w:rPr>
          <w:rFonts w:ascii="Calibri" w:hAnsi="Calibri" w:cs="Calibri"/>
          <w:sz w:val="22"/>
          <w:szCs w:val="22"/>
        </w:rPr>
        <w:t>Sister</w:t>
      </w:r>
      <w:r>
        <w:rPr>
          <w:rFonts w:ascii="Calibri" w:hAnsi="Calibri" w:cs="Calibri"/>
          <w:sz w:val="22"/>
          <w:szCs w:val="22"/>
        </w:rPr>
        <w:t xml:space="preserve"> (</w:t>
      </w:r>
      <w:r w:rsidR="00A70798">
        <w:rPr>
          <w:rFonts w:ascii="Calibri" w:hAnsi="Calibri" w:cs="Calibri"/>
          <w:sz w:val="22"/>
          <w:szCs w:val="22"/>
        </w:rPr>
        <w:t>skip to Level of education question</w:t>
      </w:r>
      <w:r>
        <w:rPr>
          <w:rFonts w:ascii="Calibri" w:hAnsi="Calibri" w:cs="Calibri"/>
          <w:sz w:val="22"/>
          <w:szCs w:val="22"/>
        </w:rPr>
        <w:t>)</w:t>
      </w:r>
    </w:p>
    <w:p w14:paraId="0B32AF00" w14:textId="703FFFE0" w:rsidR="00B72F37" w:rsidRPr="00180027" w:rsidRDefault="00B72F37" w:rsidP="008743A3">
      <w:pPr>
        <w:pStyle w:val="ListParagraph"/>
        <w:numPr>
          <w:ilvl w:val="1"/>
          <w:numId w:val="75"/>
        </w:numPr>
        <w:tabs>
          <w:tab w:val="left" w:pos="540"/>
        </w:tabs>
        <w:spacing w:after="0" w:line="240" w:lineRule="auto"/>
        <w:textAlignment w:val="top"/>
        <w:rPr>
          <w:rFonts w:ascii="Calibri" w:eastAsia="Times New Roman" w:hAnsi="Calibri" w:cs="Calibri"/>
          <w:b/>
          <w:sz w:val="22"/>
          <w:szCs w:val="22"/>
          <w:u w:val="single"/>
        </w:rPr>
      </w:pPr>
      <w:r w:rsidRPr="00180027">
        <w:rPr>
          <w:rFonts w:ascii="Calibri" w:hAnsi="Calibri" w:cs="Calibri"/>
          <w:sz w:val="22"/>
          <w:szCs w:val="22"/>
        </w:rPr>
        <w:t>Grandmother</w:t>
      </w:r>
      <w:r>
        <w:rPr>
          <w:rFonts w:ascii="Calibri" w:hAnsi="Calibri" w:cs="Calibri"/>
          <w:sz w:val="22"/>
          <w:szCs w:val="22"/>
        </w:rPr>
        <w:t xml:space="preserve"> (</w:t>
      </w:r>
      <w:r w:rsidR="00A70798">
        <w:rPr>
          <w:rFonts w:ascii="Calibri" w:hAnsi="Calibri" w:cs="Calibri"/>
          <w:sz w:val="22"/>
          <w:szCs w:val="22"/>
        </w:rPr>
        <w:t>skip to Level of education question</w:t>
      </w:r>
      <w:r>
        <w:rPr>
          <w:rFonts w:ascii="Calibri" w:hAnsi="Calibri" w:cs="Calibri"/>
          <w:sz w:val="22"/>
          <w:szCs w:val="22"/>
        </w:rPr>
        <w:t>)</w:t>
      </w:r>
    </w:p>
    <w:p w14:paraId="3270510B" w14:textId="367F74AD" w:rsidR="00B72F37" w:rsidRPr="00180027" w:rsidRDefault="00B72F37" w:rsidP="008743A3">
      <w:pPr>
        <w:pStyle w:val="ListParagraph"/>
        <w:numPr>
          <w:ilvl w:val="1"/>
          <w:numId w:val="75"/>
        </w:numPr>
        <w:tabs>
          <w:tab w:val="left" w:pos="540"/>
        </w:tabs>
        <w:spacing w:after="0" w:line="240" w:lineRule="auto"/>
        <w:textAlignment w:val="top"/>
        <w:rPr>
          <w:rFonts w:ascii="Calibri" w:eastAsia="Times New Roman" w:hAnsi="Calibri" w:cs="Calibri"/>
          <w:b/>
          <w:sz w:val="22"/>
          <w:szCs w:val="22"/>
          <w:u w:val="single"/>
        </w:rPr>
      </w:pPr>
      <w:r w:rsidRPr="00180027">
        <w:rPr>
          <w:rFonts w:ascii="Calibri" w:hAnsi="Calibri" w:cs="Calibri"/>
          <w:sz w:val="22"/>
          <w:szCs w:val="22"/>
        </w:rPr>
        <w:t>Aunt</w:t>
      </w:r>
      <w:r>
        <w:rPr>
          <w:rFonts w:ascii="Calibri" w:hAnsi="Calibri" w:cs="Calibri"/>
          <w:sz w:val="22"/>
          <w:szCs w:val="22"/>
        </w:rPr>
        <w:t xml:space="preserve"> (</w:t>
      </w:r>
      <w:r w:rsidR="00A70798">
        <w:rPr>
          <w:rFonts w:ascii="Calibri" w:hAnsi="Calibri" w:cs="Calibri"/>
          <w:sz w:val="22"/>
          <w:szCs w:val="22"/>
        </w:rPr>
        <w:t>skip to Level of education question</w:t>
      </w:r>
      <w:r>
        <w:rPr>
          <w:rFonts w:ascii="Calibri" w:hAnsi="Calibri" w:cs="Calibri"/>
          <w:sz w:val="22"/>
          <w:szCs w:val="22"/>
        </w:rPr>
        <w:t>)</w:t>
      </w:r>
    </w:p>
    <w:p w14:paraId="19E1D5C3" w14:textId="4785588F" w:rsidR="00B72F37" w:rsidRPr="00B72F37" w:rsidRDefault="00B72F37" w:rsidP="008743A3">
      <w:pPr>
        <w:pStyle w:val="ListParagraph"/>
        <w:numPr>
          <w:ilvl w:val="1"/>
          <w:numId w:val="75"/>
        </w:numPr>
        <w:tabs>
          <w:tab w:val="left" w:pos="540"/>
        </w:tabs>
        <w:spacing w:after="0" w:line="240" w:lineRule="auto"/>
        <w:textAlignment w:val="top"/>
        <w:rPr>
          <w:rFonts w:ascii="Calibri" w:eastAsia="Times New Roman" w:hAnsi="Calibri" w:cs="Calibri"/>
          <w:b/>
          <w:sz w:val="22"/>
          <w:szCs w:val="22"/>
          <w:u w:val="single"/>
        </w:rPr>
      </w:pPr>
      <w:r w:rsidRPr="00180027">
        <w:rPr>
          <w:rFonts w:ascii="Calibri" w:hAnsi="Calibri" w:cs="Calibri"/>
          <w:sz w:val="22"/>
          <w:szCs w:val="22"/>
        </w:rPr>
        <w:lastRenderedPageBreak/>
        <w:t>Other</w:t>
      </w:r>
    </w:p>
    <w:p w14:paraId="2F643AAE" w14:textId="77777777" w:rsidR="00B72F37" w:rsidRPr="00B72F37" w:rsidRDefault="00B72F37" w:rsidP="00B72F37">
      <w:pPr>
        <w:pStyle w:val="ListParagraph"/>
        <w:tabs>
          <w:tab w:val="left" w:pos="540"/>
        </w:tabs>
        <w:spacing w:line="240" w:lineRule="auto"/>
        <w:textAlignment w:val="top"/>
        <w:rPr>
          <w:rFonts w:ascii="Calibri" w:eastAsia="Times New Roman" w:hAnsi="Calibri" w:cs="Calibri"/>
          <w:sz w:val="22"/>
          <w:szCs w:val="22"/>
        </w:rPr>
      </w:pPr>
    </w:p>
    <w:p w14:paraId="4A84A5B7" w14:textId="7ECAA8E1" w:rsidR="006102A3" w:rsidRPr="0049278A" w:rsidRDefault="00B72F37" w:rsidP="0049278A">
      <w:pPr>
        <w:pStyle w:val="ListParagraph"/>
        <w:numPr>
          <w:ilvl w:val="0"/>
          <w:numId w:val="37"/>
        </w:numPr>
        <w:tabs>
          <w:tab w:val="left" w:pos="540"/>
        </w:tabs>
        <w:spacing w:line="240" w:lineRule="auto"/>
        <w:textAlignment w:val="top"/>
        <w:rPr>
          <w:rFonts w:ascii="Calibri" w:eastAsia="Times New Roman" w:hAnsi="Calibri" w:cs="Calibri"/>
          <w:sz w:val="22"/>
          <w:szCs w:val="22"/>
        </w:rPr>
      </w:pPr>
      <w:r>
        <w:rPr>
          <w:rFonts w:ascii="Calibri" w:hAnsi="Calibri" w:cs="Calibri"/>
          <w:b/>
          <w:bCs/>
          <w:sz w:val="22"/>
          <w:szCs w:val="22"/>
        </w:rPr>
        <w:t>If “</w:t>
      </w:r>
      <w:r w:rsidR="0067772C">
        <w:rPr>
          <w:rFonts w:ascii="Calibri" w:hAnsi="Calibri" w:cs="Calibri"/>
          <w:b/>
          <w:bCs/>
          <w:sz w:val="22"/>
          <w:szCs w:val="22"/>
        </w:rPr>
        <w:t>O</w:t>
      </w:r>
      <w:r>
        <w:rPr>
          <w:rFonts w:ascii="Calibri" w:hAnsi="Calibri" w:cs="Calibri"/>
          <w:b/>
          <w:bCs/>
          <w:sz w:val="22"/>
          <w:szCs w:val="22"/>
        </w:rPr>
        <w:t>ther” primary care giver, please specify</w:t>
      </w:r>
      <w:r w:rsidR="00D81FF7">
        <w:rPr>
          <w:rFonts w:ascii="Calibri" w:hAnsi="Calibri" w:cs="Calibri"/>
          <w:b/>
          <w:bCs/>
          <w:sz w:val="22"/>
          <w:szCs w:val="22"/>
        </w:rPr>
        <w:t xml:space="preserve">. </w:t>
      </w:r>
      <w:r>
        <w:rPr>
          <w:rFonts w:ascii="Calibri" w:hAnsi="Calibri" w:cs="Calibri"/>
          <w:b/>
          <w:bCs/>
          <w:sz w:val="22"/>
          <w:szCs w:val="22"/>
        </w:rPr>
        <w:t xml:space="preserve"> </w:t>
      </w:r>
      <w:r w:rsidR="0049278A">
        <w:rPr>
          <w:rFonts w:ascii="Calibri" w:hAnsi="Calibri" w:cs="Calibri"/>
          <w:b/>
          <w:bCs/>
          <w:sz w:val="22"/>
          <w:szCs w:val="22"/>
        </w:rPr>
        <w:br/>
      </w:r>
    </w:p>
    <w:p w14:paraId="47D39764" w14:textId="5486733D" w:rsidR="006102A3" w:rsidRPr="00B72F37" w:rsidRDefault="400C2B5D" w:rsidP="008743A3">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400C2B5D">
        <w:rPr>
          <w:rFonts w:ascii="Calibri" w:hAnsi="Calibri" w:cs="Calibri"/>
          <w:b/>
          <w:bCs/>
          <w:sz w:val="22"/>
          <w:szCs w:val="22"/>
        </w:rPr>
        <w:t xml:space="preserve">What is the level of education of the primary caregiver for children under 5 years? </w:t>
      </w:r>
    </w:p>
    <w:p w14:paraId="2CDDFF9B" w14:textId="0CC0EBFD" w:rsidR="00B72F37" w:rsidRPr="00180027" w:rsidRDefault="00B72F37" w:rsidP="008743A3">
      <w:pPr>
        <w:pStyle w:val="ListParagraph"/>
        <w:numPr>
          <w:ilvl w:val="1"/>
          <w:numId w:val="76"/>
        </w:numPr>
        <w:tabs>
          <w:tab w:val="left" w:pos="540"/>
        </w:tabs>
        <w:spacing w:after="0" w:line="240" w:lineRule="auto"/>
        <w:textAlignment w:val="top"/>
        <w:rPr>
          <w:rFonts w:ascii="Calibri" w:eastAsia="Times New Roman" w:hAnsi="Calibri" w:cs="Calibri"/>
          <w:b/>
          <w:sz w:val="22"/>
          <w:szCs w:val="22"/>
          <w:u w:val="single"/>
        </w:rPr>
      </w:pPr>
      <w:r w:rsidRPr="00180027">
        <w:rPr>
          <w:rFonts w:ascii="Calibri" w:hAnsi="Calibri" w:cs="Calibri"/>
          <w:sz w:val="22"/>
          <w:szCs w:val="22"/>
        </w:rPr>
        <w:t>No formal education</w:t>
      </w:r>
      <w:r>
        <w:rPr>
          <w:rFonts w:ascii="Calibri" w:hAnsi="Calibri" w:cs="Calibri"/>
          <w:sz w:val="22"/>
          <w:szCs w:val="22"/>
        </w:rPr>
        <w:t xml:space="preserve"> (skip to </w:t>
      </w:r>
      <w:r w:rsidR="00BB2398">
        <w:rPr>
          <w:rFonts w:ascii="Calibri" w:hAnsi="Calibri" w:cs="Calibri"/>
          <w:sz w:val="22"/>
          <w:szCs w:val="22"/>
        </w:rPr>
        <w:t xml:space="preserve">Livelihood </w:t>
      </w:r>
      <w:r>
        <w:rPr>
          <w:rFonts w:ascii="Calibri" w:hAnsi="Calibri" w:cs="Calibri"/>
          <w:sz w:val="22"/>
          <w:szCs w:val="22"/>
        </w:rPr>
        <w:t xml:space="preserve">question) </w:t>
      </w:r>
    </w:p>
    <w:p w14:paraId="5BA3B93F" w14:textId="0A732BCB" w:rsidR="00B72F37" w:rsidRPr="00180027" w:rsidRDefault="00B72F37" w:rsidP="008743A3">
      <w:pPr>
        <w:pStyle w:val="ListParagraph"/>
        <w:numPr>
          <w:ilvl w:val="1"/>
          <w:numId w:val="76"/>
        </w:numPr>
        <w:tabs>
          <w:tab w:val="left" w:pos="540"/>
        </w:tabs>
        <w:spacing w:after="0" w:line="240" w:lineRule="auto"/>
        <w:textAlignment w:val="top"/>
        <w:rPr>
          <w:rFonts w:ascii="Calibri" w:eastAsia="Times New Roman" w:hAnsi="Calibri" w:cs="Calibri"/>
          <w:b/>
          <w:sz w:val="22"/>
          <w:szCs w:val="22"/>
          <w:u w:val="single"/>
        </w:rPr>
      </w:pPr>
      <w:r w:rsidRPr="00180027">
        <w:rPr>
          <w:rFonts w:ascii="Calibri" w:hAnsi="Calibri" w:cs="Calibri"/>
          <w:sz w:val="22"/>
          <w:szCs w:val="22"/>
        </w:rPr>
        <w:t>Basic adult education</w:t>
      </w:r>
      <w:r>
        <w:rPr>
          <w:rFonts w:ascii="Calibri" w:hAnsi="Calibri" w:cs="Calibri"/>
          <w:sz w:val="22"/>
          <w:szCs w:val="22"/>
        </w:rPr>
        <w:t xml:space="preserve"> (</w:t>
      </w:r>
      <w:r w:rsidR="00BB2398">
        <w:rPr>
          <w:rFonts w:ascii="Calibri" w:hAnsi="Calibri" w:cs="Calibri"/>
          <w:sz w:val="22"/>
          <w:szCs w:val="22"/>
        </w:rPr>
        <w:t>skip to Livelihood question</w:t>
      </w:r>
      <w:r>
        <w:rPr>
          <w:rFonts w:ascii="Calibri" w:hAnsi="Calibri" w:cs="Calibri"/>
          <w:sz w:val="22"/>
          <w:szCs w:val="22"/>
        </w:rPr>
        <w:t>)</w:t>
      </w:r>
    </w:p>
    <w:p w14:paraId="33067ADB" w14:textId="23BD88AB" w:rsidR="00B72F37" w:rsidRPr="00180027" w:rsidRDefault="00B72F37" w:rsidP="008743A3">
      <w:pPr>
        <w:pStyle w:val="ListParagraph"/>
        <w:numPr>
          <w:ilvl w:val="1"/>
          <w:numId w:val="76"/>
        </w:numPr>
        <w:tabs>
          <w:tab w:val="left" w:pos="540"/>
        </w:tabs>
        <w:spacing w:after="0" w:line="240" w:lineRule="auto"/>
        <w:textAlignment w:val="top"/>
        <w:rPr>
          <w:rFonts w:ascii="Calibri" w:eastAsia="Times New Roman" w:hAnsi="Calibri" w:cs="Calibri"/>
          <w:b/>
          <w:sz w:val="22"/>
          <w:szCs w:val="22"/>
          <w:u w:val="single"/>
        </w:rPr>
      </w:pPr>
      <w:r w:rsidRPr="00180027">
        <w:rPr>
          <w:rFonts w:ascii="Calibri" w:hAnsi="Calibri" w:cs="Calibri"/>
          <w:sz w:val="22"/>
          <w:szCs w:val="22"/>
        </w:rPr>
        <w:t>Basic education (primary)</w:t>
      </w:r>
      <w:r>
        <w:rPr>
          <w:rFonts w:ascii="Calibri" w:hAnsi="Calibri" w:cs="Calibri"/>
          <w:sz w:val="22"/>
          <w:szCs w:val="22"/>
        </w:rPr>
        <w:t xml:space="preserve"> (</w:t>
      </w:r>
      <w:r w:rsidR="00BB2398">
        <w:rPr>
          <w:rFonts w:ascii="Calibri" w:hAnsi="Calibri" w:cs="Calibri"/>
          <w:sz w:val="22"/>
          <w:szCs w:val="22"/>
        </w:rPr>
        <w:t>skip to Livelihood question</w:t>
      </w:r>
      <w:r>
        <w:rPr>
          <w:rFonts w:ascii="Calibri" w:hAnsi="Calibri" w:cs="Calibri"/>
          <w:sz w:val="22"/>
          <w:szCs w:val="22"/>
        </w:rPr>
        <w:t>)</w:t>
      </w:r>
    </w:p>
    <w:p w14:paraId="1AA3FCA7" w14:textId="6A322C6F" w:rsidR="00B72F37" w:rsidRPr="00180027" w:rsidRDefault="00B72F37" w:rsidP="008743A3">
      <w:pPr>
        <w:pStyle w:val="ListParagraph"/>
        <w:numPr>
          <w:ilvl w:val="1"/>
          <w:numId w:val="76"/>
        </w:numPr>
        <w:tabs>
          <w:tab w:val="left" w:pos="540"/>
        </w:tabs>
        <w:spacing w:after="0" w:line="240" w:lineRule="auto"/>
        <w:textAlignment w:val="top"/>
        <w:rPr>
          <w:rFonts w:ascii="Calibri" w:eastAsia="Times New Roman" w:hAnsi="Calibri" w:cs="Calibri"/>
          <w:b/>
          <w:sz w:val="22"/>
          <w:szCs w:val="22"/>
          <w:u w:val="single"/>
        </w:rPr>
      </w:pPr>
      <w:r w:rsidRPr="00180027">
        <w:rPr>
          <w:rFonts w:ascii="Calibri" w:hAnsi="Calibri" w:cs="Calibri"/>
          <w:sz w:val="22"/>
          <w:szCs w:val="22"/>
        </w:rPr>
        <w:t>Senior education (secondary)</w:t>
      </w:r>
      <w:r>
        <w:rPr>
          <w:rFonts w:ascii="Calibri" w:hAnsi="Calibri" w:cs="Calibri"/>
          <w:sz w:val="22"/>
          <w:szCs w:val="22"/>
        </w:rPr>
        <w:t xml:space="preserve"> (</w:t>
      </w:r>
      <w:r w:rsidR="00BB2398">
        <w:rPr>
          <w:rFonts w:ascii="Calibri" w:hAnsi="Calibri" w:cs="Calibri"/>
          <w:sz w:val="22"/>
          <w:szCs w:val="22"/>
        </w:rPr>
        <w:t>skip to Livelihood question</w:t>
      </w:r>
      <w:r>
        <w:rPr>
          <w:rFonts w:ascii="Calibri" w:hAnsi="Calibri" w:cs="Calibri"/>
          <w:sz w:val="22"/>
          <w:szCs w:val="22"/>
        </w:rPr>
        <w:t>)</w:t>
      </w:r>
    </w:p>
    <w:p w14:paraId="20204506" w14:textId="009F0400" w:rsidR="00B72F37" w:rsidRPr="00180027" w:rsidRDefault="00B72F37" w:rsidP="008743A3">
      <w:pPr>
        <w:pStyle w:val="ListParagraph"/>
        <w:numPr>
          <w:ilvl w:val="1"/>
          <w:numId w:val="76"/>
        </w:numPr>
        <w:tabs>
          <w:tab w:val="left" w:pos="540"/>
        </w:tabs>
        <w:spacing w:after="0" w:line="240" w:lineRule="auto"/>
        <w:textAlignment w:val="top"/>
        <w:rPr>
          <w:rFonts w:ascii="Calibri" w:eastAsia="Times New Roman" w:hAnsi="Calibri" w:cs="Calibri"/>
          <w:b/>
          <w:sz w:val="22"/>
          <w:szCs w:val="22"/>
          <w:u w:val="single"/>
        </w:rPr>
      </w:pPr>
      <w:r w:rsidRPr="00180027">
        <w:rPr>
          <w:rFonts w:ascii="Calibri" w:hAnsi="Calibri" w:cs="Calibri"/>
          <w:sz w:val="22"/>
          <w:szCs w:val="22"/>
        </w:rPr>
        <w:t>Tertiary education (college/university)</w:t>
      </w:r>
      <w:r>
        <w:rPr>
          <w:rFonts w:ascii="Calibri" w:hAnsi="Calibri" w:cs="Calibri"/>
          <w:sz w:val="22"/>
          <w:szCs w:val="22"/>
        </w:rPr>
        <w:t xml:space="preserve"> (</w:t>
      </w:r>
      <w:r w:rsidR="00BB2398">
        <w:rPr>
          <w:rFonts w:ascii="Calibri" w:hAnsi="Calibri" w:cs="Calibri"/>
          <w:sz w:val="22"/>
          <w:szCs w:val="22"/>
        </w:rPr>
        <w:t>skip to Livelihood question</w:t>
      </w:r>
      <w:r>
        <w:rPr>
          <w:rFonts w:ascii="Calibri" w:hAnsi="Calibri" w:cs="Calibri"/>
          <w:sz w:val="22"/>
          <w:szCs w:val="22"/>
        </w:rPr>
        <w:t>)</w:t>
      </w:r>
    </w:p>
    <w:p w14:paraId="55E7EBCC" w14:textId="4B30E118" w:rsidR="00B72F37" w:rsidRPr="00B72F37" w:rsidRDefault="00B72F37" w:rsidP="008743A3">
      <w:pPr>
        <w:pStyle w:val="ListParagraph"/>
        <w:numPr>
          <w:ilvl w:val="1"/>
          <w:numId w:val="76"/>
        </w:numPr>
        <w:tabs>
          <w:tab w:val="left" w:pos="540"/>
        </w:tabs>
        <w:spacing w:after="0" w:line="240" w:lineRule="auto"/>
        <w:textAlignment w:val="top"/>
        <w:rPr>
          <w:rFonts w:ascii="Calibri" w:eastAsia="Times New Roman" w:hAnsi="Calibri" w:cs="Calibri"/>
          <w:sz w:val="22"/>
          <w:szCs w:val="22"/>
        </w:rPr>
      </w:pPr>
      <w:r w:rsidRPr="00B72F37">
        <w:rPr>
          <w:rFonts w:ascii="Calibri" w:hAnsi="Calibri" w:cs="Calibri"/>
          <w:sz w:val="22"/>
          <w:szCs w:val="22"/>
        </w:rPr>
        <w:t>Other</w:t>
      </w:r>
    </w:p>
    <w:p w14:paraId="62653183" w14:textId="77777777" w:rsidR="00B72F37" w:rsidRPr="00B72F37" w:rsidRDefault="00B72F37" w:rsidP="00B72F37">
      <w:pPr>
        <w:pStyle w:val="ListParagraph"/>
        <w:tabs>
          <w:tab w:val="left" w:pos="540"/>
        </w:tabs>
        <w:spacing w:after="0" w:line="240" w:lineRule="auto"/>
        <w:ind w:left="1440"/>
        <w:textAlignment w:val="top"/>
        <w:rPr>
          <w:rFonts w:ascii="Calibri" w:eastAsia="Times New Roman" w:hAnsi="Calibri" w:cs="Calibri"/>
          <w:sz w:val="22"/>
          <w:szCs w:val="22"/>
        </w:rPr>
      </w:pPr>
    </w:p>
    <w:p w14:paraId="60F15790" w14:textId="29D81EA8" w:rsidR="00CE1190" w:rsidRPr="00B72F37" w:rsidRDefault="00B72F37" w:rsidP="008743A3">
      <w:pPr>
        <w:pStyle w:val="ListParagraph"/>
        <w:numPr>
          <w:ilvl w:val="0"/>
          <w:numId w:val="37"/>
        </w:numPr>
        <w:tabs>
          <w:tab w:val="left" w:pos="540"/>
        </w:tabs>
        <w:spacing w:line="240" w:lineRule="auto"/>
        <w:textAlignment w:val="top"/>
        <w:rPr>
          <w:rFonts w:ascii="Calibri" w:eastAsia="Times New Roman" w:hAnsi="Calibri" w:cs="Calibri"/>
          <w:sz w:val="22"/>
          <w:szCs w:val="22"/>
        </w:rPr>
      </w:pPr>
      <w:r>
        <w:rPr>
          <w:rFonts w:ascii="Calibri" w:hAnsi="Calibri" w:cs="Calibri"/>
          <w:b/>
          <w:bCs/>
          <w:sz w:val="22"/>
          <w:szCs w:val="22"/>
        </w:rPr>
        <w:t>If “</w:t>
      </w:r>
      <w:r w:rsidR="00BB2398">
        <w:rPr>
          <w:rFonts w:ascii="Calibri" w:hAnsi="Calibri" w:cs="Calibri"/>
          <w:b/>
          <w:bCs/>
          <w:sz w:val="22"/>
          <w:szCs w:val="22"/>
        </w:rPr>
        <w:t>O</w:t>
      </w:r>
      <w:r>
        <w:rPr>
          <w:rFonts w:ascii="Calibri" w:hAnsi="Calibri" w:cs="Calibri"/>
          <w:b/>
          <w:bCs/>
          <w:sz w:val="22"/>
          <w:szCs w:val="22"/>
        </w:rPr>
        <w:t>ther” level of education, please specify</w:t>
      </w:r>
      <w:r w:rsidR="00A703CE">
        <w:rPr>
          <w:rFonts w:ascii="Calibri" w:hAnsi="Calibri" w:cs="Calibri"/>
          <w:b/>
          <w:bCs/>
          <w:sz w:val="22"/>
          <w:szCs w:val="22"/>
        </w:rPr>
        <w:t>.</w:t>
      </w:r>
      <w:r>
        <w:rPr>
          <w:rFonts w:ascii="Calibri" w:hAnsi="Calibri" w:cs="Calibri"/>
          <w:b/>
          <w:bCs/>
          <w:sz w:val="22"/>
          <w:szCs w:val="22"/>
        </w:rPr>
        <w:t xml:space="preserve"> </w:t>
      </w:r>
    </w:p>
    <w:p w14:paraId="61858E01" w14:textId="77777777" w:rsidR="00B72F37" w:rsidRPr="00B72F37" w:rsidRDefault="00B72F37" w:rsidP="00B72F37">
      <w:pPr>
        <w:pStyle w:val="ListParagraph"/>
        <w:tabs>
          <w:tab w:val="left" w:pos="540"/>
        </w:tabs>
        <w:spacing w:line="240" w:lineRule="auto"/>
        <w:textAlignment w:val="top"/>
        <w:rPr>
          <w:rFonts w:ascii="Calibri" w:eastAsia="Times New Roman" w:hAnsi="Calibri" w:cs="Calibri"/>
          <w:sz w:val="22"/>
          <w:szCs w:val="22"/>
        </w:rPr>
      </w:pPr>
    </w:p>
    <w:p w14:paraId="7A5D86D3" w14:textId="4FB4C3D3" w:rsidR="00CE1190" w:rsidRPr="00B72F37" w:rsidRDefault="400C2B5D" w:rsidP="008743A3">
      <w:pPr>
        <w:pStyle w:val="ListParagraph"/>
        <w:numPr>
          <w:ilvl w:val="0"/>
          <w:numId w:val="37"/>
        </w:numPr>
        <w:tabs>
          <w:tab w:val="left" w:pos="540"/>
        </w:tabs>
        <w:spacing w:after="0" w:line="240" w:lineRule="auto"/>
        <w:textAlignment w:val="top"/>
        <w:rPr>
          <w:rFonts w:ascii="Calibri" w:eastAsia="Times New Roman" w:hAnsi="Calibri" w:cs="Calibri"/>
          <w:sz w:val="22"/>
          <w:szCs w:val="22"/>
        </w:rPr>
      </w:pPr>
      <w:r w:rsidRPr="400C2B5D">
        <w:rPr>
          <w:rFonts w:ascii="Calibri" w:hAnsi="Calibri" w:cs="Calibri"/>
          <w:b/>
          <w:bCs/>
          <w:sz w:val="22"/>
          <w:szCs w:val="22"/>
        </w:rPr>
        <w:t xml:space="preserve">What is the main source of livelihood for the household? </w:t>
      </w:r>
      <w:r w:rsidRPr="400C2B5D">
        <w:rPr>
          <w:rFonts w:ascii="Calibri" w:hAnsi="Calibri" w:cs="Calibri"/>
          <w:i/>
          <w:iCs/>
          <w:sz w:val="22"/>
          <w:szCs w:val="22"/>
        </w:rPr>
        <w:t xml:space="preserve">(multiple options allowed) </w:t>
      </w:r>
    </w:p>
    <w:p w14:paraId="739788E6" w14:textId="55C7D169" w:rsidR="00B72F37" w:rsidRPr="00180027" w:rsidRDefault="00B72F37" w:rsidP="008743A3">
      <w:pPr>
        <w:pStyle w:val="ListParagraph"/>
        <w:numPr>
          <w:ilvl w:val="1"/>
          <w:numId w:val="77"/>
        </w:numPr>
        <w:tabs>
          <w:tab w:val="left" w:pos="540"/>
        </w:tabs>
        <w:spacing w:after="0" w:line="240" w:lineRule="auto"/>
        <w:textAlignment w:val="top"/>
        <w:rPr>
          <w:rFonts w:ascii="Calibri" w:eastAsia="Times New Roman" w:hAnsi="Calibri" w:cs="Calibri"/>
          <w:b/>
          <w:sz w:val="22"/>
          <w:szCs w:val="22"/>
          <w:u w:val="single"/>
        </w:rPr>
      </w:pPr>
      <w:r w:rsidRPr="00180027">
        <w:rPr>
          <w:rFonts w:ascii="Calibri" w:hAnsi="Calibri" w:cs="Calibri"/>
          <w:sz w:val="22"/>
          <w:szCs w:val="22"/>
        </w:rPr>
        <w:t>Subsistence farming/food crops</w:t>
      </w:r>
      <w:r>
        <w:rPr>
          <w:rFonts w:ascii="Calibri" w:hAnsi="Calibri" w:cs="Calibri"/>
          <w:sz w:val="22"/>
          <w:szCs w:val="22"/>
        </w:rPr>
        <w:t xml:space="preserve"> (skip to </w:t>
      </w:r>
      <w:r w:rsidR="00092552">
        <w:rPr>
          <w:rFonts w:ascii="Calibri" w:hAnsi="Calibri" w:cs="Calibri"/>
          <w:sz w:val="22"/>
          <w:szCs w:val="22"/>
        </w:rPr>
        <w:t>Disabilities question</w:t>
      </w:r>
      <w:r>
        <w:rPr>
          <w:rFonts w:ascii="Calibri" w:hAnsi="Calibri" w:cs="Calibri"/>
          <w:sz w:val="22"/>
          <w:szCs w:val="22"/>
        </w:rPr>
        <w:t>)</w:t>
      </w:r>
    </w:p>
    <w:p w14:paraId="176BE29B" w14:textId="0584FB6B" w:rsidR="00B72F37" w:rsidRPr="00180027" w:rsidRDefault="00B72F37" w:rsidP="008743A3">
      <w:pPr>
        <w:pStyle w:val="ListParagraph"/>
        <w:numPr>
          <w:ilvl w:val="1"/>
          <w:numId w:val="77"/>
        </w:numPr>
        <w:tabs>
          <w:tab w:val="left" w:pos="540"/>
        </w:tabs>
        <w:spacing w:after="0" w:line="240" w:lineRule="auto"/>
        <w:textAlignment w:val="top"/>
        <w:rPr>
          <w:rFonts w:ascii="Calibri" w:eastAsia="Times New Roman" w:hAnsi="Calibri" w:cs="Calibri"/>
          <w:b/>
          <w:sz w:val="22"/>
          <w:szCs w:val="22"/>
          <w:u w:val="single"/>
        </w:rPr>
      </w:pPr>
      <w:r w:rsidRPr="00180027">
        <w:rPr>
          <w:rFonts w:ascii="Calibri" w:hAnsi="Calibri" w:cs="Calibri"/>
          <w:sz w:val="22"/>
          <w:szCs w:val="22"/>
        </w:rPr>
        <w:t>Livestock keeping</w:t>
      </w:r>
      <w:r>
        <w:rPr>
          <w:rFonts w:ascii="Calibri" w:hAnsi="Calibri" w:cs="Calibri"/>
          <w:sz w:val="22"/>
          <w:szCs w:val="22"/>
        </w:rPr>
        <w:t xml:space="preserve"> (</w:t>
      </w:r>
      <w:r w:rsidR="00092552">
        <w:rPr>
          <w:rFonts w:ascii="Calibri" w:hAnsi="Calibri" w:cs="Calibri"/>
          <w:sz w:val="22"/>
          <w:szCs w:val="22"/>
        </w:rPr>
        <w:t>skip to Disabilities question</w:t>
      </w:r>
      <w:r>
        <w:rPr>
          <w:rFonts w:ascii="Calibri" w:hAnsi="Calibri" w:cs="Calibri"/>
          <w:sz w:val="22"/>
          <w:szCs w:val="22"/>
        </w:rPr>
        <w:t>)</w:t>
      </w:r>
    </w:p>
    <w:p w14:paraId="20E12250" w14:textId="15001B6D" w:rsidR="00B72F37" w:rsidRPr="00180027" w:rsidRDefault="00B72F37" w:rsidP="008743A3">
      <w:pPr>
        <w:pStyle w:val="ListParagraph"/>
        <w:numPr>
          <w:ilvl w:val="1"/>
          <w:numId w:val="77"/>
        </w:numPr>
        <w:tabs>
          <w:tab w:val="left" w:pos="540"/>
        </w:tabs>
        <w:spacing w:after="0" w:line="240" w:lineRule="auto"/>
        <w:textAlignment w:val="top"/>
        <w:rPr>
          <w:rFonts w:ascii="Calibri" w:eastAsia="Times New Roman" w:hAnsi="Calibri" w:cs="Calibri"/>
          <w:b/>
          <w:sz w:val="22"/>
          <w:szCs w:val="22"/>
          <w:u w:val="single"/>
        </w:rPr>
      </w:pPr>
      <w:r w:rsidRPr="00180027">
        <w:rPr>
          <w:rFonts w:ascii="Calibri" w:hAnsi="Calibri" w:cs="Calibri"/>
          <w:sz w:val="22"/>
          <w:szCs w:val="22"/>
        </w:rPr>
        <w:t>Trade/business</w:t>
      </w:r>
      <w:r>
        <w:rPr>
          <w:rFonts w:ascii="Calibri" w:hAnsi="Calibri" w:cs="Calibri"/>
          <w:sz w:val="22"/>
          <w:szCs w:val="22"/>
        </w:rPr>
        <w:t xml:space="preserve"> (</w:t>
      </w:r>
      <w:r w:rsidR="00092552">
        <w:rPr>
          <w:rFonts w:ascii="Calibri" w:hAnsi="Calibri" w:cs="Calibri"/>
          <w:sz w:val="22"/>
          <w:szCs w:val="22"/>
        </w:rPr>
        <w:t>skip to Disabilities question</w:t>
      </w:r>
      <w:r>
        <w:rPr>
          <w:rFonts w:ascii="Calibri" w:hAnsi="Calibri" w:cs="Calibri"/>
          <w:sz w:val="22"/>
          <w:szCs w:val="22"/>
        </w:rPr>
        <w:t>)</w:t>
      </w:r>
    </w:p>
    <w:p w14:paraId="77EE0DE8" w14:textId="2BB424E6" w:rsidR="00B72F37" w:rsidRPr="00180027" w:rsidRDefault="00B72F37" w:rsidP="008743A3">
      <w:pPr>
        <w:pStyle w:val="ListParagraph"/>
        <w:numPr>
          <w:ilvl w:val="1"/>
          <w:numId w:val="77"/>
        </w:numPr>
        <w:tabs>
          <w:tab w:val="left" w:pos="540"/>
        </w:tabs>
        <w:spacing w:after="0" w:line="240" w:lineRule="auto"/>
        <w:textAlignment w:val="top"/>
        <w:rPr>
          <w:rFonts w:ascii="Calibri" w:eastAsia="Times New Roman" w:hAnsi="Calibri" w:cs="Calibri"/>
          <w:b/>
          <w:sz w:val="22"/>
          <w:szCs w:val="22"/>
          <w:u w:val="single"/>
        </w:rPr>
      </w:pPr>
      <w:r w:rsidRPr="00180027">
        <w:rPr>
          <w:rFonts w:ascii="Calibri" w:hAnsi="Calibri" w:cs="Calibri"/>
          <w:sz w:val="22"/>
          <w:szCs w:val="22"/>
        </w:rPr>
        <w:t>Informal employment</w:t>
      </w:r>
      <w:r>
        <w:rPr>
          <w:rFonts w:ascii="Calibri" w:hAnsi="Calibri" w:cs="Calibri"/>
          <w:sz w:val="22"/>
          <w:szCs w:val="22"/>
        </w:rPr>
        <w:t xml:space="preserve"> (</w:t>
      </w:r>
      <w:r w:rsidR="00092552">
        <w:rPr>
          <w:rFonts w:ascii="Calibri" w:hAnsi="Calibri" w:cs="Calibri"/>
          <w:sz w:val="22"/>
          <w:szCs w:val="22"/>
        </w:rPr>
        <w:t>skip to Disabilities question</w:t>
      </w:r>
      <w:r>
        <w:rPr>
          <w:rFonts w:ascii="Calibri" w:hAnsi="Calibri" w:cs="Calibri"/>
          <w:sz w:val="22"/>
          <w:szCs w:val="22"/>
        </w:rPr>
        <w:t>)</w:t>
      </w:r>
    </w:p>
    <w:p w14:paraId="02987BFD" w14:textId="2213DC66" w:rsidR="00B72F37" w:rsidRPr="00383C02" w:rsidRDefault="00B72F37" w:rsidP="008743A3">
      <w:pPr>
        <w:pStyle w:val="ListParagraph"/>
        <w:numPr>
          <w:ilvl w:val="1"/>
          <w:numId w:val="77"/>
        </w:numPr>
        <w:tabs>
          <w:tab w:val="left" w:pos="540"/>
        </w:tabs>
        <w:spacing w:after="0" w:line="240" w:lineRule="auto"/>
        <w:textAlignment w:val="top"/>
        <w:rPr>
          <w:rFonts w:ascii="Calibri" w:eastAsia="Times New Roman" w:hAnsi="Calibri" w:cs="Calibri"/>
          <w:b/>
          <w:sz w:val="22"/>
          <w:szCs w:val="22"/>
          <w:u w:val="single"/>
        </w:rPr>
      </w:pPr>
      <w:r w:rsidRPr="00180027">
        <w:rPr>
          <w:rFonts w:ascii="Calibri" w:hAnsi="Calibri" w:cs="Calibri"/>
          <w:sz w:val="22"/>
          <w:szCs w:val="22"/>
        </w:rPr>
        <w:t>Formal employment</w:t>
      </w:r>
      <w:r>
        <w:rPr>
          <w:rFonts w:ascii="Calibri" w:hAnsi="Calibri" w:cs="Calibri"/>
          <w:sz w:val="22"/>
          <w:szCs w:val="22"/>
        </w:rPr>
        <w:t xml:space="preserve"> (</w:t>
      </w:r>
      <w:r w:rsidR="00092552">
        <w:rPr>
          <w:rFonts w:ascii="Calibri" w:hAnsi="Calibri" w:cs="Calibri"/>
          <w:sz w:val="22"/>
          <w:szCs w:val="22"/>
        </w:rPr>
        <w:t>skip to Disabilities question</w:t>
      </w:r>
      <w:r>
        <w:rPr>
          <w:rFonts w:ascii="Calibri" w:hAnsi="Calibri" w:cs="Calibri"/>
          <w:sz w:val="22"/>
          <w:szCs w:val="22"/>
        </w:rPr>
        <w:t>)</w:t>
      </w:r>
    </w:p>
    <w:p w14:paraId="2ED95262" w14:textId="6C1FEA57" w:rsidR="00B72F37" w:rsidRPr="00180027" w:rsidRDefault="00B72F37" w:rsidP="008743A3">
      <w:pPr>
        <w:pStyle w:val="ListParagraph"/>
        <w:numPr>
          <w:ilvl w:val="1"/>
          <w:numId w:val="77"/>
        </w:numPr>
        <w:tabs>
          <w:tab w:val="left" w:pos="540"/>
        </w:tabs>
        <w:spacing w:after="0" w:line="240" w:lineRule="auto"/>
        <w:textAlignment w:val="top"/>
        <w:rPr>
          <w:rFonts w:ascii="Calibri" w:eastAsia="Times New Roman" w:hAnsi="Calibri" w:cs="Calibri"/>
          <w:b/>
          <w:sz w:val="22"/>
          <w:szCs w:val="22"/>
          <w:u w:val="single"/>
        </w:rPr>
      </w:pPr>
      <w:r>
        <w:rPr>
          <w:rFonts w:ascii="Calibri" w:hAnsi="Calibri" w:cs="Calibri"/>
          <w:sz w:val="22"/>
          <w:szCs w:val="22"/>
        </w:rPr>
        <w:t>Humanitarian assistance (</w:t>
      </w:r>
      <w:r w:rsidR="00092552">
        <w:rPr>
          <w:rFonts w:ascii="Calibri" w:hAnsi="Calibri" w:cs="Calibri"/>
          <w:sz w:val="22"/>
          <w:szCs w:val="22"/>
        </w:rPr>
        <w:t>skip to Disabilities question</w:t>
      </w:r>
      <w:r>
        <w:rPr>
          <w:rFonts w:ascii="Calibri" w:hAnsi="Calibri" w:cs="Calibri"/>
          <w:sz w:val="22"/>
          <w:szCs w:val="22"/>
        </w:rPr>
        <w:t>)</w:t>
      </w:r>
    </w:p>
    <w:p w14:paraId="623A394B" w14:textId="77777777" w:rsidR="00B72F37" w:rsidRPr="009D1705" w:rsidRDefault="00B72F37" w:rsidP="008743A3">
      <w:pPr>
        <w:pStyle w:val="ListParagraph"/>
        <w:numPr>
          <w:ilvl w:val="1"/>
          <w:numId w:val="77"/>
        </w:numPr>
        <w:tabs>
          <w:tab w:val="left" w:pos="540"/>
        </w:tabs>
        <w:spacing w:after="0" w:line="240" w:lineRule="auto"/>
        <w:textAlignment w:val="top"/>
        <w:rPr>
          <w:rFonts w:ascii="Calibri" w:eastAsia="Times New Roman" w:hAnsi="Calibri" w:cs="Calibri"/>
          <w:b/>
          <w:bCs/>
          <w:sz w:val="22"/>
          <w:szCs w:val="22"/>
          <w:u w:val="single"/>
        </w:rPr>
      </w:pPr>
      <w:r w:rsidRPr="7D017C61">
        <w:rPr>
          <w:rFonts w:ascii="Calibri" w:hAnsi="Calibri" w:cs="Calibri"/>
          <w:sz w:val="22"/>
          <w:szCs w:val="22"/>
        </w:rPr>
        <w:t xml:space="preserve">Other </w:t>
      </w:r>
    </w:p>
    <w:p w14:paraId="7D1E2199" w14:textId="77777777" w:rsidR="00B72F37" w:rsidRPr="00B72F37" w:rsidRDefault="00B72F37" w:rsidP="00B72F37">
      <w:pPr>
        <w:pStyle w:val="ListParagraph"/>
        <w:rPr>
          <w:rFonts w:ascii="Calibri" w:eastAsia="Times New Roman" w:hAnsi="Calibri" w:cs="Calibri"/>
          <w:sz w:val="22"/>
          <w:szCs w:val="22"/>
        </w:rPr>
      </w:pPr>
    </w:p>
    <w:p w14:paraId="0A4C3C78" w14:textId="62FFB574" w:rsidR="00B72F37" w:rsidRPr="00B72F37" w:rsidRDefault="00B72F37" w:rsidP="008743A3">
      <w:pPr>
        <w:pStyle w:val="ListParagraph"/>
        <w:numPr>
          <w:ilvl w:val="0"/>
          <w:numId w:val="37"/>
        </w:numPr>
        <w:tabs>
          <w:tab w:val="left" w:pos="540"/>
        </w:tabs>
        <w:spacing w:line="240" w:lineRule="auto"/>
        <w:textAlignment w:val="top"/>
        <w:rPr>
          <w:rFonts w:ascii="Calibri" w:eastAsia="Times New Roman" w:hAnsi="Calibri" w:cs="Calibri"/>
          <w:sz w:val="22"/>
          <w:szCs w:val="22"/>
        </w:rPr>
      </w:pPr>
      <w:r>
        <w:rPr>
          <w:rFonts w:ascii="Calibri" w:hAnsi="Calibri" w:cs="Calibri"/>
          <w:b/>
          <w:bCs/>
          <w:sz w:val="22"/>
          <w:szCs w:val="22"/>
        </w:rPr>
        <w:t>If “</w:t>
      </w:r>
      <w:r w:rsidR="00D169D9">
        <w:rPr>
          <w:rFonts w:ascii="Calibri" w:hAnsi="Calibri" w:cs="Calibri"/>
          <w:b/>
          <w:bCs/>
          <w:sz w:val="22"/>
          <w:szCs w:val="22"/>
        </w:rPr>
        <w:t>O</w:t>
      </w:r>
      <w:r>
        <w:rPr>
          <w:rFonts w:ascii="Calibri" w:hAnsi="Calibri" w:cs="Calibri"/>
          <w:b/>
          <w:bCs/>
          <w:sz w:val="22"/>
          <w:szCs w:val="22"/>
        </w:rPr>
        <w:t>ther” source of livelihood for household, please specify</w:t>
      </w:r>
      <w:r w:rsidR="00A703CE">
        <w:rPr>
          <w:rFonts w:ascii="Calibri" w:hAnsi="Calibri" w:cs="Calibri"/>
          <w:b/>
          <w:bCs/>
          <w:sz w:val="22"/>
          <w:szCs w:val="22"/>
        </w:rPr>
        <w:t xml:space="preserve">. </w:t>
      </w:r>
      <w:r>
        <w:rPr>
          <w:rFonts w:ascii="Calibri" w:hAnsi="Calibri" w:cs="Calibri"/>
          <w:b/>
          <w:bCs/>
          <w:sz w:val="22"/>
          <w:szCs w:val="22"/>
        </w:rPr>
        <w:t xml:space="preserve"> </w:t>
      </w:r>
    </w:p>
    <w:p w14:paraId="158E3AB8" w14:textId="77777777" w:rsidR="00BC2106" w:rsidRPr="00180027" w:rsidRDefault="00BC2106" w:rsidP="00180027">
      <w:pPr>
        <w:pStyle w:val="ListParagraph"/>
        <w:spacing w:line="240" w:lineRule="auto"/>
        <w:ind w:left="1440"/>
        <w:rPr>
          <w:rFonts w:ascii="Calibri" w:hAnsi="Calibri" w:cs="Calibri"/>
          <w:sz w:val="22"/>
          <w:szCs w:val="22"/>
        </w:rPr>
      </w:pPr>
    </w:p>
    <w:p w14:paraId="4A82764F" w14:textId="2C42999F" w:rsidR="00BC2106" w:rsidRPr="00180027" w:rsidRDefault="00BC2106" w:rsidP="008743A3">
      <w:pPr>
        <w:pStyle w:val="ListParagraph"/>
        <w:numPr>
          <w:ilvl w:val="0"/>
          <w:numId w:val="37"/>
        </w:numPr>
        <w:spacing w:after="0" w:line="240" w:lineRule="auto"/>
        <w:rPr>
          <w:rFonts w:ascii="Calibri" w:hAnsi="Calibri" w:cs="Calibri"/>
          <w:b/>
          <w:bCs/>
          <w:sz w:val="22"/>
          <w:szCs w:val="22"/>
        </w:rPr>
      </w:pPr>
      <w:r w:rsidRPr="00180027">
        <w:rPr>
          <w:rFonts w:ascii="Calibri" w:hAnsi="Calibri" w:cs="Calibri"/>
          <w:b/>
          <w:bCs/>
          <w:sz w:val="22"/>
          <w:szCs w:val="22"/>
        </w:rPr>
        <w:t xml:space="preserve">Is/are there any </w:t>
      </w:r>
      <w:r w:rsidR="0014790E" w:rsidRPr="00180027">
        <w:rPr>
          <w:rFonts w:ascii="Calibri" w:hAnsi="Calibri" w:cs="Calibri"/>
          <w:b/>
          <w:bCs/>
          <w:sz w:val="22"/>
          <w:szCs w:val="22"/>
        </w:rPr>
        <w:t>people</w:t>
      </w:r>
      <w:r w:rsidRPr="00180027">
        <w:rPr>
          <w:rFonts w:ascii="Calibri" w:hAnsi="Calibri" w:cs="Calibri"/>
          <w:b/>
          <w:bCs/>
          <w:sz w:val="22"/>
          <w:szCs w:val="22"/>
        </w:rPr>
        <w:t xml:space="preserve"> with disabilities in the household? </w:t>
      </w:r>
    </w:p>
    <w:p w14:paraId="2AFE89A7" w14:textId="77777777" w:rsidR="00180027" w:rsidRDefault="00BC2106" w:rsidP="008743A3">
      <w:pPr>
        <w:pStyle w:val="ListParagraph"/>
        <w:numPr>
          <w:ilvl w:val="1"/>
          <w:numId w:val="41"/>
        </w:numPr>
        <w:tabs>
          <w:tab w:val="left" w:pos="540"/>
        </w:tabs>
        <w:spacing w:after="0" w:line="240" w:lineRule="auto"/>
        <w:textAlignment w:val="top"/>
        <w:rPr>
          <w:rFonts w:ascii="Calibri" w:eastAsia="Calibri" w:hAnsi="Calibri" w:cs="Calibri"/>
          <w:sz w:val="22"/>
          <w:szCs w:val="22"/>
        </w:rPr>
      </w:pPr>
      <w:r w:rsidRPr="00180027">
        <w:rPr>
          <w:rFonts w:ascii="Calibri" w:eastAsia="Calibri" w:hAnsi="Calibri" w:cs="Calibri"/>
          <w:sz w:val="22"/>
          <w:szCs w:val="22"/>
        </w:rPr>
        <w:t>Yes</w:t>
      </w:r>
    </w:p>
    <w:p w14:paraId="6FA288B8" w14:textId="623AB0EC" w:rsidR="00BC2106" w:rsidRPr="00180027" w:rsidRDefault="400C2B5D" w:rsidP="008743A3">
      <w:pPr>
        <w:pStyle w:val="ListParagraph"/>
        <w:numPr>
          <w:ilvl w:val="1"/>
          <w:numId w:val="41"/>
        </w:numPr>
        <w:tabs>
          <w:tab w:val="left" w:pos="540"/>
        </w:tabs>
        <w:spacing w:after="0" w:line="240" w:lineRule="auto"/>
        <w:textAlignment w:val="top"/>
        <w:rPr>
          <w:rFonts w:ascii="Calibri" w:eastAsia="Calibri" w:hAnsi="Calibri" w:cs="Calibri"/>
          <w:sz w:val="22"/>
          <w:szCs w:val="22"/>
        </w:rPr>
      </w:pPr>
      <w:r w:rsidRPr="400C2B5D">
        <w:rPr>
          <w:rFonts w:ascii="Calibri" w:eastAsia="Calibri" w:hAnsi="Calibri" w:cs="Calibri"/>
          <w:sz w:val="22"/>
          <w:szCs w:val="22"/>
        </w:rPr>
        <w:t>No</w:t>
      </w:r>
    </w:p>
    <w:p w14:paraId="2C2BE378" w14:textId="47F05900" w:rsidR="000129FD" w:rsidRPr="00D81FF7" w:rsidRDefault="400C2B5D" w:rsidP="00D81FF7">
      <w:pPr>
        <w:pStyle w:val="ListParagraph"/>
        <w:numPr>
          <w:ilvl w:val="1"/>
          <w:numId w:val="41"/>
        </w:numPr>
        <w:tabs>
          <w:tab w:val="left" w:pos="540"/>
        </w:tabs>
        <w:spacing w:after="0" w:line="240" w:lineRule="auto"/>
        <w:rPr>
          <w:rFonts w:ascii="Calibri" w:eastAsia="Calibri" w:hAnsi="Calibri" w:cs="Calibri"/>
          <w:sz w:val="22"/>
          <w:szCs w:val="22"/>
        </w:rPr>
      </w:pPr>
      <w:r w:rsidRPr="400C2B5D">
        <w:rPr>
          <w:rFonts w:ascii="Calibri" w:eastAsia="Calibri" w:hAnsi="Calibri" w:cs="Calibri"/>
          <w:sz w:val="22"/>
          <w:szCs w:val="22"/>
        </w:rPr>
        <w:t xml:space="preserve">Don’t know </w:t>
      </w:r>
      <w:r w:rsidR="00D81FF7">
        <w:rPr>
          <w:rFonts w:ascii="Calibri" w:eastAsia="Calibri" w:hAnsi="Calibri" w:cs="Calibri"/>
          <w:sz w:val="22"/>
          <w:szCs w:val="22"/>
        </w:rPr>
        <w:br/>
      </w:r>
    </w:p>
    <w:p w14:paraId="07B5EEFB" w14:textId="3DD31AC1" w:rsidR="0014790E" w:rsidRPr="00180027" w:rsidRDefault="400C2B5D" w:rsidP="008743A3">
      <w:pPr>
        <w:pStyle w:val="ListParagraph"/>
        <w:numPr>
          <w:ilvl w:val="0"/>
          <w:numId w:val="37"/>
        </w:numPr>
        <w:spacing w:after="0" w:line="240" w:lineRule="auto"/>
        <w:rPr>
          <w:rFonts w:ascii="Calibri" w:hAnsi="Calibri" w:cs="Calibri"/>
          <w:b/>
          <w:bCs/>
          <w:sz w:val="22"/>
          <w:szCs w:val="22"/>
        </w:rPr>
      </w:pPr>
      <w:r w:rsidRPr="400C2B5D">
        <w:rPr>
          <w:rFonts w:ascii="Calibri" w:hAnsi="Calibri" w:cs="Calibri"/>
          <w:b/>
          <w:bCs/>
          <w:sz w:val="22"/>
          <w:szCs w:val="22"/>
        </w:rPr>
        <w:t xml:space="preserve">Is/are there any elders (older than 65) in the household? </w:t>
      </w:r>
    </w:p>
    <w:p w14:paraId="699DDA23" w14:textId="77777777" w:rsidR="0014790E" w:rsidRDefault="0014790E" w:rsidP="008743A3">
      <w:pPr>
        <w:pStyle w:val="ListParagraph"/>
        <w:numPr>
          <w:ilvl w:val="1"/>
          <w:numId w:val="41"/>
        </w:numPr>
        <w:tabs>
          <w:tab w:val="left" w:pos="540"/>
        </w:tabs>
        <w:spacing w:after="0" w:line="240" w:lineRule="auto"/>
        <w:textAlignment w:val="top"/>
        <w:rPr>
          <w:rFonts w:ascii="Calibri" w:eastAsia="Calibri" w:hAnsi="Calibri" w:cs="Calibri"/>
          <w:sz w:val="22"/>
          <w:szCs w:val="22"/>
        </w:rPr>
      </w:pPr>
      <w:r w:rsidRPr="00180027">
        <w:rPr>
          <w:rFonts w:ascii="Calibri" w:eastAsia="Calibri" w:hAnsi="Calibri" w:cs="Calibri"/>
          <w:sz w:val="22"/>
          <w:szCs w:val="22"/>
        </w:rPr>
        <w:t>Yes</w:t>
      </w:r>
    </w:p>
    <w:p w14:paraId="67C67171" w14:textId="77777777" w:rsidR="0014790E" w:rsidRPr="00180027" w:rsidRDefault="400C2B5D" w:rsidP="008743A3">
      <w:pPr>
        <w:pStyle w:val="ListParagraph"/>
        <w:numPr>
          <w:ilvl w:val="1"/>
          <w:numId w:val="41"/>
        </w:numPr>
        <w:tabs>
          <w:tab w:val="left" w:pos="540"/>
        </w:tabs>
        <w:spacing w:after="0" w:line="240" w:lineRule="auto"/>
        <w:textAlignment w:val="top"/>
        <w:rPr>
          <w:rFonts w:ascii="Calibri" w:eastAsia="Calibri" w:hAnsi="Calibri" w:cs="Calibri"/>
          <w:sz w:val="22"/>
          <w:szCs w:val="22"/>
        </w:rPr>
      </w:pPr>
      <w:r w:rsidRPr="400C2B5D">
        <w:rPr>
          <w:rFonts w:ascii="Calibri" w:eastAsia="Calibri" w:hAnsi="Calibri" w:cs="Calibri"/>
          <w:sz w:val="22"/>
          <w:szCs w:val="22"/>
        </w:rPr>
        <w:t>No</w:t>
      </w:r>
    </w:p>
    <w:p w14:paraId="6E1DC906" w14:textId="65ADD6AF" w:rsidR="0014790E" w:rsidRPr="00D81FF7" w:rsidRDefault="400C2B5D" w:rsidP="00D81FF7">
      <w:pPr>
        <w:pStyle w:val="ListParagraph"/>
        <w:numPr>
          <w:ilvl w:val="1"/>
          <w:numId w:val="41"/>
        </w:numPr>
        <w:tabs>
          <w:tab w:val="left" w:pos="540"/>
        </w:tabs>
        <w:spacing w:after="0" w:line="240" w:lineRule="auto"/>
        <w:rPr>
          <w:rFonts w:ascii="Calibri" w:eastAsia="Calibri" w:hAnsi="Calibri" w:cs="Calibri"/>
          <w:sz w:val="22"/>
          <w:szCs w:val="22"/>
        </w:rPr>
      </w:pPr>
      <w:r w:rsidRPr="400C2B5D">
        <w:rPr>
          <w:rFonts w:ascii="Calibri" w:eastAsia="Calibri" w:hAnsi="Calibri" w:cs="Calibri"/>
          <w:sz w:val="22"/>
          <w:szCs w:val="22"/>
        </w:rPr>
        <w:t xml:space="preserve">Don’t know </w:t>
      </w:r>
      <w:r w:rsidR="00D81FF7">
        <w:rPr>
          <w:rFonts w:ascii="Calibri" w:eastAsia="Calibri" w:hAnsi="Calibri" w:cs="Calibri"/>
          <w:sz w:val="22"/>
          <w:szCs w:val="22"/>
        </w:rPr>
        <w:br/>
      </w:r>
    </w:p>
    <w:p w14:paraId="6CED690A" w14:textId="779A1B7F" w:rsidR="000129FD" w:rsidRPr="00180027" w:rsidRDefault="000129FD" w:rsidP="008743A3">
      <w:pPr>
        <w:pStyle w:val="ListParagraph"/>
        <w:numPr>
          <w:ilvl w:val="0"/>
          <w:numId w:val="37"/>
        </w:numPr>
        <w:spacing w:line="240" w:lineRule="auto"/>
        <w:rPr>
          <w:rFonts w:ascii="Calibri" w:eastAsia="Times New Roman" w:hAnsi="Calibri" w:cs="Calibri"/>
          <w:color w:val="000000"/>
          <w:sz w:val="22"/>
          <w:szCs w:val="22"/>
        </w:rPr>
      </w:pPr>
      <w:r w:rsidRPr="00180027">
        <w:rPr>
          <w:rFonts w:ascii="Calibri" w:hAnsi="Calibri" w:cs="Calibri"/>
          <w:b/>
          <w:sz w:val="22"/>
          <w:szCs w:val="22"/>
        </w:rPr>
        <w:t xml:space="preserve">Who is the main decision maker in this household? </w:t>
      </w:r>
    </w:p>
    <w:p w14:paraId="6AE39C84" w14:textId="65BC134B" w:rsidR="000129FD" w:rsidRPr="00180027" w:rsidRDefault="000129FD" w:rsidP="008743A3">
      <w:pPr>
        <w:pStyle w:val="ListParagraph"/>
        <w:numPr>
          <w:ilvl w:val="0"/>
          <w:numId w:val="42"/>
        </w:numPr>
        <w:spacing w:after="0" w:line="240" w:lineRule="auto"/>
        <w:rPr>
          <w:rFonts w:ascii="Calibri" w:eastAsia="Times New Roman" w:hAnsi="Calibri" w:cs="Calibri"/>
          <w:color w:val="000000"/>
          <w:sz w:val="22"/>
          <w:szCs w:val="22"/>
        </w:rPr>
      </w:pPr>
      <w:r w:rsidRPr="00180027">
        <w:rPr>
          <w:rFonts w:ascii="Calibri" w:eastAsia="Times New Roman" w:hAnsi="Calibri" w:cs="Calibri"/>
          <w:color w:val="000000"/>
          <w:sz w:val="22"/>
          <w:szCs w:val="22"/>
        </w:rPr>
        <w:t xml:space="preserve">Adult male </w:t>
      </w:r>
      <w:r w:rsidR="00E61E41">
        <w:rPr>
          <w:rFonts w:ascii="Calibri" w:eastAsia="Times New Roman" w:hAnsi="Calibri" w:cs="Calibri"/>
          <w:color w:val="000000"/>
          <w:sz w:val="22"/>
          <w:szCs w:val="22"/>
        </w:rPr>
        <w:t xml:space="preserve">(skip to </w:t>
      </w:r>
      <w:r w:rsidR="00E0553A">
        <w:rPr>
          <w:rFonts w:ascii="Calibri" w:eastAsia="Times New Roman" w:hAnsi="Calibri" w:cs="Calibri"/>
          <w:color w:val="000000"/>
          <w:sz w:val="22"/>
          <w:szCs w:val="22"/>
        </w:rPr>
        <w:t>Country of origin question</w:t>
      </w:r>
      <w:r w:rsidR="00E61E41">
        <w:rPr>
          <w:rFonts w:ascii="Calibri" w:eastAsia="Times New Roman" w:hAnsi="Calibri" w:cs="Calibri"/>
          <w:color w:val="000000"/>
          <w:sz w:val="22"/>
          <w:szCs w:val="22"/>
        </w:rPr>
        <w:t xml:space="preserve">) </w:t>
      </w:r>
    </w:p>
    <w:p w14:paraId="5862FBCF" w14:textId="746AB4CB" w:rsidR="00180027" w:rsidRDefault="000129FD" w:rsidP="008743A3">
      <w:pPr>
        <w:pStyle w:val="ListParagraph"/>
        <w:numPr>
          <w:ilvl w:val="0"/>
          <w:numId w:val="42"/>
        </w:numPr>
        <w:spacing w:after="0" w:line="240" w:lineRule="auto"/>
        <w:rPr>
          <w:rFonts w:ascii="Calibri" w:eastAsia="Times New Roman" w:hAnsi="Calibri" w:cs="Calibri"/>
          <w:color w:val="000000"/>
          <w:sz w:val="22"/>
          <w:szCs w:val="22"/>
        </w:rPr>
      </w:pPr>
      <w:r w:rsidRPr="00180027">
        <w:rPr>
          <w:rFonts w:ascii="Calibri" w:eastAsia="Times New Roman" w:hAnsi="Calibri" w:cs="Calibri"/>
          <w:color w:val="000000"/>
          <w:sz w:val="22"/>
          <w:szCs w:val="22"/>
        </w:rPr>
        <w:t xml:space="preserve">Adult female </w:t>
      </w:r>
      <w:r w:rsidR="00E61E41">
        <w:rPr>
          <w:rFonts w:ascii="Calibri" w:eastAsia="Times New Roman" w:hAnsi="Calibri" w:cs="Calibri"/>
          <w:color w:val="000000"/>
          <w:sz w:val="22"/>
          <w:szCs w:val="22"/>
        </w:rPr>
        <w:t>(</w:t>
      </w:r>
      <w:r w:rsidR="00E0553A">
        <w:rPr>
          <w:rFonts w:ascii="Calibri" w:eastAsia="Times New Roman" w:hAnsi="Calibri" w:cs="Calibri"/>
          <w:color w:val="000000"/>
          <w:sz w:val="22"/>
          <w:szCs w:val="22"/>
        </w:rPr>
        <w:t>skip to Country of origin question</w:t>
      </w:r>
      <w:r w:rsidR="00E61E41">
        <w:rPr>
          <w:rFonts w:ascii="Calibri" w:eastAsia="Times New Roman" w:hAnsi="Calibri" w:cs="Calibri"/>
          <w:color w:val="000000"/>
          <w:sz w:val="22"/>
          <w:szCs w:val="22"/>
        </w:rPr>
        <w:t>)</w:t>
      </w:r>
    </w:p>
    <w:p w14:paraId="658E7BEC" w14:textId="229BBDD9" w:rsidR="00B72F37" w:rsidRDefault="00B72F37" w:rsidP="008743A3">
      <w:pPr>
        <w:pStyle w:val="ListParagraph"/>
        <w:numPr>
          <w:ilvl w:val="0"/>
          <w:numId w:val="42"/>
        </w:numPr>
        <w:spacing w:after="0" w:line="240" w:lineRule="auto"/>
        <w:rPr>
          <w:rFonts w:ascii="Calibri" w:eastAsia="Times New Roman" w:hAnsi="Calibri" w:cs="Calibri"/>
          <w:color w:val="000000" w:themeColor="text1"/>
          <w:sz w:val="22"/>
          <w:szCs w:val="22"/>
        </w:rPr>
      </w:pPr>
      <w:r w:rsidRPr="400C2B5D">
        <w:rPr>
          <w:rFonts w:ascii="Calibri" w:eastAsia="Times New Roman" w:hAnsi="Calibri" w:cs="Calibri"/>
          <w:color w:val="000000" w:themeColor="text1"/>
          <w:sz w:val="22"/>
          <w:szCs w:val="22"/>
        </w:rPr>
        <w:t xml:space="preserve">Don’t know </w:t>
      </w:r>
      <w:r w:rsidR="00E61E41">
        <w:rPr>
          <w:rFonts w:ascii="Calibri" w:eastAsia="Times New Roman" w:hAnsi="Calibri" w:cs="Calibri"/>
          <w:color w:val="000000"/>
          <w:sz w:val="22"/>
          <w:szCs w:val="22"/>
        </w:rPr>
        <w:t>(</w:t>
      </w:r>
      <w:r w:rsidR="00E0553A">
        <w:rPr>
          <w:rFonts w:ascii="Calibri" w:eastAsia="Times New Roman" w:hAnsi="Calibri" w:cs="Calibri"/>
          <w:color w:val="000000"/>
          <w:sz w:val="22"/>
          <w:szCs w:val="22"/>
        </w:rPr>
        <w:t>skip to Country of origin question</w:t>
      </w:r>
      <w:r w:rsidR="00E61E41">
        <w:rPr>
          <w:rFonts w:ascii="Calibri" w:eastAsia="Times New Roman" w:hAnsi="Calibri" w:cs="Calibri"/>
          <w:color w:val="000000"/>
          <w:sz w:val="22"/>
          <w:szCs w:val="22"/>
        </w:rPr>
        <w:t>)</w:t>
      </w:r>
    </w:p>
    <w:p w14:paraId="36C3AC79" w14:textId="09AD4CAB" w:rsidR="000129FD" w:rsidRPr="00180027" w:rsidRDefault="400C2B5D" w:rsidP="008743A3">
      <w:pPr>
        <w:pStyle w:val="ListParagraph"/>
        <w:numPr>
          <w:ilvl w:val="0"/>
          <w:numId w:val="42"/>
        </w:numPr>
        <w:spacing w:after="0" w:line="240" w:lineRule="auto"/>
        <w:rPr>
          <w:rFonts w:ascii="Calibri" w:eastAsia="Times New Roman" w:hAnsi="Calibri" w:cs="Calibri"/>
          <w:color w:val="000000"/>
          <w:sz w:val="22"/>
          <w:szCs w:val="22"/>
        </w:rPr>
      </w:pPr>
      <w:r w:rsidRPr="400C2B5D">
        <w:rPr>
          <w:rFonts w:ascii="Calibri" w:eastAsia="Times New Roman" w:hAnsi="Calibri" w:cs="Calibri"/>
          <w:color w:val="000000" w:themeColor="text1"/>
          <w:sz w:val="22"/>
          <w:szCs w:val="22"/>
        </w:rPr>
        <w:t>Other</w:t>
      </w:r>
    </w:p>
    <w:p w14:paraId="2A50BD8A" w14:textId="77777777" w:rsidR="00B72F37" w:rsidRPr="00B72F37" w:rsidRDefault="00B72F37" w:rsidP="00B72F37">
      <w:pPr>
        <w:pStyle w:val="ListParagraph"/>
        <w:tabs>
          <w:tab w:val="left" w:pos="540"/>
        </w:tabs>
        <w:spacing w:line="240" w:lineRule="auto"/>
        <w:textAlignment w:val="top"/>
        <w:rPr>
          <w:rFonts w:ascii="Calibri" w:eastAsia="Times New Roman" w:hAnsi="Calibri" w:cs="Calibri"/>
          <w:sz w:val="22"/>
          <w:szCs w:val="22"/>
        </w:rPr>
      </w:pPr>
    </w:p>
    <w:p w14:paraId="665DA52F" w14:textId="1FFC843F" w:rsidR="00B72F37" w:rsidRPr="00B72F37" w:rsidRDefault="00B72F37" w:rsidP="008743A3">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00B72F37">
        <w:rPr>
          <w:rFonts w:ascii="Calibri" w:hAnsi="Calibri" w:cs="Calibri"/>
          <w:b/>
          <w:bCs/>
          <w:sz w:val="22"/>
          <w:szCs w:val="22"/>
        </w:rPr>
        <w:t>If “</w:t>
      </w:r>
      <w:r w:rsidR="00E0553A">
        <w:rPr>
          <w:rFonts w:ascii="Calibri" w:hAnsi="Calibri" w:cs="Calibri"/>
          <w:b/>
          <w:bCs/>
          <w:sz w:val="22"/>
          <w:szCs w:val="22"/>
        </w:rPr>
        <w:t>O</w:t>
      </w:r>
      <w:r w:rsidRPr="00B72F37">
        <w:rPr>
          <w:rFonts w:ascii="Calibri" w:hAnsi="Calibri" w:cs="Calibri"/>
          <w:b/>
          <w:bCs/>
          <w:sz w:val="22"/>
          <w:szCs w:val="22"/>
        </w:rPr>
        <w:t xml:space="preserve">ther” </w:t>
      </w:r>
      <w:r>
        <w:rPr>
          <w:rFonts w:ascii="Calibri" w:hAnsi="Calibri" w:cs="Calibri"/>
          <w:b/>
          <w:bCs/>
          <w:sz w:val="22"/>
          <w:szCs w:val="22"/>
        </w:rPr>
        <w:t xml:space="preserve">main decision maker, </w:t>
      </w:r>
      <w:r w:rsidRPr="00B72F37">
        <w:rPr>
          <w:rFonts w:ascii="Calibri" w:hAnsi="Calibri" w:cs="Calibri"/>
          <w:b/>
          <w:bCs/>
          <w:sz w:val="22"/>
          <w:szCs w:val="22"/>
        </w:rPr>
        <w:t>please specify</w:t>
      </w:r>
      <w:r w:rsidR="00A703CE">
        <w:rPr>
          <w:rFonts w:ascii="Calibri" w:hAnsi="Calibri" w:cs="Calibri"/>
          <w:b/>
          <w:bCs/>
          <w:sz w:val="22"/>
          <w:szCs w:val="22"/>
        </w:rPr>
        <w:t xml:space="preserve">. </w:t>
      </w:r>
      <w:r w:rsidRPr="00B72F37">
        <w:rPr>
          <w:rFonts w:ascii="Calibri" w:hAnsi="Calibri" w:cs="Calibri"/>
          <w:b/>
          <w:bCs/>
          <w:sz w:val="22"/>
          <w:szCs w:val="22"/>
        </w:rPr>
        <w:t xml:space="preserve"> </w:t>
      </w:r>
    </w:p>
    <w:p w14:paraId="3DF5DAA9" w14:textId="77777777" w:rsidR="000129FD" w:rsidRDefault="000129FD" w:rsidP="00180027">
      <w:pPr>
        <w:pStyle w:val="ListParagraph"/>
        <w:spacing w:line="240" w:lineRule="auto"/>
        <w:ind w:left="1440"/>
        <w:rPr>
          <w:rFonts w:ascii="Calibri" w:hAnsi="Calibri" w:cs="Calibri"/>
          <w:sz w:val="22"/>
          <w:szCs w:val="22"/>
        </w:rPr>
      </w:pPr>
    </w:p>
    <w:p w14:paraId="40845AD2" w14:textId="55E90511" w:rsidR="009D1705" w:rsidRPr="00E61E41" w:rsidRDefault="009D1705" w:rsidP="008743A3">
      <w:pPr>
        <w:pStyle w:val="ListParagraph"/>
        <w:numPr>
          <w:ilvl w:val="0"/>
          <w:numId w:val="37"/>
        </w:numPr>
        <w:spacing w:line="240" w:lineRule="auto"/>
        <w:rPr>
          <w:rFonts w:ascii="Calibri" w:hAnsi="Calibri" w:cs="Calibri"/>
          <w:b/>
          <w:bCs/>
          <w:sz w:val="22"/>
          <w:szCs w:val="22"/>
        </w:rPr>
      </w:pPr>
      <w:r w:rsidRPr="00E61E41">
        <w:rPr>
          <w:rFonts w:ascii="Calibri" w:hAnsi="Calibri" w:cs="Calibri"/>
          <w:b/>
          <w:bCs/>
          <w:sz w:val="22"/>
          <w:szCs w:val="22"/>
        </w:rPr>
        <w:t>Is this your country of origin?</w:t>
      </w:r>
    </w:p>
    <w:p w14:paraId="33C3DBD9" w14:textId="6A8C7E64" w:rsidR="009D1705" w:rsidRDefault="009D1705" w:rsidP="008743A3">
      <w:pPr>
        <w:pStyle w:val="ListParagraph"/>
        <w:numPr>
          <w:ilvl w:val="0"/>
          <w:numId w:val="74"/>
        </w:numPr>
        <w:spacing w:line="240" w:lineRule="auto"/>
        <w:rPr>
          <w:rFonts w:ascii="Calibri" w:hAnsi="Calibri" w:cs="Calibri"/>
          <w:sz w:val="22"/>
          <w:szCs w:val="22"/>
        </w:rPr>
      </w:pPr>
      <w:r>
        <w:rPr>
          <w:rFonts w:ascii="Calibri" w:hAnsi="Calibri" w:cs="Calibri"/>
          <w:sz w:val="22"/>
          <w:szCs w:val="22"/>
        </w:rPr>
        <w:t>Yes (skip</w:t>
      </w:r>
      <w:r w:rsidR="003A10AC">
        <w:rPr>
          <w:rFonts w:ascii="Calibri" w:hAnsi="Calibri" w:cs="Calibri"/>
          <w:sz w:val="22"/>
          <w:szCs w:val="22"/>
        </w:rPr>
        <w:t xml:space="preserve"> to </w:t>
      </w:r>
      <w:r w:rsidR="00FD3AE7">
        <w:rPr>
          <w:rFonts w:ascii="Calibri" w:hAnsi="Calibri" w:cs="Calibri"/>
          <w:sz w:val="22"/>
          <w:szCs w:val="22"/>
        </w:rPr>
        <w:t>Main water sour</w:t>
      </w:r>
      <w:r w:rsidR="00D83F3C">
        <w:rPr>
          <w:rFonts w:ascii="Calibri" w:hAnsi="Calibri" w:cs="Calibri"/>
          <w:sz w:val="22"/>
          <w:szCs w:val="22"/>
        </w:rPr>
        <w:t>ce question</w:t>
      </w:r>
      <w:r>
        <w:rPr>
          <w:rFonts w:ascii="Calibri" w:hAnsi="Calibri" w:cs="Calibri"/>
          <w:sz w:val="22"/>
          <w:szCs w:val="22"/>
        </w:rPr>
        <w:t>)</w:t>
      </w:r>
    </w:p>
    <w:p w14:paraId="6397B71A" w14:textId="6703A4D3" w:rsidR="009D1705" w:rsidRDefault="009D1705" w:rsidP="008743A3">
      <w:pPr>
        <w:pStyle w:val="ListParagraph"/>
        <w:numPr>
          <w:ilvl w:val="0"/>
          <w:numId w:val="74"/>
        </w:numPr>
        <w:spacing w:line="240" w:lineRule="auto"/>
        <w:rPr>
          <w:rFonts w:ascii="Calibri" w:hAnsi="Calibri" w:cs="Calibri"/>
          <w:sz w:val="22"/>
          <w:szCs w:val="22"/>
        </w:rPr>
      </w:pPr>
      <w:r>
        <w:rPr>
          <w:rFonts w:ascii="Calibri" w:hAnsi="Calibri" w:cs="Calibri"/>
          <w:sz w:val="22"/>
          <w:szCs w:val="22"/>
        </w:rPr>
        <w:t xml:space="preserve">No </w:t>
      </w:r>
    </w:p>
    <w:p w14:paraId="05684886" w14:textId="77777777" w:rsidR="009D1705" w:rsidRPr="009D1705" w:rsidRDefault="009D1705" w:rsidP="009D1705">
      <w:pPr>
        <w:pStyle w:val="ListParagraph"/>
        <w:spacing w:line="240" w:lineRule="auto"/>
        <w:rPr>
          <w:rFonts w:ascii="Calibri" w:hAnsi="Calibri" w:cs="Calibri"/>
          <w:sz w:val="22"/>
          <w:szCs w:val="22"/>
        </w:rPr>
      </w:pPr>
    </w:p>
    <w:p w14:paraId="7204C09F" w14:textId="30BC1125" w:rsidR="00484750" w:rsidRPr="0014790E" w:rsidRDefault="00484750" w:rsidP="008743A3">
      <w:pPr>
        <w:pStyle w:val="ListParagraph"/>
        <w:numPr>
          <w:ilvl w:val="0"/>
          <w:numId w:val="37"/>
        </w:numPr>
        <w:spacing w:line="240" w:lineRule="auto"/>
        <w:rPr>
          <w:rFonts w:ascii="Calibri" w:hAnsi="Calibri" w:cs="Calibri"/>
          <w:sz w:val="22"/>
          <w:szCs w:val="22"/>
        </w:rPr>
      </w:pPr>
      <w:r w:rsidRPr="00180027">
        <w:rPr>
          <w:rFonts w:ascii="Calibri" w:hAnsi="Calibri" w:cs="Calibri"/>
          <w:b/>
          <w:sz w:val="22"/>
          <w:szCs w:val="22"/>
        </w:rPr>
        <w:lastRenderedPageBreak/>
        <w:t>Please tell me what your country of origin is</w:t>
      </w:r>
      <w:r w:rsidR="00180027">
        <w:rPr>
          <w:rFonts w:ascii="Calibri" w:hAnsi="Calibri" w:cs="Calibri"/>
          <w:b/>
          <w:sz w:val="22"/>
          <w:szCs w:val="22"/>
        </w:rPr>
        <w:t xml:space="preserve"> </w:t>
      </w:r>
      <w:r w:rsidR="00180027" w:rsidRPr="00180027">
        <w:rPr>
          <w:rFonts w:ascii="Calibri" w:hAnsi="Calibri" w:cs="Calibri"/>
          <w:i/>
          <w:iCs/>
          <w:sz w:val="22"/>
          <w:szCs w:val="22"/>
        </w:rPr>
        <w:t xml:space="preserve">(pull down menu, from pre-selected list of </w:t>
      </w:r>
      <w:r w:rsidR="00180027">
        <w:rPr>
          <w:rFonts w:ascii="Calibri" w:hAnsi="Calibri" w:cs="Calibri"/>
          <w:i/>
          <w:iCs/>
          <w:sz w:val="22"/>
          <w:szCs w:val="22"/>
        </w:rPr>
        <w:t>countries</w:t>
      </w:r>
      <w:r w:rsidR="00180027" w:rsidRPr="00180027">
        <w:rPr>
          <w:rFonts w:ascii="Calibri" w:hAnsi="Calibri" w:cs="Calibri"/>
          <w:i/>
          <w:iCs/>
          <w:sz w:val="22"/>
          <w:szCs w:val="22"/>
        </w:rPr>
        <w:t>)</w:t>
      </w:r>
    </w:p>
    <w:p w14:paraId="2C03C1E4" w14:textId="77777777" w:rsidR="00FE69CF" w:rsidRPr="00180027" w:rsidRDefault="00FE69CF" w:rsidP="00180027">
      <w:pPr>
        <w:pStyle w:val="ListParagraph"/>
        <w:spacing w:line="240" w:lineRule="auto"/>
        <w:ind w:left="1440"/>
        <w:rPr>
          <w:rFonts w:ascii="Calibri" w:hAnsi="Calibri" w:cs="Calibri"/>
          <w:sz w:val="22"/>
          <w:szCs w:val="22"/>
        </w:rPr>
      </w:pPr>
    </w:p>
    <w:p w14:paraId="3E42A31A" w14:textId="6012B051" w:rsidR="00E61E41" w:rsidRPr="00EF3714" w:rsidRDefault="009D1705" w:rsidP="00EF3714">
      <w:pPr>
        <w:pStyle w:val="ListParagraph"/>
        <w:numPr>
          <w:ilvl w:val="0"/>
          <w:numId w:val="37"/>
        </w:numPr>
        <w:spacing w:line="240" w:lineRule="auto"/>
        <w:rPr>
          <w:rFonts w:ascii="Calibri" w:hAnsi="Calibri" w:cs="Calibri"/>
          <w:b/>
          <w:sz w:val="22"/>
          <w:szCs w:val="22"/>
        </w:rPr>
      </w:pPr>
      <w:r>
        <w:rPr>
          <w:rFonts w:ascii="Calibri" w:hAnsi="Calibri" w:cs="Calibri"/>
          <w:b/>
          <w:sz w:val="22"/>
          <w:szCs w:val="22"/>
        </w:rPr>
        <w:t>What year</w:t>
      </w:r>
      <w:r w:rsidR="00FE69CF" w:rsidRPr="00180027">
        <w:rPr>
          <w:rFonts w:ascii="Calibri" w:hAnsi="Calibri" w:cs="Calibri"/>
          <w:b/>
          <w:sz w:val="22"/>
          <w:szCs w:val="22"/>
        </w:rPr>
        <w:t xml:space="preserve"> did you arrive in the camp? </w:t>
      </w:r>
      <w:r w:rsidR="00FE69CF" w:rsidRPr="00180027">
        <w:rPr>
          <w:rFonts w:ascii="Calibri" w:hAnsi="Calibri" w:cs="Calibri"/>
          <w:i/>
          <w:sz w:val="22"/>
          <w:szCs w:val="22"/>
        </w:rPr>
        <w:t>(</w:t>
      </w:r>
      <w:r w:rsidR="00B5504C">
        <w:rPr>
          <w:rFonts w:ascii="Calibri" w:hAnsi="Calibri" w:cs="Calibri"/>
          <w:i/>
          <w:sz w:val="22"/>
          <w:szCs w:val="22"/>
        </w:rPr>
        <w:t xml:space="preserve">drop down menu - </w:t>
      </w:r>
      <w:r w:rsidR="00180027">
        <w:rPr>
          <w:rFonts w:ascii="Calibri" w:hAnsi="Calibri" w:cs="Calibri"/>
          <w:i/>
          <w:sz w:val="22"/>
          <w:szCs w:val="22"/>
        </w:rPr>
        <w:t xml:space="preserve">only </w:t>
      </w:r>
      <w:r>
        <w:rPr>
          <w:rFonts w:ascii="Calibri" w:hAnsi="Calibri" w:cs="Calibri"/>
          <w:i/>
          <w:sz w:val="22"/>
          <w:szCs w:val="22"/>
        </w:rPr>
        <w:t>displayed</w:t>
      </w:r>
      <w:r w:rsidR="00180027">
        <w:rPr>
          <w:rFonts w:ascii="Calibri" w:hAnsi="Calibri" w:cs="Calibri"/>
          <w:i/>
          <w:sz w:val="22"/>
          <w:szCs w:val="22"/>
        </w:rPr>
        <w:t xml:space="preserve"> for those </w:t>
      </w:r>
      <w:r w:rsidR="0014790E">
        <w:rPr>
          <w:rFonts w:ascii="Calibri" w:hAnsi="Calibri" w:cs="Calibri"/>
          <w:i/>
          <w:sz w:val="22"/>
          <w:szCs w:val="22"/>
        </w:rPr>
        <w:t>whose</w:t>
      </w:r>
      <w:r w:rsidR="00180027">
        <w:rPr>
          <w:rFonts w:ascii="Calibri" w:hAnsi="Calibri" w:cs="Calibri"/>
          <w:i/>
          <w:sz w:val="22"/>
          <w:szCs w:val="22"/>
        </w:rPr>
        <w:t xml:space="preserve"> site is a camp</w:t>
      </w:r>
      <w:r>
        <w:rPr>
          <w:rFonts w:ascii="Calibri" w:hAnsi="Calibri" w:cs="Calibri"/>
          <w:i/>
          <w:sz w:val="22"/>
          <w:szCs w:val="22"/>
        </w:rPr>
        <w:t xml:space="preserve"> (option 2, 3 and 4</w:t>
      </w:r>
      <w:r w:rsidR="00D01019">
        <w:rPr>
          <w:rFonts w:ascii="Calibri" w:hAnsi="Calibri" w:cs="Calibri"/>
          <w:i/>
          <w:sz w:val="22"/>
          <w:szCs w:val="22"/>
        </w:rPr>
        <w:t xml:space="preserve"> which is asked in </w:t>
      </w:r>
      <w:r w:rsidR="00704FA1">
        <w:rPr>
          <w:rFonts w:ascii="Calibri" w:hAnsi="Calibri" w:cs="Calibri"/>
          <w:i/>
          <w:sz w:val="22"/>
          <w:szCs w:val="22"/>
        </w:rPr>
        <w:t>Type of site question</w:t>
      </w:r>
      <w:r w:rsidR="00180027">
        <w:rPr>
          <w:rFonts w:ascii="Calibri" w:hAnsi="Calibri" w:cs="Calibri"/>
          <w:i/>
          <w:sz w:val="22"/>
          <w:szCs w:val="22"/>
        </w:rPr>
        <w:t>)</w:t>
      </w:r>
      <w:r w:rsidR="00EF3714">
        <w:rPr>
          <w:rFonts w:ascii="Calibri" w:hAnsi="Calibri" w:cs="Calibri"/>
          <w:i/>
          <w:sz w:val="22"/>
          <w:szCs w:val="22"/>
        </w:rPr>
        <w:br/>
      </w:r>
    </w:p>
    <w:p w14:paraId="12D47125" w14:textId="09A06407" w:rsidR="00180027" w:rsidRPr="00AE57B3" w:rsidRDefault="4EF09554" w:rsidP="00EF3714">
      <w:pPr>
        <w:pStyle w:val="ListParagraph"/>
        <w:numPr>
          <w:ilvl w:val="0"/>
          <w:numId w:val="37"/>
        </w:numPr>
        <w:spacing w:line="240" w:lineRule="auto"/>
        <w:rPr>
          <w:rFonts w:ascii="Calibri" w:hAnsi="Calibri" w:cs="Calibri"/>
          <w:b/>
          <w:bCs/>
          <w:u w:val="single"/>
        </w:rPr>
      </w:pPr>
      <w:r w:rsidRPr="00E61E41">
        <w:rPr>
          <w:rFonts w:ascii="Calibri" w:hAnsi="Calibri" w:cs="Calibri"/>
          <w:b/>
          <w:bCs/>
          <w:sz w:val="22"/>
          <w:szCs w:val="22"/>
        </w:rPr>
        <w:t>What month did you arrive in the camp?</w:t>
      </w:r>
      <w:r w:rsidRPr="4EF09554">
        <w:rPr>
          <w:rFonts w:ascii="Calibri" w:hAnsi="Calibri" w:cs="Calibri"/>
          <w:sz w:val="22"/>
          <w:szCs w:val="22"/>
        </w:rPr>
        <w:t xml:space="preserve"> </w:t>
      </w:r>
      <w:r w:rsidRPr="4EF09554">
        <w:rPr>
          <w:rFonts w:ascii="Calibri" w:hAnsi="Calibri" w:cs="Calibri"/>
          <w:i/>
          <w:iCs/>
          <w:sz w:val="22"/>
          <w:szCs w:val="22"/>
        </w:rPr>
        <w:t>(</w:t>
      </w:r>
      <w:r w:rsidR="00B5504C">
        <w:rPr>
          <w:rFonts w:ascii="Calibri" w:hAnsi="Calibri" w:cs="Calibri"/>
          <w:i/>
          <w:iCs/>
          <w:sz w:val="22"/>
          <w:szCs w:val="22"/>
        </w:rPr>
        <w:t>d</w:t>
      </w:r>
      <w:r w:rsidRPr="4EF09554">
        <w:rPr>
          <w:rFonts w:ascii="Calibri" w:hAnsi="Calibri" w:cs="Calibri"/>
          <w:i/>
          <w:iCs/>
          <w:sz w:val="22"/>
          <w:szCs w:val="22"/>
        </w:rPr>
        <w:t xml:space="preserve">rop down menu </w:t>
      </w:r>
      <w:r w:rsidR="00B5504C">
        <w:rPr>
          <w:rFonts w:ascii="Calibri" w:hAnsi="Calibri" w:cs="Calibri"/>
          <w:i/>
          <w:iCs/>
          <w:sz w:val="22"/>
          <w:szCs w:val="22"/>
        </w:rPr>
        <w:t>–</w:t>
      </w:r>
      <w:r w:rsidRPr="4EF09554">
        <w:rPr>
          <w:rFonts w:ascii="Calibri" w:hAnsi="Calibri" w:cs="Calibri"/>
          <w:i/>
          <w:iCs/>
          <w:sz w:val="22"/>
          <w:szCs w:val="22"/>
        </w:rPr>
        <w:t xml:space="preserve"> </w:t>
      </w:r>
      <w:r w:rsidR="00B5504C">
        <w:rPr>
          <w:rFonts w:ascii="Calibri" w:hAnsi="Calibri" w:cs="Calibri"/>
          <w:i/>
          <w:iCs/>
          <w:sz w:val="22"/>
          <w:szCs w:val="22"/>
        </w:rPr>
        <w:t xml:space="preserve">only </w:t>
      </w:r>
      <w:r w:rsidRPr="4EF09554">
        <w:rPr>
          <w:rFonts w:ascii="Calibri" w:hAnsi="Calibri" w:cs="Calibri"/>
          <w:i/>
          <w:iCs/>
          <w:sz w:val="22"/>
          <w:szCs w:val="22"/>
        </w:rPr>
        <w:t xml:space="preserve">displayed for those whose site is a camp (option 2, 3 and 4) which is asked in </w:t>
      </w:r>
      <w:r w:rsidR="00B5504C">
        <w:rPr>
          <w:rFonts w:ascii="Calibri" w:hAnsi="Calibri" w:cs="Calibri"/>
          <w:i/>
          <w:sz w:val="22"/>
          <w:szCs w:val="22"/>
        </w:rPr>
        <w:t>Type of site question</w:t>
      </w:r>
      <w:r w:rsidRPr="4EF09554">
        <w:rPr>
          <w:rFonts w:ascii="Calibri" w:hAnsi="Calibri" w:cs="Calibri"/>
          <w:i/>
          <w:iCs/>
          <w:sz w:val="22"/>
          <w:szCs w:val="22"/>
        </w:rPr>
        <w:t>)</w:t>
      </w:r>
      <w:r w:rsidR="00EF3714">
        <w:rPr>
          <w:rFonts w:ascii="Calibri" w:hAnsi="Calibri" w:cs="Calibri"/>
          <w:i/>
          <w:iCs/>
          <w:sz w:val="22"/>
          <w:szCs w:val="22"/>
        </w:rPr>
        <w:br/>
      </w:r>
    </w:p>
    <w:p w14:paraId="09183860" w14:textId="36DC7BE2" w:rsidR="58F1357D" w:rsidRPr="00EF3714" w:rsidRDefault="58F1357D" w:rsidP="00EF3714">
      <w:pPr>
        <w:spacing w:line="240" w:lineRule="auto"/>
        <w:rPr>
          <w:rFonts w:ascii="Calibri" w:hAnsi="Calibri" w:cs="Calibri"/>
          <w:b/>
          <w:bCs/>
          <w:sz w:val="28"/>
          <w:szCs w:val="28"/>
        </w:rPr>
      </w:pPr>
      <w:r w:rsidRPr="00AE57B3">
        <w:rPr>
          <w:rFonts w:ascii="Calibri" w:hAnsi="Calibri" w:cs="Calibri"/>
          <w:b/>
          <w:bCs/>
          <w:sz w:val="28"/>
          <w:szCs w:val="28"/>
          <w:u w:val="single"/>
        </w:rPr>
        <w:t>WATER: ACCESSIBILITY</w:t>
      </w:r>
      <w:r w:rsidR="00D81FF7">
        <w:rPr>
          <w:rFonts w:ascii="Calibri" w:hAnsi="Calibri" w:cs="Calibri"/>
          <w:b/>
          <w:bCs/>
          <w:sz w:val="28"/>
          <w:szCs w:val="28"/>
        </w:rPr>
        <w:br/>
      </w:r>
    </w:p>
    <w:p w14:paraId="097CE052" w14:textId="7559CEE2" w:rsidR="58F1357D" w:rsidRPr="00431A14" w:rsidRDefault="58F1357D" w:rsidP="00431A14">
      <w:pPr>
        <w:pStyle w:val="ListParagraph"/>
        <w:numPr>
          <w:ilvl w:val="0"/>
          <w:numId w:val="91"/>
        </w:numPr>
        <w:spacing w:line="240" w:lineRule="auto"/>
        <w:rPr>
          <w:rFonts w:ascii="Calibri" w:hAnsi="Calibri" w:cs="Calibri"/>
          <w:b/>
          <w:bCs/>
          <w:sz w:val="22"/>
          <w:szCs w:val="22"/>
        </w:rPr>
      </w:pPr>
      <w:r w:rsidRPr="00431A14">
        <w:rPr>
          <w:rFonts w:ascii="Calibri" w:eastAsiaTheme="minorEastAsia" w:hAnsi="Calibri" w:cs="Calibri"/>
          <w:b/>
          <w:bCs/>
          <w:sz w:val="22"/>
          <w:szCs w:val="22"/>
        </w:rPr>
        <w:t xml:space="preserve">What is the name of the main water source used by your household? </w:t>
      </w:r>
      <w:r w:rsidR="00431A14">
        <w:rPr>
          <w:rFonts w:ascii="Calibri" w:eastAsiaTheme="minorEastAsia" w:hAnsi="Calibri" w:cs="Calibri"/>
          <w:i/>
          <w:iCs/>
          <w:sz w:val="22"/>
          <w:szCs w:val="22"/>
        </w:rPr>
        <w:t xml:space="preserve">(free text) </w:t>
      </w:r>
      <w:r w:rsidR="00431A14">
        <w:rPr>
          <w:rFonts w:ascii="Calibri" w:eastAsiaTheme="minorEastAsia" w:hAnsi="Calibri" w:cs="Calibri"/>
          <w:b/>
          <w:bCs/>
          <w:sz w:val="22"/>
          <w:szCs w:val="22"/>
        </w:rPr>
        <w:br/>
      </w:r>
    </w:p>
    <w:p w14:paraId="413D67A7" w14:textId="5436334D" w:rsidR="0017449F" w:rsidRPr="00180027" w:rsidRDefault="5AADDE08" w:rsidP="008743A3">
      <w:pPr>
        <w:pStyle w:val="ListParagraph"/>
        <w:numPr>
          <w:ilvl w:val="0"/>
          <w:numId w:val="37"/>
        </w:numPr>
        <w:spacing w:line="240" w:lineRule="auto"/>
        <w:rPr>
          <w:rFonts w:ascii="Calibri" w:hAnsi="Calibri" w:cs="Calibri"/>
          <w:b/>
          <w:bCs/>
          <w:sz w:val="22"/>
          <w:szCs w:val="22"/>
        </w:rPr>
      </w:pPr>
      <w:r w:rsidRPr="5AADDE08">
        <w:rPr>
          <w:rFonts w:ascii="Calibri" w:hAnsi="Calibri" w:cs="Calibri"/>
          <w:sz w:val="22"/>
          <w:szCs w:val="22"/>
          <w:u w:val="single"/>
        </w:rPr>
        <w:t>JMP W1</w:t>
      </w:r>
      <w:r w:rsidRPr="5AADDE08">
        <w:rPr>
          <w:rFonts w:ascii="Calibri" w:hAnsi="Calibri" w:cs="Calibri"/>
          <w:sz w:val="22"/>
          <w:szCs w:val="22"/>
        </w:rPr>
        <w:t xml:space="preserve">: </w:t>
      </w:r>
      <w:r w:rsidRPr="5AADDE08">
        <w:rPr>
          <w:rFonts w:ascii="Calibri" w:hAnsi="Calibri" w:cs="Calibri"/>
          <w:b/>
          <w:bCs/>
          <w:sz w:val="22"/>
          <w:szCs w:val="22"/>
        </w:rPr>
        <w:t xml:space="preserve">What is the MAIN source of drinking water for members of your household? </w:t>
      </w:r>
    </w:p>
    <w:p w14:paraId="509A496A" w14:textId="6D6992BA" w:rsidR="00A829CB" w:rsidRPr="00180027" w:rsidRDefault="578BA7E0" w:rsidP="008743A3">
      <w:pPr>
        <w:pStyle w:val="ListParagraph"/>
        <w:numPr>
          <w:ilvl w:val="1"/>
          <w:numId w:val="8"/>
        </w:numPr>
        <w:spacing w:line="240" w:lineRule="auto"/>
        <w:rPr>
          <w:rFonts w:ascii="Calibri" w:hAnsi="Calibri" w:cs="Calibri"/>
          <w:sz w:val="22"/>
          <w:szCs w:val="22"/>
        </w:rPr>
      </w:pPr>
      <w:r w:rsidRPr="578BA7E0">
        <w:rPr>
          <w:rFonts w:ascii="Calibri" w:hAnsi="Calibri" w:cs="Calibri"/>
          <w:sz w:val="22"/>
          <w:szCs w:val="22"/>
        </w:rPr>
        <w:t xml:space="preserve">Piped water: Piped into dwelling </w:t>
      </w:r>
    </w:p>
    <w:p w14:paraId="1380E799" w14:textId="4D8BD83E" w:rsidR="00A829CB" w:rsidRPr="00180027" w:rsidRDefault="578BA7E0" w:rsidP="008743A3">
      <w:pPr>
        <w:pStyle w:val="ListParagraph"/>
        <w:numPr>
          <w:ilvl w:val="1"/>
          <w:numId w:val="8"/>
        </w:numPr>
        <w:spacing w:line="240" w:lineRule="auto"/>
        <w:rPr>
          <w:rFonts w:ascii="Calibri" w:hAnsi="Calibri" w:cs="Calibri"/>
          <w:sz w:val="22"/>
          <w:szCs w:val="22"/>
        </w:rPr>
      </w:pPr>
      <w:r w:rsidRPr="578BA7E0">
        <w:rPr>
          <w:rFonts w:ascii="Calibri" w:hAnsi="Calibri" w:cs="Calibri"/>
          <w:sz w:val="22"/>
          <w:szCs w:val="22"/>
        </w:rPr>
        <w:t xml:space="preserve">Piped water: Piped into compound, yard or plot </w:t>
      </w:r>
    </w:p>
    <w:p w14:paraId="6FC68EF7" w14:textId="69BDC7FA" w:rsidR="00A829CB" w:rsidRPr="00180027" w:rsidRDefault="578BA7E0" w:rsidP="008743A3">
      <w:pPr>
        <w:pStyle w:val="ListParagraph"/>
        <w:numPr>
          <w:ilvl w:val="1"/>
          <w:numId w:val="8"/>
        </w:numPr>
        <w:spacing w:line="240" w:lineRule="auto"/>
        <w:rPr>
          <w:rFonts w:ascii="Calibri" w:hAnsi="Calibri" w:cs="Calibri"/>
          <w:sz w:val="22"/>
          <w:szCs w:val="22"/>
        </w:rPr>
      </w:pPr>
      <w:r w:rsidRPr="578BA7E0">
        <w:rPr>
          <w:rFonts w:ascii="Calibri" w:hAnsi="Calibri" w:cs="Calibri"/>
          <w:sz w:val="22"/>
          <w:szCs w:val="22"/>
        </w:rPr>
        <w:t xml:space="preserve">Piped water: Piped to neighbor </w:t>
      </w:r>
    </w:p>
    <w:p w14:paraId="50257FFB" w14:textId="27AD4E89" w:rsidR="00A829CB" w:rsidRPr="00180027" w:rsidRDefault="578BA7E0" w:rsidP="008743A3">
      <w:pPr>
        <w:pStyle w:val="ListParagraph"/>
        <w:numPr>
          <w:ilvl w:val="1"/>
          <w:numId w:val="8"/>
        </w:numPr>
        <w:spacing w:line="240" w:lineRule="auto"/>
        <w:rPr>
          <w:rFonts w:ascii="Calibri" w:hAnsi="Calibri" w:cs="Calibri"/>
          <w:sz w:val="22"/>
          <w:szCs w:val="22"/>
        </w:rPr>
      </w:pPr>
      <w:r w:rsidRPr="578BA7E0">
        <w:rPr>
          <w:rFonts w:ascii="Calibri" w:hAnsi="Calibri" w:cs="Calibri"/>
          <w:sz w:val="22"/>
          <w:szCs w:val="22"/>
        </w:rPr>
        <w:t xml:space="preserve">Piped water: Public tap/ standpipe </w:t>
      </w:r>
    </w:p>
    <w:p w14:paraId="5896D9EA" w14:textId="3D6D21ED" w:rsidR="009F1ED1" w:rsidRPr="00180027" w:rsidRDefault="481391BD" w:rsidP="008743A3">
      <w:pPr>
        <w:pStyle w:val="ListParagraph"/>
        <w:numPr>
          <w:ilvl w:val="1"/>
          <w:numId w:val="8"/>
        </w:numPr>
        <w:spacing w:line="240" w:lineRule="auto"/>
        <w:rPr>
          <w:rFonts w:ascii="Calibri" w:hAnsi="Calibri" w:cs="Calibri"/>
          <w:sz w:val="22"/>
          <w:szCs w:val="22"/>
        </w:rPr>
      </w:pPr>
      <w:r w:rsidRPr="481391BD">
        <w:rPr>
          <w:rFonts w:ascii="Calibri" w:hAnsi="Calibri" w:cs="Calibri"/>
          <w:sz w:val="22"/>
          <w:szCs w:val="22"/>
        </w:rPr>
        <w:t xml:space="preserve">Borehole or tubewell </w:t>
      </w:r>
    </w:p>
    <w:p w14:paraId="14B8B61F" w14:textId="20B1EA82" w:rsidR="009F1ED1" w:rsidRPr="00180027" w:rsidRDefault="578BA7E0" w:rsidP="008743A3">
      <w:pPr>
        <w:pStyle w:val="ListParagraph"/>
        <w:numPr>
          <w:ilvl w:val="1"/>
          <w:numId w:val="8"/>
        </w:numPr>
        <w:spacing w:line="240" w:lineRule="auto"/>
        <w:rPr>
          <w:rFonts w:ascii="Calibri" w:hAnsi="Calibri" w:cs="Calibri"/>
          <w:sz w:val="22"/>
          <w:szCs w:val="22"/>
        </w:rPr>
      </w:pPr>
      <w:r w:rsidRPr="578BA7E0">
        <w:rPr>
          <w:rFonts w:ascii="Calibri" w:hAnsi="Calibri" w:cs="Calibri"/>
          <w:sz w:val="22"/>
          <w:szCs w:val="22"/>
        </w:rPr>
        <w:t>Dug well: protected well</w:t>
      </w:r>
    </w:p>
    <w:p w14:paraId="6FF6B052" w14:textId="123C69F6" w:rsidR="578BA7E0" w:rsidRDefault="578BA7E0" w:rsidP="008743A3">
      <w:pPr>
        <w:pStyle w:val="ListParagraph"/>
        <w:numPr>
          <w:ilvl w:val="1"/>
          <w:numId w:val="8"/>
        </w:numPr>
        <w:spacing w:line="240" w:lineRule="auto"/>
        <w:rPr>
          <w:rFonts w:ascii="Calibri" w:hAnsi="Calibri" w:cs="Calibri"/>
          <w:sz w:val="22"/>
          <w:szCs w:val="22"/>
        </w:rPr>
      </w:pPr>
      <w:r w:rsidRPr="578BA7E0">
        <w:rPr>
          <w:rFonts w:ascii="Calibri" w:hAnsi="Calibri" w:cs="Calibri"/>
          <w:sz w:val="22"/>
          <w:szCs w:val="22"/>
        </w:rPr>
        <w:t>Dug well: unprotected well</w:t>
      </w:r>
    </w:p>
    <w:p w14:paraId="052A42E3" w14:textId="0CE3CFF0" w:rsidR="009F1ED1" w:rsidRPr="00180027" w:rsidRDefault="578BA7E0" w:rsidP="008743A3">
      <w:pPr>
        <w:pStyle w:val="ListParagraph"/>
        <w:numPr>
          <w:ilvl w:val="1"/>
          <w:numId w:val="8"/>
        </w:numPr>
        <w:spacing w:line="240" w:lineRule="auto"/>
        <w:rPr>
          <w:rFonts w:ascii="Calibri" w:hAnsi="Calibri" w:cs="Calibri"/>
          <w:sz w:val="22"/>
          <w:szCs w:val="22"/>
        </w:rPr>
      </w:pPr>
      <w:r w:rsidRPr="578BA7E0">
        <w:rPr>
          <w:rFonts w:ascii="Calibri" w:hAnsi="Calibri" w:cs="Calibri"/>
          <w:sz w:val="22"/>
          <w:szCs w:val="22"/>
        </w:rPr>
        <w:t>Water from spring: protected spring</w:t>
      </w:r>
    </w:p>
    <w:p w14:paraId="291D4052" w14:textId="1A0948BD" w:rsidR="578BA7E0" w:rsidRDefault="578BA7E0" w:rsidP="008743A3">
      <w:pPr>
        <w:pStyle w:val="ListParagraph"/>
        <w:numPr>
          <w:ilvl w:val="1"/>
          <w:numId w:val="8"/>
        </w:numPr>
        <w:spacing w:line="240" w:lineRule="auto"/>
        <w:rPr>
          <w:rFonts w:ascii="Calibri" w:hAnsi="Calibri" w:cs="Calibri"/>
        </w:rPr>
      </w:pPr>
      <w:r w:rsidRPr="578BA7E0">
        <w:rPr>
          <w:rFonts w:ascii="Calibri" w:hAnsi="Calibri" w:cs="Calibri"/>
          <w:sz w:val="22"/>
          <w:szCs w:val="22"/>
        </w:rPr>
        <w:t>Water from spring: unprotected spring</w:t>
      </w:r>
    </w:p>
    <w:p w14:paraId="733AFA3E" w14:textId="01F60F5D" w:rsidR="009F1ED1" w:rsidRPr="00180027" w:rsidRDefault="578BA7E0" w:rsidP="008743A3">
      <w:pPr>
        <w:pStyle w:val="ListParagraph"/>
        <w:numPr>
          <w:ilvl w:val="1"/>
          <w:numId w:val="8"/>
        </w:numPr>
        <w:spacing w:line="240" w:lineRule="auto"/>
        <w:rPr>
          <w:rFonts w:ascii="Calibri" w:hAnsi="Calibri" w:cs="Calibri"/>
        </w:rPr>
      </w:pPr>
      <w:r w:rsidRPr="578BA7E0">
        <w:rPr>
          <w:rFonts w:ascii="Calibri" w:hAnsi="Calibri" w:cs="Calibri"/>
          <w:sz w:val="22"/>
          <w:szCs w:val="22"/>
        </w:rPr>
        <w:t xml:space="preserve">Rainwater collection </w:t>
      </w:r>
    </w:p>
    <w:p w14:paraId="30D35115" w14:textId="15B9115A" w:rsidR="009F1ED1" w:rsidRPr="00180027" w:rsidRDefault="578BA7E0" w:rsidP="008743A3">
      <w:pPr>
        <w:pStyle w:val="ListParagraph"/>
        <w:numPr>
          <w:ilvl w:val="1"/>
          <w:numId w:val="8"/>
        </w:numPr>
        <w:spacing w:line="240" w:lineRule="auto"/>
        <w:rPr>
          <w:rFonts w:ascii="Calibri" w:hAnsi="Calibri" w:cs="Calibri"/>
          <w:sz w:val="22"/>
          <w:szCs w:val="22"/>
        </w:rPr>
      </w:pPr>
      <w:r w:rsidRPr="578BA7E0">
        <w:rPr>
          <w:rFonts w:ascii="Calibri" w:hAnsi="Calibri" w:cs="Calibri"/>
          <w:sz w:val="22"/>
          <w:szCs w:val="22"/>
        </w:rPr>
        <w:t>Delivered water: tanker-truck</w:t>
      </w:r>
    </w:p>
    <w:p w14:paraId="74320461" w14:textId="35F48D61" w:rsidR="578BA7E0" w:rsidRDefault="578BA7E0" w:rsidP="008743A3">
      <w:pPr>
        <w:pStyle w:val="ListParagraph"/>
        <w:numPr>
          <w:ilvl w:val="1"/>
          <w:numId w:val="8"/>
        </w:numPr>
        <w:spacing w:line="240" w:lineRule="auto"/>
        <w:rPr>
          <w:rFonts w:ascii="Calibri" w:hAnsi="Calibri" w:cs="Calibri"/>
          <w:sz w:val="22"/>
          <w:szCs w:val="22"/>
        </w:rPr>
      </w:pPr>
      <w:r w:rsidRPr="578BA7E0">
        <w:rPr>
          <w:rFonts w:ascii="Calibri" w:hAnsi="Calibri" w:cs="Calibri"/>
          <w:sz w:val="22"/>
          <w:szCs w:val="22"/>
        </w:rPr>
        <w:t>Delivered water: cart with small tank/drum</w:t>
      </w:r>
    </w:p>
    <w:p w14:paraId="10D7A2D2" w14:textId="175BA58A" w:rsidR="009F1ED1" w:rsidRPr="00180027" w:rsidRDefault="578BA7E0" w:rsidP="008743A3">
      <w:pPr>
        <w:pStyle w:val="ListParagraph"/>
        <w:numPr>
          <w:ilvl w:val="1"/>
          <w:numId w:val="8"/>
        </w:numPr>
        <w:spacing w:line="240" w:lineRule="auto"/>
        <w:rPr>
          <w:rFonts w:ascii="Calibri" w:hAnsi="Calibri" w:cs="Calibri"/>
        </w:rPr>
      </w:pPr>
      <w:r w:rsidRPr="578BA7E0">
        <w:rPr>
          <w:rFonts w:ascii="Calibri" w:hAnsi="Calibri" w:cs="Calibri"/>
          <w:sz w:val="22"/>
          <w:szCs w:val="22"/>
        </w:rPr>
        <w:t xml:space="preserve">Water Kiosk </w:t>
      </w:r>
    </w:p>
    <w:p w14:paraId="172FA085" w14:textId="4264779D" w:rsidR="009F1ED1" w:rsidRPr="00180027" w:rsidRDefault="578BA7E0" w:rsidP="008743A3">
      <w:pPr>
        <w:pStyle w:val="ListParagraph"/>
        <w:numPr>
          <w:ilvl w:val="1"/>
          <w:numId w:val="8"/>
        </w:numPr>
        <w:spacing w:line="240" w:lineRule="auto"/>
        <w:rPr>
          <w:rFonts w:ascii="Calibri" w:hAnsi="Calibri" w:cs="Calibri"/>
          <w:sz w:val="22"/>
          <w:szCs w:val="22"/>
        </w:rPr>
      </w:pPr>
      <w:r w:rsidRPr="578BA7E0">
        <w:rPr>
          <w:rFonts w:ascii="Calibri" w:hAnsi="Calibri" w:cs="Calibri"/>
          <w:sz w:val="22"/>
          <w:szCs w:val="22"/>
        </w:rPr>
        <w:t>Packaged water: bottled water</w:t>
      </w:r>
    </w:p>
    <w:p w14:paraId="7F8E8AEA" w14:textId="0F860A5C" w:rsidR="002A1308" w:rsidRPr="00180027" w:rsidRDefault="5AADDE08" w:rsidP="008743A3">
      <w:pPr>
        <w:pStyle w:val="ListParagraph"/>
        <w:numPr>
          <w:ilvl w:val="1"/>
          <w:numId w:val="8"/>
        </w:numPr>
        <w:spacing w:line="240" w:lineRule="auto"/>
        <w:rPr>
          <w:rFonts w:ascii="Calibri" w:hAnsi="Calibri" w:cs="Calibri"/>
        </w:rPr>
      </w:pPr>
      <w:r w:rsidRPr="5AADDE08">
        <w:rPr>
          <w:rFonts w:ascii="Calibri" w:hAnsi="Calibri" w:cs="Calibri"/>
          <w:sz w:val="22"/>
          <w:szCs w:val="22"/>
        </w:rPr>
        <w:t xml:space="preserve">Packaged water: sachet water </w:t>
      </w:r>
    </w:p>
    <w:p w14:paraId="78D27ED1" w14:textId="142E416C" w:rsidR="5AADDE08" w:rsidRDefault="5AADDE08" w:rsidP="008743A3">
      <w:pPr>
        <w:pStyle w:val="ListParagraph"/>
        <w:numPr>
          <w:ilvl w:val="1"/>
          <w:numId w:val="8"/>
        </w:numPr>
        <w:spacing w:line="240" w:lineRule="auto"/>
        <w:rPr>
          <w:rFonts w:ascii="Calibri" w:hAnsi="Calibri" w:cs="Calibri"/>
          <w:sz w:val="22"/>
          <w:szCs w:val="22"/>
        </w:rPr>
      </w:pPr>
      <w:r w:rsidRPr="5AADDE08">
        <w:rPr>
          <w:rFonts w:ascii="Calibri" w:hAnsi="Calibri" w:cs="Calibri"/>
          <w:sz w:val="22"/>
          <w:szCs w:val="22"/>
        </w:rPr>
        <w:t xml:space="preserve">Surface water (river, stream, dam, lake, pond, canal, irrigation channel)  </w:t>
      </w:r>
    </w:p>
    <w:p w14:paraId="4004E77E" w14:textId="73A4E478" w:rsidR="00AC5904" w:rsidRPr="00AC5904" w:rsidRDefault="5AADDE08" w:rsidP="00AC5904">
      <w:pPr>
        <w:pStyle w:val="ListParagraph"/>
        <w:numPr>
          <w:ilvl w:val="1"/>
          <w:numId w:val="8"/>
        </w:numPr>
        <w:spacing w:line="240" w:lineRule="auto"/>
      </w:pPr>
      <w:r w:rsidRPr="5AADDE08">
        <w:rPr>
          <w:rFonts w:ascii="Calibri" w:hAnsi="Calibri" w:cs="Calibri"/>
          <w:sz w:val="22"/>
          <w:szCs w:val="22"/>
        </w:rPr>
        <w:t xml:space="preserve">Other </w:t>
      </w:r>
      <w:r w:rsidR="00AC5904">
        <w:rPr>
          <w:rFonts w:ascii="Calibri" w:hAnsi="Calibri" w:cs="Calibri"/>
          <w:sz w:val="22"/>
          <w:szCs w:val="22"/>
        </w:rPr>
        <w:br/>
      </w:r>
    </w:p>
    <w:p w14:paraId="36BC7BB1" w14:textId="2F37C9B9" w:rsidR="00AC5904" w:rsidRPr="00D81FF7" w:rsidRDefault="00AC5904" w:rsidP="00D81FF7">
      <w:pPr>
        <w:pStyle w:val="ListParagraph"/>
        <w:numPr>
          <w:ilvl w:val="0"/>
          <w:numId w:val="8"/>
        </w:numPr>
        <w:spacing w:line="240" w:lineRule="auto"/>
      </w:pPr>
      <w:r w:rsidRPr="00AC5904">
        <w:rPr>
          <w:rFonts w:ascii="Calibri" w:hAnsi="Calibri" w:cs="Calibri"/>
          <w:b/>
          <w:bCs/>
          <w:sz w:val="22"/>
          <w:szCs w:val="22"/>
        </w:rPr>
        <w:t xml:space="preserve">If “Other” </w:t>
      </w:r>
      <w:r>
        <w:rPr>
          <w:rFonts w:ascii="Calibri" w:hAnsi="Calibri" w:cs="Calibri"/>
          <w:b/>
          <w:bCs/>
          <w:sz w:val="22"/>
          <w:szCs w:val="22"/>
        </w:rPr>
        <w:t>source of drinking water</w:t>
      </w:r>
      <w:r w:rsidRPr="00AC5904">
        <w:rPr>
          <w:rFonts w:ascii="Calibri" w:hAnsi="Calibri" w:cs="Calibri"/>
          <w:b/>
          <w:bCs/>
          <w:sz w:val="22"/>
          <w:szCs w:val="22"/>
        </w:rPr>
        <w:t xml:space="preserve">, please specify.  </w:t>
      </w:r>
      <w:r w:rsidR="00D81FF7">
        <w:rPr>
          <w:rFonts w:ascii="Calibri" w:hAnsi="Calibri" w:cs="Calibri"/>
          <w:b/>
          <w:bCs/>
          <w:sz w:val="22"/>
          <w:szCs w:val="22"/>
        </w:rPr>
        <w:br/>
      </w:r>
    </w:p>
    <w:p w14:paraId="341B0FA9" w14:textId="4A63F2BA" w:rsidR="00F67627" w:rsidRPr="00180027" w:rsidRDefault="00250207" w:rsidP="008743A3">
      <w:pPr>
        <w:pStyle w:val="ListParagraph"/>
        <w:numPr>
          <w:ilvl w:val="0"/>
          <w:numId w:val="37"/>
        </w:numPr>
        <w:spacing w:line="240" w:lineRule="auto"/>
        <w:rPr>
          <w:rFonts w:ascii="Calibri" w:hAnsi="Calibri" w:cs="Calibri"/>
          <w:sz w:val="22"/>
          <w:szCs w:val="22"/>
        </w:rPr>
      </w:pPr>
      <w:r w:rsidRPr="00180027">
        <w:rPr>
          <w:rFonts w:ascii="Calibri" w:hAnsi="Calibri" w:cs="Calibri"/>
          <w:sz w:val="22"/>
          <w:szCs w:val="22"/>
          <w:u w:val="single"/>
        </w:rPr>
        <w:t>JMP W3:</w:t>
      </w:r>
      <w:r w:rsidRPr="00180027">
        <w:rPr>
          <w:rFonts w:ascii="Calibri" w:hAnsi="Calibri" w:cs="Calibri"/>
          <w:sz w:val="22"/>
          <w:szCs w:val="22"/>
        </w:rPr>
        <w:t xml:space="preserve"> </w:t>
      </w:r>
      <w:r w:rsidR="00F67627" w:rsidRPr="00180027">
        <w:rPr>
          <w:rFonts w:ascii="Calibri" w:hAnsi="Calibri" w:cs="Calibri"/>
          <w:b/>
          <w:bCs/>
          <w:sz w:val="22"/>
          <w:szCs w:val="22"/>
        </w:rPr>
        <w:t>Where is th</w:t>
      </w:r>
      <w:r w:rsidR="00180027">
        <w:rPr>
          <w:rFonts w:ascii="Calibri" w:hAnsi="Calibri" w:cs="Calibri"/>
          <w:b/>
          <w:bCs/>
          <w:sz w:val="22"/>
          <w:szCs w:val="22"/>
        </w:rPr>
        <w:t>e</w:t>
      </w:r>
      <w:r w:rsidR="00F67627" w:rsidRPr="00180027">
        <w:rPr>
          <w:rFonts w:ascii="Calibri" w:hAnsi="Calibri" w:cs="Calibri"/>
          <w:b/>
          <w:bCs/>
          <w:sz w:val="22"/>
          <w:szCs w:val="22"/>
        </w:rPr>
        <w:t xml:space="preserve"> water collected from?</w:t>
      </w:r>
      <w:r w:rsidR="00F67627" w:rsidRPr="00180027">
        <w:rPr>
          <w:rFonts w:ascii="Calibri" w:hAnsi="Calibri" w:cs="Calibri"/>
          <w:sz w:val="22"/>
          <w:szCs w:val="22"/>
        </w:rPr>
        <w:t xml:space="preserve"> </w:t>
      </w:r>
    </w:p>
    <w:p w14:paraId="2CCDFFD5" w14:textId="2354E546" w:rsidR="00F67627" w:rsidRPr="00180027" w:rsidRDefault="00F67627" w:rsidP="008743A3">
      <w:pPr>
        <w:pStyle w:val="ListParagraph"/>
        <w:numPr>
          <w:ilvl w:val="1"/>
          <w:numId w:val="29"/>
        </w:numPr>
        <w:spacing w:line="240" w:lineRule="auto"/>
        <w:rPr>
          <w:rFonts w:ascii="Calibri" w:hAnsi="Calibri" w:cs="Calibri"/>
          <w:sz w:val="22"/>
          <w:szCs w:val="22"/>
        </w:rPr>
      </w:pPr>
      <w:r w:rsidRPr="00180027">
        <w:rPr>
          <w:rFonts w:ascii="Calibri" w:hAnsi="Calibri" w:cs="Calibri"/>
          <w:sz w:val="22"/>
          <w:szCs w:val="22"/>
        </w:rPr>
        <w:t xml:space="preserve">In own dwelling </w:t>
      </w:r>
    </w:p>
    <w:p w14:paraId="2DB08233" w14:textId="623200A6" w:rsidR="00F67627" w:rsidRPr="00180027" w:rsidRDefault="00F67627" w:rsidP="008743A3">
      <w:pPr>
        <w:pStyle w:val="ListParagraph"/>
        <w:numPr>
          <w:ilvl w:val="1"/>
          <w:numId w:val="29"/>
        </w:numPr>
        <w:spacing w:line="240" w:lineRule="auto"/>
        <w:rPr>
          <w:rFonts w:ascii="Calibri" w:hAnsi="Calibri" w:cs="Calibri"/>
          <w:sz w:val="22"/>
          <w:szCs w:val="22"/>
        </w:rPr>
      </w:pPr>
      <w:r w:rsidRPr="00180027">
        <w:rPr>
          <w:rFonts w:ascii="Calibri" w:hAnsi="Calibri" w:cs="Calibri"/>
          <w:sz w:val="22"/>
          <w:szCs w:val="22"/>
        </w:rPr>
        <w:t xml:space="preserve">In own yard/ plot </w:t>
      </w:r>
    </w:p>
    <w:p w14:paraId="6D94593B" w14:textId="5625CE45" w:rsidR="00F67627" w:rsidRPr="00180027" w:rsidRDefault="00F67627" w:rsidP="008743A3">
      <w:pPr>
        <w:pStyle w:val="ListParagraph"/>
        <w:numPr>
          <w:ilvl w:val="1"/>
          <w:numId w:val="29"/>
        </w:numPr>
        <w:spacing w:line="240" w:lineRule="auto"/>
        <w:rPr>
          <w:rFonts w:ascii="Calibri" w:hAnsi="Calibri" w:cs="Calibri"/>
          <w:sz w:val="22"/>
          <w:szCs w:val="22"/>
        </w:rPr>
      </w:pPr>
      <w:r w:rsidRPr="00180027">
        <w:rPr>
          <w:rFonts w:ascii="Calibri" w:hAnsi="Calibri" w:cs="Calibri"/>
          <w:sz w:val="22"/>
          <w:szCs w:val="22"/>
        </w:rPr>
        <w:t xml:space="preserve">Elsewhere </w:t>
      </w:r>
    </w:p>
    <w:p w14:paraId="242D10B0" w14:textId="77777777" w:rsidR="00113F4E" w:rsidRPr="00180027" w:rsidRDefault="00113F4E" w:rsidP="00180027">
      <w:pPr>
        <w:pStyle w:val="ListParagraph"/>
        <w:spacing w:line="240" w:lineRule="auto"/>
        <w:ind w:left="1440"/>
        <w:rPr>
          <w:rFonts w:ascii="Calibri" w:hAnsi="Calibri" w:cs="Calibri"/>
          <w:sz w:val="22"/>
          <w:szCs w:val="22"/>
        </w:rPr>
      </w:pPr>
    </w:p>
    <w:p w14:paraId="42CF3B97" w14:textId="215E352C" w:rsidR="00054FAB" w:rsidRPr="00180027" w:rsidRDefault="00250207" w:rsidP="008743A3">
      <w:pPr>
        <w:pStyle w:val="ListParagraph"/>
        <w:numPr>
          <w:ilvl w:val="0"/>
          <w:numId w:val="37"/>
        </w:numPr>
        <w:spacing w:line="240" w:lineRule="auto"/>
        <w:rPr>
          <w:rFonts w:ascii="Calibri" w:hAnsi="Calibri" w:cs="Calibri"/>
          <w:sz w:val="22"/>
          <w:szCs w:val="22"/>
        </w:rPr>
      </w:pPr>
      <w:r w:rsidRPr="00180027">
        <w:rPr>
          <w:rFonts w:ascii="Calibri" w:hAnsi="Calibri" w:cs="Calibri"/>
          <w:sz w:val="22"/>
          <w:szCs w:val="22"/>
          <w:u w:val="single"/>
        </w:rPr>
        <w:t>JMP W4:</w:t>
      </w:r>
      <w:r w:rsidRPr="00180027">
        <w:rPr>
          <w:rFonts w:ascii="Calibri" w:hAnsi="Calibri" w:cs="Calibri"/>
          <w:sz w:val="22"/>
          <w:szCs w:val="22"/>
        </w:rPr>
        <w:t xml:space="preserve"> </w:t>
      </w:r>
      <w:r w:rsidR="00054FAB" w:rsidRPr="00180027">
        <w:rPr>
          <w:rFonts w:ascii="Calibri" w:hAnsi="Calibri" w:cs="Calibri"/>
          <w:b/>
          <w:bCs/>
          <w:sz w:val="22"/>
          <w:szCs w:val="22"/>
        </w:rPr>
        <w:t xml:space="preserve">How long does it take </w:t>
      </w:r>
      <w:r w:rsidR="002A1308" w:rsidRPr="00180027">
        <w:rPr>
          <w:rFonts w:ascii="Calibri" w:hAnsi="Calibri" w:cs="Calibri"/>
          <w:b/>
          <w:bCs/>
          <w:sz w:val="22"/>
          <w:szCs w:val="22"/>
        </w:rPr>
        <w:t>to get</w:t>
      </w:r>
      <w:r w:rsidR="00054FAB" w:rsidRPr="00180027">
        <w:rPr>
          <w:rFonts w:ascii="Calibri" w:hAnsi="Calibri" w:cs="Calibri"/>
          <w:b/>
          <w:bCs/>
          <w:sz w:val="22"/>
          <w:szCs w:val="22"/>
        </w:rPr>
        <w:t xml:space="preserve"> </w:t>
      </w:r>
      <w:r w:rsidR="00A70465" w:rsidRPr="00180027">
        <w:rPr>
          <w:rFonts w:ascii="Calibri" w:hAnsi="Calibri" w:cs="Calibri"/>
          <w:b/>
          <w:bCs/>
          <w:sz w:val="22"/>
          <w:szCs w:val="22"/>
        </w:rPr>
        <w:t>to</w:t>
      </w:r>
      <w:r w:rsidR="00105012" w:rsidRPr="00180027">
        <w:rPr>
          <w:rFonts w:ascii="Calibri" w:hAnsi="Calibri" w:cs="Calibri"/>
          <w:b/>
          <w:bCs/>
          <w:sz w:val="22"/>
          <w:szCs w:val="22"/>
        </w:rPr>
        <w:t xml:space="preserve"> </w:t>
      </w:r>
      <w:r w:rsidR="00A70465" w:rsidRPr="00180027">
        <w:rPr>
          <w:rFonts w:ascii="Calibri" w:hAnsi="Calibri" w:cs="Calibri"/>
          <w:b/>
          <w:bCs/>
          <w:sz w:val="22"/>
          <w:szCs w:val="22"/>
        </w:rPr>
        <w:t xml:space="preserve">[your main water source], </w:t>
      </w:r>
      <w:r w:rsidR="00054FAB" w:rsidRPr="00180027">
        <w:rPr>
          <w:rFonts w:ascii="Calibri" w:hAnsi="Calibri" w:cs="Calibri"/>
          <w:b/>
          <w:bCs/>
          <w:sz w:val="22"/>
          <w:szCs w:val="22"/>
        </w:rPr>
        <w:t>get water, and come back</w:t>
      </w:r>
      <w:r w:rsidR="006D6952">
        <w:rPr>
          <w:rFonts w:ascii="Calibri" w:hAnsi="Calibri" w:cs="Calibri"/>
          <w:b/>
          <w:bCs/>
          <w:sz w:val="22"/>
          <w:szCs w:val="22"/>
        </w:rPr>
        <w:t>?</w:t>
      </w:r>
      <w:r w:rsidR="009D49E9" w:rsidRPr="00180027">
        <w:rPr>
          <w:rFonts w:ascii="Calibri" w:hAnsi="Calibri" w:cs="Calibri"/>
          <w:sz w:val="22"/>
          <w:szCs w:val="22"/>
        </w:rPr>
        <w:t xml:space="preserve"> </w:t>
      </w:r>
      <w:r w:rsidR="00373D53">
        <w:rPr>
          <w:rFonts w:ascii="Calibri" w:hAnsi="Calibri" w:cs="Calibri"/>
          <w:sz w:val="22"/>
          <w:szCs w:val="22"/>
        </w:rPr>
        <w:br/>
      </w:r>
      <w:r w:rsidR="009D49E9" w:rsidRPr="00180027">
        <w:rPr>
          <w:rFonts w:ascii="Calibri" w:hAnsi="Calibri" w:cs="Calibri"/>
          <w:i/>
          <w:iCs/>
          <w:sz w:val="22"/>
          <w:szCs w:val="22"/>
        </w:rPr>
        <w:t>(this should be the entire time taken for a single round trip, including queuing</w:t>
      </w:r>
      <w:r w:rsidR="006143D1">
        <w:rPr>
          <w:rFonts w:ascii="Calibri" w:hAnsi="Calibri" w:cs="Calibri"/>
          <w:i/>
          <w:iCs/>
          <w:sz w:val="22"/>
          <w:szCs w:val="22"/>
        </w:rPr>
        <w:t>, entered in minutes</w:t>
      </w:r>
      <w:r w:rsidR="009D49E9" w:rsidRPr="00180027">
        <w:rPr>
          <w:rFonts w:ascii="Calibri" w:hAnsi="Calibri" w:cs="Calibri"/>
          <w:i/>
          <w:iCs/>
          <w:sz w:val="22"/>
          <w:szCs w:val="22"/>
        </w:rPr>
        <w:t>)</w:t>
      </w:r>
      <w:r w:rsidR="00054FAB" w:rsidRPr="00180027">
        <w:rPr>
          <w:rFonts w:ascii="Calibri" w:hAnsi="Calibri" w:cs="Calibri"/>
          <w:sz w:val="22"/>
          <w:szCs w:val="22"/>
        </w:rPr>
        <w:t xml:space="preserve"> </w:t>
      </w:r>
    </w:p>
    <w:p w14:paraId="573818BA" w14:textId="28A53D91" w:rsidR="00A27478" w:rsidRPr="00927F91" w:rsidRDefault="6BBFDC16" w:rsidP="00927F91">
      <w:pPr>
        <w:pStyle w:val="ListParagraph"/>
        <w:numPr>
          <w:ilvl w:val="1"/>
          <w:numId w:val="9"/>
        </w:numPr>
        <w:spacing w:line="240" w:lineRule="auto"/>
        <w:rPr>
          <w:rFonts w:ascii="Calibri" w:hAnsi="Calibri" w:cs="Calibri"/>
          <w:sz w:val="22"/>
          <w:szCs w:val="22"/>
        </w:rPr>
      </w:pPr>
      <w:r w:rsidRPr="6BBFDC16">
        <w:rPr>
          <w:rFonts w:ascii="Calibri" w:hAnsi="Calibri" w:cs="Calibri"/>
          <w:sz w:val="22"/>
          <w:szCs w:val="22"/>
        </w:rPr>
        <w:t xml:space="preserve">Numbers of minutes </w:t>
      </w:r>
      <w:r w:rsidR="00D81FF7">
        <w:rPr>
          <w:rFonts w:ascii="Calibri" w:hAnsi="Calibri" w:cs="Calibri"/>
          <w:sz w:val="22"/>
          <w:szCs w:val="22"/>
        </w:rPr>
        <w:br/>
      </w:r>
    </w:p>
    <w:p w14:paraId="72FFC9CE" w14:textId="06F1A7FA" w:rsidR="004B0C03" w:rsidRPr="00180027" w:rsidRDefault="7B81D85F" w:rsidP="008743A3">
      <w:pPr>
        <w:pStyle w:val="ListParagraph"/>
        <w:numPr>
          <w:ilvl w:val="0"/>
          <w:numId w:val="37"/>
        </w:numPr>
        <w:spacing w:line="240" w:lineRule="auto"/>
        <w:rPr>
          <w:rFonts w:ascii="Calibri" w:hAnsi="Calibri" w:cs="Calibri"/>
          <w:sz w:val="22"/>
          <w:szCs w:val="22"/>
        </w:rPr>
      </w:pPr>
      <w:r w:rsidRPr="7B81D85F">
        <w:rPr>
          <w:rFonts w:ascii="Calibri" w:hAnsi="Calibri" w:cs="Calibri"/>
          <w:sz w:val="22"/>
          <w:szCs w:val="22"/>
          <w:u w:val="single"/>
        </w:rPr>
        <w:t>JMP XW2:</w:t>
      </w:r>
      <w:r w:rsidRPr="7B81D85F">
        <w:rPr>
          <w:rFonts w:ascii="Calibri" w:hAnsi="Calibri" w:cs="Calibri"/>
          <w:sz w:val="22"/>
          <w:szCs w:val="22"/>
        </w:rPr>
        <w:t xml:space="preserve"> </w:t>
      </w:r>
      <w:r w:rsidRPr="7B81D85F">
        <w:rPr>
          <w:rFonts w:ascii="Calibri" w:hAnsi="Calibri" w:cs="Calibri"/>
          <w:b/>
          <w:bCs/>
          <w:sz w:val="22"/>
          <w:szCs w:val="22"/>
        </w:rPr>
        <w:t>Who usually goes to this source to fetch water for your household?</w:t>
      </w:r>
      <w:r w:rsidRPr="7B81D85F">
        <w:rPr>
          <w:rFonts w:ascii="Calibri" w:hAnsi="Calibri" w:cs="Calibri"/>
          <w:sz w:val="22"/>
          <w:szCs w:val="22"/>
        </w:rPr>
        <w:t xml:space="preserve"> </w:t>
      </w:r>
    </w:p>
    <w:p w14:paraId="657A606C" w14:textId="542AD6F1" w:rsidR="004B0C03" w:rsidRPr="00180027" w:rsidRDefault="004B0C03" w:rsidP="008743A3">
      <w:pPr>
        <w:pStyle w:val="ListParagraph"/>
        <w:numPr>
          <w:ilvl w:val="1"/>
          <w:numId w:val="30"/>
        </w:numPr>
        <w:spacing w:line="240" w:lineRule="auto"/>
        <w:rPr>
          <w:rFonts w:ascii="Calibri" w:hAnsi="Calibri" w:cs="Calibri"/>
          <w:sz w:val="22"/>
          <w:szCs w:val="22"/>
        </w:rPr>
      </w:pPr>
      <w:r w:rsidRPr="00180027">
        <w:rPr>
          <w:rFonts w:ascii="Calibri" w:hAnsi="Calibri" w:cs="Calibri"/>
          <w:sz w:val="22"/>
          <w:szCs w:val="22"/>
        </w:rPr>
        <w:t xml:space="preserve">Adult women (&gt; 15 years) </w:t>
      </w:r>
    </w:p>
    <w:p w14:paraId="22407735" w14:textId="3822DB86" w:rsidR="004B0C03" w:rsidRPr="00180027" w:rsidRDefault="004B0C03" w:rsidP="008743A3">
      <w:pPr>
        <w:pStyle w:val="ListParagraph"/>
        <w:numPr>
          <w:ilvl w:val="1"/>
          <w:numId w:val="30"/>
        </w:numPr>
        <w:spacing w:line="240" w:lineRule="auto"/>
        <w:rPr>
          <w:rFonts w:ascii="Calibri" w:hAnsi="Calibri" w:cs="Calibri"/>
          <w:sz w:val="22"/>
          <w:szCs w:val="22"/>
        </w:rPr>
      </w:pPr>
      <w:r w:rsidRPr="00180027">
        <w:rPr>
          <w:rFonts w:ascii="Calibri" w:hAnsi="Calibri" w:cs="Calibri"/>
          <w:sz w:val="22"/>
          <w:szCs w:val="22"/>
        </w:rPr>
        <w:t xml:space="preserve">Adult man (&gt; 15 years) </w:t>
      </w:r>
    </w:p>
    <w:p w14:paraId="0A3F2E1C" w14:textId="3E687985" w:rsidR="004B0C03" w:rsidRPr="00180027" w:rsidRDefault="004B0C03" w:rsidP="008743A3">
      <w:pPr>
        <w:pStyle w:val="ListParagraph"/>
        <w:numPr>
          <w:ilvl w:val="1"/>
          <w:numId w:val="30"/>
        </w:numPr>
        <w:spacing w:line="240" w:lineRule="auto"/>
        <w:rPr>
          <w:rFonts w:ascii="Calibri" w:hAnsi="Calibri" w:cs="Calibri"/>
          <w:sz w:val="22"/>
          <w:szCs w:val="22"/>
        </w:rPr>
      </w:pPr>
      <w:r w:rsidRPr="00180027">
        <w:rPr>
          <w:rFonts w:ascii="Calibri" w:hAnsi="Calibri" w:cs="Calibri"/>
          <w:sz w:val="22"/>
          <w:szCs w:val="22"/>
        </w:rPr>
        <w:lastRenderedPageBreak/>
        <w:t>Girl (&lt; 15 years</w:t>
      </w:r>
      <w:r w:rsidR="00D81FF7">
        <w:rPr>
          <w:rFonts w:ascii="Calibri" w:hAnsi="Calibri" w:cs="Calibri"/>
          <w:sz w:val="22"/>
          <w:szCs w:val="22"/>
        </w:rPr>
        <w:t>)</w:t>
      </w:r>
    </w:p>
    <w:p w14:paraId="5DBC3AAE" w14:textId="4D96CA8E" w:rsidR="004B0C03" w:rsidRPr="00180027" w:rsidRDefault="004B0C03" w:rsidP="008743A3">
      <w:pPr>
        <w:pStyle w:val="ListParagraph"/>
        <w:numPr>
          <w:ilvl w:val="1"/>
          <w:numId w:val="30"/>
        </w:numPr>
        <w:spacing w:line="240" w:lineRule="auto"/>
        <w:rPr>
          <w:rFonts w:ascii="Calibri" w:hAnsi="Calibri" w:cs="Calibri"/>
          <w:sz w:val="22"/>
          <w:szCs w:val="22"/>
        </w:rPr>
      </w:pPr>
      <w:r w:rsidRPr="00180027">
        <w:rPr>
          <w:rFonts w:ascii="Calibri" w:hAnsi="Calibri" w:cs="Calibri"/>
          <w:sz w:val="22"/>
          <w:szCs w:val="22"/>
        </w:rPr>
        <w:t xml:space="preserve">Boy (&lt; 15 years) </w:t>
      </w:r>
    </w:p>
    <w:p w14:paraId="7BDE7F0B" w14:textId="77777777" w:rsidR="004B0C03" w:rsidRPr="00180027" w:rsidRDefault="004B0C03" w:rsidP="00180027">
      <w:pPr>
        <w:pStyle w:val="ListParagraph"/>
        <w:spacing w:line="240" w:lineRule="auto"/>
        <w:ind w:left="1440"/>
        <w:rPr>
          <w:rFonts w:ascii="Calibri" w:hAnsi="Calibri" w:cs="Calibri"/>
          <w:sz w:val="22"/>
          <w:szCs w:val="22"/>
        </w:rPr>
      </w:pPr>
    </w:p>
    <w:p w14:paraId="5F0D7D77" w14:textId="0500B824" w:rsidR="00647659" w:rsidRDefault="6BBFDC16" w:rsidP="00647659">
      <w:pPr>
        <w:pStyle w:val="ListParagraph"/>
        <w:numPr>
          <w:ilvl w:val="0"/>
          <w:numId w:val="37"/>
        </w:numPr>
        <w:spacing w:line="240" w:lineRule="auto"/>
        <w:rPr>
          <w:rFonts w:ascii="Calibri" w:hAnsi="Calibri" w:cs="Calibri"/>
          <w:sz w:val="22"/>
          <w:szCs w:val="22"/>
        </w:rPr>
      </w:pPr>
      <w:r w:rsidRPr="6BBFDC16">
        <w:rPr>
          <w:rFonts w:ascii="Calibri" w:hAnsi="Calibri" w:cs="Calibri"/>
          <w:sz w:val="22"/>
          <w:szCs w:val="22"/>
          <w:u w:val="single"/>
        </w:rPr>
        <w:t>JMP XW3:</w:t>
      </w:r>
      <w:r w:rsidRPr="6BBFDC16">
        <w:rPr>
          <w:rFonts w:ascii="Calibri" w:hAnsi="Calibri" w:cs="Calibri"/>
          <w:sz w:val="22"/>
          <w:szCs w:val="22"/>
        </w:rPr>
        <w:t xml:space="preserve"> </w:t>
      </w:r>
      <w:r w:rsidRPr="6BBFDC16">
        <w:rPr>
          <w:rFonts w:ascii="Calibri" w:hAnsi="Calibri" w:cs="Calibri"/>
          <w:b/>
          <w:bCs/>
          <w:sz w:val="22"/>
          <w:szCs w:val="22"/>
        </w:rPr>
        <w:t>How many trips did that person make in the last week?</w:t>
      </w:r>
      <w:r w:rsidRPr="6BBFDC16">
        <w:rPr>
          <w:rFonts w:ascii="Calibri" w:hAnsi="Calibri" w:cs="Calibri"/>
          <w:sz w:val="22"/>
          <w:szCs w:val="22"/>
        </w:rPr>
        <w:t xml:space="preserve"> </w:t>
      </w:r>
      <w:r w:rsidR="00647659">
        <w:rPr>
          <w:rFonts w:ascii="Calibri" w:hAnsi="Calibri" w:cs="Calibri"/>
          <w:sz w:val="22"/>
          <w:szCs w:val="22"/>
        </w:rPr>
        <w:br/>
      </w:r>
    </w:p>
    <w:p w14:paraId="7F090681" w14:textId="75064C31" w:rsidR="000F7EA6" w:rsidRPr="000F7EA6" w:rsidRDefault="1990F406" w:rsidP="000F7EA6">
      <w:pPr>
        <w:pStyle w:val="ListParagraph"/>
        <w:numPr>
          <w:ilvl w:val="0"/>
          <w:numId w:val="37"/>
        </w:numPr>
        <w:spacing w:line="240" w:lineRule="auto"/>
        <w:rPr>
          <w:rFonts w:ascii="Calibri" w:hAnsi="Calibri" w:cs="Calibri"/>
          <w:sz w:val="22"/>
          <w:szCs w:val="22"/>
        </w:rPr>
      </w:pPr>
      <w:r w:rsidRPr="00D81FF7">
        <w:rPr>
          <w:rFonts w:ascii="Calibri" w:eastAsia="Calibri" w:hAnsi="Calibri" w:cs="Calibri"/>
          <w:b/>
          <w:bCs/>
          <w:sz w:val="22"/>
          <w:szCs w:val="22"/>
        </w:rPr>
        <w:t>Please tell me how many containers this person brings and fills at the water source in each trip.</w:t>
      </w:r>
      <w:r w:rsidRPr="00647659">
        <w:rPr>
          <w:rFonts w:ascii="Calibri" w:eastAsia="Calibri" w:hAnsi="Calibri" w:cs="Calibri"/>
          <w:sz w:val="22"/>
          <w:szCs w:val="22"/>
        </w:rPr>
        <w:t xml:space="preserve">   </w:t>
      </w:r>
      <w:r w:rsidR="00647659" w:rsidRPr="00E30899">
        <w:rPr>
          <w:rFonts w:ascii="Calibri" w:eastAsia="Calibri" w:hAnsi="Calibri" w:cs="Calibri"/>
          <w:i/>
          <w:iCs/>
          <w:sz w:val="22"/>
          <w:szCs w:val="22"/>
        </w:rPr>
        <w:t>(</w:t>
      </w:r>
      <w:r w:rsidR="00E30899" w:rsidRPr="00E30899">
        <w:rPr>
          <w:rFonts w:ascii="Calibri" w:eastAsia="Calibri" w:hAnsi="Calibri" w:cs="Calibri"/>
          <w:i/>
          <w:iCs/>
          <w:sz w:val="22"/>
          <w:szCs w:val="22"/>
        </w:rPr>
        <w:t>answer: i</w:t>
      </w:r>
      <w:r w:rsidRPr="00E30899">
        <w:rPr>
          <w:rFonts w:ascii="Calibri" w:eastAsia="Calibri" w:hAnsi="Calibri" w:cs="Calibri"/>
          <w:i/>
          <w:iCs/>
          <w:sz w:val="22"/>
          <w:szCs w:val="22"/>
        </w:rPr>
        <w:t>nteger between 1 and 20</w:t>
      </w:r>
      <w:r w:rsidR="00647659" w:rsidRPr="00E30899">
        <w:rPr>
          <w:rFonts w:ascii="Calibri" w:eastAsia="Calibri" w:hAnsi="Calibri" w:cs="Calibri"/>
          <w:i/>
          <w:iCs/>
          <w:sz w:val="22"/>
          <w:szCs w:val="22"/>
        </w:rPr>
        <w:t>)</w:t>
      </w:r>
      <w:r w:rsidRPr="00E30899">
        <w:rPr>
          <w:rFonts w:ascii="Calibri" w:eastAsia="Calibri" w:hAnsi="Calibri" w:cs="Calibri"/>
          <w:i/>
          <w:iCs/>
          <w:sz w:val="22"/>
          <w:szCs w:val="22"/>
        </w:rPr>
        <w:t xml:space="preserve"> </w:t>
      </w:r>
      <w:r w:rsidR="000F7EA6">
        <w:rPr>
          <w:rFonts w:ascii="Calibri" w:eastAsia="Calibri" w:hAnsi="Calibri" w:cs="Calibri"/>
          <w:i/>
          <w:iCs/>
          <w:sz w:val="22"/>
          <w:szCs w:val="22"/>
        </w:rPr>
        <w:br/>
      </w:r>
    </w:p>
    <w:p w14:paraId="6A38255F" w14:textId="6E9902B0" w:rsidR="7B81D85F" w:rsidRPr="000F7EA6" w:rsidRDefault="1990F406" w:rsidP="000F7EA6">
      <w:pPr>
        <w:pStyle w:val="ListParagraph"/>
        <w:numPr>
          <w:ilvl w:val="0"/>
          <w:numId w:val="37"/>
        </w:numPr>
        <w:spacing w:line="240" w:lineRule="auto"/>
        <w:rPr>
          <w:rFonts w:ascii="Calibri" w:hAnsi="Calibri" w:cs="Calibri"/>
          <w:sz w:val="22"/>
          <w:szCs w:val="22"/>
        </w:rPr>
      </w:pPr>
      <w:r w:rsidRPr="00D81FF7">
        <w:rPr>
          <w:rFonts w:ascii="Calibri" w:eastAsia="Calibri" w:hAnsi="Calibri" w:cs="Calibri"/>
          <w:b/>
          <w:bCs/>
          <w:sz w:val="22"/>
          <w:szCs w:val="22"/>
        </w:rPr>
        <w:t xml:space="preserve">For each collection container, please tell me the type and size. </w:t>
      </w:r>
    </w:p>
    <w:tbl>
      <w:tblPr>
        <w:tblStyle w:val="TableGrid"/>
        <w:tblW w:w="0" w:type="auto"/>
        <w:tblLayout w:type="fixed"/>
        <w:tblLook w:val="06A0" w:firstRow="1" w:lastRow="0" w:firstColumn="1" w:lastColumn="0" w:noHBand="1" w:noVBand="1"/>
      </w:tblPr>
      <w:tblGrid>
        <w:gridCol w:w="4680"/>
        <w:gridCol w:w="4680"/>
      </w:tblGrid>
      <w:tr w:rsidR="7A335699" w14:paraId="775446E2" w14:textId="77777777" w:rsidTr="1990F406">
        <w:trPr>
          <w:trHeight w:val="300"/>
        </w:trPr>
        <w:tc>
          <w:tcPr>
            <w:tcW w:w="4680" w:type="dxa"/>
          </w:tcPr>
          <w:p w14:paraId="0F0040BC" w14:textId="39A56C22" w:rsidR="7A335699" w:rsidRDefault="1990F406" w:rsidP="1990F406">
            <w:pPr>
              <w:rPr>
                <w:rFonts w:ascii="Calibri" w:eastAsia="Calibri" w:hAnsi="Calibri" w:cs="Calibri"/>
                <w:b/>
                <w:bCs/>
                <w:sz w:val="22"/>
                <w:szCs w:val="22"/>
              </w:rPr>
            </w:pPr>
            <w:r w:rsidRPr="1990F406">
              <w:rPr>
                <w:rFonts w:ascii="Calibri" w:eastAsia="Calibri" w:hAnsi="Calibri" w:cs="Calibri"/>
                <w:b/>
                <w:bCs/>
                <w:sz w:val="22"/>
                <w:szCs w:val="22"/>
              </w:rPr>
              <w:t>TYPE</w:t>
            </w:r>
          </w:p>
        </w:tc>
        <w:tc>
          <w:tcPr>
            <w:tcW w:w="4680" w:type="dxa"/>
          </w:tcPr>
          <w:p w14:paraId="218F6919" w14:textId="39407BF4" w:rsidR="7A335699" w:rsidRDefault="1990F406" w:rsidP="1990F406">
            <w:pPr>
              <w:rPr>
                <w:rFonts w:ascii="Calibri" w:eastAsia="Calibri" w:hAnsi="Calibri" w:cs="Calibri"/>
                <w:b/>
                <w:bCs/>
                <w:sz w:val="22"/>
                <w:szCs w:val="22"/>
              </w:rPr>
            </w:pPr>
            <w:r w:rsidRPr="1990F406">
              <w:rPr>
                <w:rFonts w:ascii="Calibri" w:eastAsia="Calibri" w:hAnsi="Calibri" w:cs="Calibri"/>
                <w:b/>
                <w:bCs/>
                <w:sz w:val="22"/>
                <w:szCs w:val="22"/>
              </w:rPr>
              <w:t>Size</w:t>
            </w:r>
          </w:p>
        </w:tc>
      </w:tr>
      <w:tr w:rsidR="7A335699" w14:paraId="0E29D3CE" w14:textId="77777777" w:rsidTr="1990F406">
        <w:trPr>
          <w:trHeight w:val="300"/>
        </w:trPr>
        <w:tc>
          <w:tcPr>
            <w:tcW w:w="4680" w:type="dxa"/>
          </w:tcPr>
          <w:p w14:paraId="172ABE63" w14:textId="48062E81" w:rsidR="7A335699" w:rsidRDefault="7A335699" w:rsidP="1990F406">
            <w:pPr>
              <w:rPr>
                <w:rFonts w:ascii="Calibri" w:eastAsia="Calibri" w:hAnsi="Calibri" w:cs="Calibri"/>
                <w:sz w:val="22"/>
                <w:szCs w:val="22"/>
              </w:rPr>
            </w:pPr>
          </w:p>
        </w:tc>
        <w:tc>
          <w:tcPr>
            <w:tcW w:w="4680" w:type="dxa"/>
          </w:tcPr>
          <w:p w14:paraId="42A06C77" w14:textId="48062E81" w:rsidR="7A335699" w:rsidRDefault="7A335699" w:rsidP="1990F406">
            <w:pPr>
              <w:rPr>
                <w:rFonts w:ascii="Calibri" w:eastAsia="Calibri" w:hAnsi="Calibri" w:cs="Calibri"/>
                <w:sz w:val="22"/>
                <w:szCs w:val="22"/>
              </w:rPr>
            </w:pPr>
          </w:p>
        </w:tc>
      </w:tr>
      <w:tr w:rsidR="7A335699" w14:paraId="65C00E39" w14:textId="77777777" w:rsidTr="1990F406">
        <w:trPr>
          <w:trHeight w:val="300"/>
        </w:trPr>
        <w:tc>
          <w:tcPr>
            <w:tcW w:w="4680" w:type="dxa"/>
          </w:tcPr>
          <w:p w14:paraId="5E8BA816" w14:textId="48062E81" w:rsidR="7A335699" w:rsidRDefault="7A335699" w:rsidP="1990F406">
            <w:pPr>
              <w:rPr>
                <w:rFonts w:ascii="Calibri" w:eastAsia="Calibri" w:hAnsi="Calibri" w:cs="Calibri"/>
                <w:sz w:val="22"/>
                <w:szCs w:val="22"/>
              </w:rPr>
            </w:pPr>
          </w:p>
        </w:tc>
        <w:tc>
          <w:tcPr>
            <w:tcW w:w="4680" w:type="dxa"/>
          </w:tcPr>
          <w:p w14:paraId="68D0A9EA" w14:textId="48062E81" w:rsidR="7A335699" w:rsidRDefault="7A335699" w:rsidP="1990F406">
            <w:pPr>
              <w:rPr>
                <w:rFonts w:ascii="Calibri" w:eastAsia="Calibri" w:hAnsi="Calibri" w:cs="Calibri"/>
                <w:sz w:val="22"/>
                <w:szCs w:val="22"/>
              </w:rPr>
            </w:pPr>
          </w:p>
        </w:tc>
      </w:tr>
    </w:tbl>
    <w:p w14:paraId="61384C58" w14:textId="77777777" w:rsidR="00113F4E" w:rsidRPr="00EF3714" w:rsidRDefault="00113F4E" w:rsidP="00EF3714">
      <w:pPr>
        <w:spacing w:line="240" w:lineRule="auto"/>
        <w:rPr>
          <w:rFonts w:ascii="Calibri" w:hAnsi="Calibri" w:cs="Calibri"/>
          <w:sz w:val="22"/>
          <w:szCs w:val="22"/>
        </w:rPr>
      </w:pPr>
    </w:p>
    <w:p w14:paraId="785868F3" w14:textId="019CA9C9" w:rsidR="00D36F12" w:rsidRPr="00180027" w:rsidRDefault="00D36F12" w:rsidP="008743A3">
      <w:pPr>
        <w:pStyle w:val="ListParagraph"/>
        <w:numPr>
          <w:ilvl w:val="0"/>
          <w:numId w:val="37"/>
        </w:numPr>
        <w:spacing w:line="240" w:lineRule="auto"/>
        <w:rPr>
          <w:rFonts w:ascii="Calibri" w:hAnsi="Calibri" w:cs="Calibri"/>
          <w:b/>
          <w:bCs/>
          <w:sz w:val="22"/>
          <w:szCs w:val="22"/>
        </w:rPr>
      </w:pPr>
      <w:r w:rsidRPr="00180027">
        <w:rPr>
          <w:rFonts w:ascii="Calibri" w:hAnsi="Calibri" w:cs="Calibri"/>
          <w:b/>
          <w:bCs/>
          <w:sz w:val="22"/>
          <w:szCs w:val="22"/>
        </w:rPr>
        <w:t xml:space="preserve">Do you pay for water from this source? </w:t>
      </w:r>
    </w:p>
    <w:p w14:paraId="56249164" w14:textId="42195B13" w:rsidR="00D36F12" w:rsidRPr="00180027" w:rsidRDefault="595FCB59" w:rsidP="008743A3">
      <w:pPr>
        <w:pStyle w:val="ListParagraph"/>
        <w:numPr>
          <w:ilvl w:val="1"/>
          <w:numId w:val="34"/>
        </w:numPr>
        <w:spacing w:line="240" w:lineRule="auto"/>
        <w:rPr>
          <w:rFonts w:ascii="Calibri" w:hAnsi="Calibri" w:cs="Calibri"/>
          <w:sz w:val="22"/>
          <w:szCs w:val="22"/>
        </w:rPr>
      </w:pPr>
      <w:r w:rsidRPr="595FCB59">
        <w:rPr>
          <w:rFonts w:ascii="Calibri" w:hAnsi="Calibri" w:cs="Calibri"/>
          <w:sz w:val="22"/>
          <w:szCs w:val="22"/>
        </w:rPr>
        <w:t xml:space="preserve">Yes </w:t>
      </w:r>
    </w:p>
    <w:p w14:paraId="4920D385" w14:textId="4CE123DA" w:rsidR="00D36F12" w:rsidRPr="00180027" w:rsidRDefault="400C2B5D" w:rsidP="008743A3">
      <w:pPr>
        <w:pStyle w:val="ListParagraph"/>
        <w:numPr>
          <w:ilvl w:val="1"/>
          <w:numId w:val="34"/>
        </w:numPr>
        <w:spacing w:line="240" w:lineRule="auto"/>
        <w:rPr>
          <w:rFonts w:ascii="Calibri" w:hAnsi="Calibri" w:cs="Calibri"/>
          <w:sz w:val="22"/>
          <w:szCs w:val="22"/>
        </w:rPr>
      </w:pPr>
      <w:r w:rsidRPr="400C2B5D">
        <w:rPr>
          <w:rFonts w:ascii="Calibri" w:hAnsi="Calibri" w:cs="Calibri"/>
          <w:sz w:val="22"/>
          <w:szCs w:val="22"/>
        </w:rPr>
        <w:t xml:space="preserve">No (skip to </w:t>
      </w:r>
      <w:r w:rsidR="000F7EA6">
        <w:rPr>
          <w:rFonts w:ascii="Calibri" w:hAnsi="Calibri" w:cs="Calibri"/>
          <w:sz w:val="22"/>
          <w:szCs w:val="22"/>
        </w:rPr>
        <w:t>Insufficient water quantity question</w:t>
      </w:r>
      <w:r w:rsidRPr="400C2B5D">
        <w:rPr>
          <w:rFonts w:ascii="Calibri" w:hAnsi="Calibri" w:cs="Calibri"/>
          <w:sz w:val="22"/>
          <w:szCs w:val="22"/>
        </w:rPr>
        <w:t>)</w:t>
      </w:r>
    </w:p>
    <w:p w14:paraId="592C3DBD" w14:textId="04A2AAF5" w:rsidR="00E61E41" w:rsidRPr="00D81FF7" w:rsidRDefault="400C2B5D" w:rsidP="00D81FF7">
      <w:pPr>
        <w:pStyle w:val="ListParagraph"/>
        <w:numPr>
          <w:ilvl w:val="1"/>
          <w:numId w:val="34"/>
        </w:numPr>
        <w:spacing w:line="240" w:lineRule="auto"/>
        <w:rPr>
          <w:rFonts w:ascii="Calibri" w:hAnsi="Calibri" w:cs="Calibri"/>
          <w:sz w:val="22"/>
          <w:szCs w:val="22"/>
        </w:rPr>
      </w:pPr>
      <w:r w:rsidRPr="400C2B5D">
        <w:rPr>
          <w:rFonts w:ascii="Calibri" w:hAnsi="Calibri" w:cs="Calibri"/>
          <w:sz w:val="22"/>
          <w:szCs w:val="22"/>
        </w:rPr>
        <w:t>Don’t know (</w:t>
      </w:r>
      <w:r w:rsidR="000F7EA6" w:rsidRPr="400C2B5D">
        <w:rPr>
          <w:rFonts w:ascii="Calibri" w:hAnsi="Calibri" w:cs="Calibri"/>
          <w:sz w:val="22"/>
          <w:szCs w:val="22"/>
        </w:rPr>
        <w:t xml:space="preserve">skip to </w:t>
      </w:r>
      <w:r w:rsidR="000F7EA6">
        <w:rPr>
          <w:rFonts w:ascii="Calibri" w:hAnsi="Calibri" w:cs="Calibri"/>
          <w:sz w:val="22"/>
          <w:szCs w:val="22"/>
        </w:rPr>
        <w:t>Insufficient water quantity question</w:t>
      </w:r>
      <w:r w:rsidRPr="400C2B5D">
        <w:rPr>
          <w:rFonts w:ascii="Calibri" w:hAnsi="Calibri" w:cs="Calibri"/>
          <w:sz w:val="22"/>
          <w:szCs w:val="22"/>
        </w:rPr>
        <w:t>)</w:t>
      </w:r>
      <w:r w:rsidR="00D81FF7">
        <w:rPr>
          <w:rFonts w:ascii="Calibri" w:hAnsi="Calibri" w:cs="Calibri"/>
          <w:sz w:val="22"/>
          <w:szCs w:val="22"/>
        </w:rPr>
        <w:br/>
      </w:r>
    </w:p>
    <w:p w14:paraId="17D78391" w14:textId="5C9E85AC" w:rsidR="004C6B93" w:rsidRDefault="004C6B93" w:rsidP="008743A3">
      <w:pPr>
        <w:pStyle w:val="ListParagraph"/>
        <w:numPr>
          <w:ilvl w:val="0"/>
          <w:numId w:val="37"/>
        </w:numPr>
        <w:spacing w:line="240" w:lineRule="auto"/>
        <w:rPr>
          <w:rFonts w:ascii="Calibri" w:hAnsi="Calibri" w:cs="Calibri"/>
          <w:b/>
          <w:bCs/>
          <w:sz w:val="22"/>
          <w:szCs w:val="22"/>
        </w:rPr>
      </w:pPr>
      <w:r>
        <w:rPr>
          <w:rFonts w:ascii="Calibri" w:hAnsi="Calibri" w:cs="Calibri"/>
          <w:b/>
          <w:bCs/>
          <w:sz w:val="22"/>
          <w:szCs w:val="22"/>
        </w:rPr>
        <w:t xml:space="preserve">Do you pay for water </w:t>
      </w:r>
      <w:r w:rsidR="00D01019">
        <w:rPr>
          <w:rFonts w:ascii="Calibri" w:hAnsi="Calibri" w:cs="Calibri"/>
          <w:b/>
          <w:bCs/>
          <w:sz w:val="22"/>
          <w:szCs w:val="22"/>
        </w:rPr>
        <w:t>monthly</w:t>
      </w:r>
      <w:r>
        <w:rPr>
          <w:rFonts w:ascii="Calibri" w:hAnsi="Calibri" w:cs="Calibri"/>
          <w:b/>
          <w:bCs/>
          <w:sz w:val="22"/>
          <w:szCs w:val="22"/>
        </w:rPr>
        <w:t xml:space="preserve"> or per container filled? </w:t>
      </w:r>
    </w:p>
    <w:p w14:paraId="7B0CB7D7" w14:textId="514EF93D" w:rsidR="004C6B93" w:rsidRPr="00D01019" w:rsidRDefault="004C6B93" w:rsidP="008743A3">
      <w:pPr>
        <w:pStyle w:val="ListParagraph"/>
        <w:numPr>
          <w:ilvl w:val="1"/>
          <w:numId w:val="72"/>
        </w:numPr>
        <w:spacing w:line="240" w:lineRule="auto"/>
        <w:rPr>
          <w:rFonts w:ascii="Calibri" w:hAnsi="Calibri" w:cs="Calibri"/>
          <w:sz w:val="22"/>
          <w:szCs w:val="22"/>
        </w:rPr>
      </w:pPr>
      <w:r w:rsidRPr="00D01019">
        <w:rPr>
          <w:rFonts w:ascii="Calibri" w:hAnsi="Calibri" w:cs="Calibri"/>
          <w:sz w:val="22"/>
          <w:szCs w:val="22"/>
        </w:rPr>
        <w:t xml:space="preserve">Monthly </w:t>
      </w:r>
    </w:p>
    <w:p w14:paraId="5731539F" w14:textId="20AAEFE2" w:rsidR="00E61E41" w:rsidRPr="00927F91" w:rsidRDefault="400C2B5D" w:rsidP="00927F91">
      <w:pPr>
        <w:pStyle w:val="ListParagraph"/>
        <w:numPr>
          <w:ilvl w:val="1"/>
          <w:numId w:val="72"/>
        </w:numPr>
        <w:spacing w:line="240" w:lineRule="auto"/>
        <w:rPr>
          <w:rFonts w:ascii="Calibri" w:hAnsi="Calibri" w:cs="Calibri"/>
          <w:sz w:val="22"/>
          <w:szCs w:val="22"/>
        </w:rPr>
      </w:pPr>
      <w:r w:rsidRPr="400C2B5D">
        <w:rPr>
          <w:rFonts w:ascii="Calibri" w:hAnsi="Calibri" w:cs="Calibri"/>
          <w:sz w:val="22"/>
          <w:szCs w:val="22"/>
        </w:rPr>
        <w:t xml:space="preserve">Per container filled (skip to </w:t>
      </w:r>
      <w:r w:rsidR="006F3C7A">
        <w:rPr>
          <w:rFonts w:ascii="Calibri" w:hAnsi="Calibri" w:cs="Calibri"/>
          <w:sz w:val="22"/>
          <w:szCs w:val="22"/>
        </w:rPr>
        <w:t xml:space="preserve">Local currency per </w:t>
      </w:r>
      <w:r w:rsidR="00CA0F6D">
        <w:rPr>
          <w:rFonts w:ascii="Calibri" w:hAnsi="Calibri" w:cs="Calibri"/>
          <w:sz w:val="22"/>
          <w:szCs w:val="22"/>
        </w:rPr>
        <w:t xml:space="preserve">container </w:t>
      </w:r>
      <w:r w:rsidRPr="400C2B5D">
        <w:rPr>
          <w:rFonts w:ascii="Calibri" w:hAnsi="Calibri" w:cs="Calibri"/>
          <w:sz w:val="22"/>
          <w:szCs w:val="22"/>
        </w:rPr>
        <w:t xml:space="preserve">question) </w:t>
      </w:r>
      <w:r w:rsidR="00927F91">
        <w:rPr>
          <w:rFonts w:ascii="Calibri" w:hAnsi="Calibri" w:cs="Calibri"/>
          <w:sz w:val="22"/>
          <w:szCs w:val="22"/>
        </w:rPr>
        <w:br/>
      </w:r>
    </w:p>
    <w:p w14:paraId="640F2422" w14:textId="3FEE3755" w:rsidR="00E61E41" w:rsidRDefault="00E61E41" w:rsidP="008743A3">
      <w:pPr>
        <w:pStyle w:val="ListParagraph"/>
        <w:numPr>
          <w:ilvl w:val="0"/>
          <w:numId w:val="37"/>
        </w:numPr>
        <w:spacing w:line="240" w:lineRule="auto"/>
        <w:rPr>
          <w:rFonts w:ascii="Calibri" w:hAnsi="Calibri" w:cs="Calibri"/>
          <w:b/>
          <w:bCs/>
          <w:sz w:val="22"/>
          <w:szCs w:val="22"/>
        </w:rPr>
      </w:pPr>
      <w:r w:rsidRPr="00E61E41">
        <w:rPr>
          <w:rFonts w:ascii="Calibri" w:hAnsi="Calibri" w:cs="Calibri"/>
          <w:b/>
          <w:bCs/>
          <w:sz w:val="22"/>
          <w:szCs w:val="22"/>
        </w:rPr>
        <w:t>Which local currency did you pay in</w:t>
      </w:r>
      <w:r>
        <w:rPr>
          <w:rFonts w:ascii="Calibri" w:hAnsi="Calibri" w:cs="Calibri"/>
          <w:b/>
          <w:bCs/>
          <w:sz w:val="22"/>
          <w:szCs w:val="22"/>
        </w:rPr>
        <w:t xml:space="preserve"> for the monthly payment</w:t>
      </w:r>
      <w:r w:rsidRPr="00E61E41">
        <w:rPr>
          <w:rFonts w:ascii="Calibri" w:hAnsi="Calibri" w:cs="Calibri"/>
          <w:b/>
          <w:bCs/>
          <w:sz w:val="22"/>
          <w:szCs w:val="22"/>
        </w:rPr>
        <w:t xml:space="preserve">? </w:t>
      </w:r>
    </w:p>
    <w:p w14:paraId="7E758722" w14:textId="77777777" w:rsidR="00E61E41" w:rsidRDefault="00E61E41" w:rsidP="00E61E41">
      <w:pPr>
        <w:pStyle w:val="ListParagraph"/>
        <w:spacing w:line="240" w:lineRule="auto"/>
        <w:rPr>
          <w:rFonts w:ascii="Calibri" w:hAnsi="Calibri" w:cs="Calibri"/>
          <w:b/>
          <w:bCs/>
          <w:sz w:val="22"/>
          <w:szCs w:val="22"/>
        </w:rPr>
      </w:pPr>
    </w:p>
    <w:p w14:paraId="282650B0" w14:textId="6189A62E" w:rsidR="004C6B93" w:rsidRPr="007B6156" w:rsidRDefault="6BBFDC16" w:rsidP="007B6156">
      <w:pPr>
        <w:pStyle w:val="ListParagraph"/>
        <w:numPr>
          <w:ilvl w:val="0"/>
          <w:numId w:val="37"/>
        </w:numPr>
        <w:spacing w:line="240" w:lineRule="auto"/>
        <w:rPr>
          <w:rFonts w:ascii="Calibri" w:hAnsi="Calibri" w:cs="Calibri"/>
          <w:i/>
          <w:iCs/>
          <w:sz w:val="22"/>
          <w:szCs w:val="22"/>
        </w:rPr>
      </w:pPr>
      <w:r w:rsidRPr="6BBFDC16">
        <w:rPr>
          <w:rFonts w:ascii="Calibri" w:hAnsi="Calibri" w:cs="Calibri"/>
          <w:b/>
          <w:bCs/>
          <w:sz w:val="22"/>
          <w:szCs w:val="22"/>
        </w:rPr>
        <w:t xml:space="preserve">How much do you pay monthly (in local currency)? </w:t>
      </w:r>
      <w:r w:rsidR="007B6156">
        <w:rPr>
          <w:rFonts w:ascii="Calibri" w:hAnsi="Calibri" w:cs="Calibri"/>
          <w:b/>
          <w:bCs/>
          <w:sz w:val="22"/>
          <w:szCs w:val="22"/>
        </w:rPr>
        <w:br/>
      </w:r>
    </w:p>
    <w:p w14:paraId="3EC94610" w14:textId="5C83502E" w:rsidR="00E61E41" w:rsidRPr="0010471C" w:rsidRDefault="00E61E41" w:rsidP="008743A3">
      <w:pPr>
        <w:pStyle w:val="ListParagraph"/>
        <w:numPr>
          <w:ilvl w:val="0"/>
          <w:numId w:val="37"/>
        </w:numPr>
        <w:spacing w:line="240" w:lineRule="auto"/>
        <w:rPr>
          <w:rFonts w:ascii="Calibri" w:hAnsi="Calibri" w:cs="Calibri"/>
          <w:b/>
          <w:bCs/>
          <w:sz w:val="22"/>
          <w:szCs w:val="22"/>
        </w:rPr>
      </w:pPr>
      <w:r w:rsidRPr="00E61E41">
        <w:rPr>
          <w:rFonts w:ascii="Calibri" w:hAnsi="Calibri" w:cs="Calibri"/>
          <w:b/>
          <w:bCs/>
          <w:sz w:val="22"/>
          <w:szCs w:val="22"/>
        </w:rPr>
        <w:t xml:space="preserve">Which local currency did you pay </w:t>
      </w:r>
      <w:r>
        <w:rPr>
          <w:rFonts w:ascii="Calibri" w:hAnsi="Calibri" w:cs="Calibri"/>
          <w:b/>
          <w:bCs/>
          <w:sz w:val="22"/>
          <w:szCs w:val="22"/>
        </w:rPr>
        <w:t>for the per container payment</w:t>
      </w:r>
      <w:r w:rsidRPr="00E61E41">
        <w:rPr>
          <w:rFonts w:ascii="Calibri" w:hAnsi="Calibri" w:cs="Calibri"/>
          <w:b/>
          <w:bCs/>
          <w:sz w:val="22"/>
          <w:szCs w:val="22"/>
        </w:rPr>
        <w:t xml:space="preserve">? </w:t>
      </w:r>
    </w:p>
    <w:p w14:paraId="4A91B7B1" w14:textId="77777777" w:rsidR="00E61E41" w:rsidRPr="00E61E41" w:rsidRDefault="00E61E41" w:rsidP="00E61E41">
      <w:pPr>
        <w:pStyle w:val="ListParagraph"/>
        <w:rPr>
          <w:rFonts w:ascii="Calibri" w:hAnsi="Calibri" w:cs="Calibri"/>
          <w:b/>
          <w:bCs/>
          <w:sz w:val="22"/>
          <w:szCs w:val="22"/>
        </w:rPr>
      </w:pPr>
    </w:p>
    <w:p w14:paraId="5C038667" w14:textId="64BD33F0" w:rsidR="004C6B93" w:rsidRPr="007B6156" w:rsidRDefault="6BBFDC16" w:rsidP="007B6156">
      <w:pPr>
        <w:pStyle w:val="ListParagraph"/>
        <w:numPr>
          <w:ilvl w:val="0"/>
          <w:numId w:val="37"/>
        </w:numPr>
        <w:spacing w:line="240" w:lineRule="auto"/>
        <w:rPr>
          <w:rFonts w:ascii="Calibri" w:hAnsi="Calibri" w:cs="Calibri"/>
          <w:b/>
          <w:bCs/>
          <w:sz w:val="22"/>
          <w:szCs w:val="22"/>
        </w:rPr>
      </w:pPr>
      <w:r w:rsidRPr="6BBFDC16">
        <w:rPr>
          <w:rFonts w:ascii="Calibri" w:hAnsi="Calibri" w:cs="Calibri"/>
          <w:b/>
          <w:bCs/>
          <w:sz w:val="22"/>
          <w:szCs w:val="22"/>
        </w:rPr>
        <w:t xml:space="preserve">How much water did you buy last time you collected water (in liters)? </w:t>
      </w:r>
    </w:p>
    <w:p w14:paraId="3CAD3629" w14:textId="77777777" w:rsidR="004C6B93" w:rsidRDefault="004C6B93" w:rsidP="004C6B93">
      <w:pPr>
        <w:pStyle w:val="ListParagraph"/>
        <w:spacing w:line="240" w:lineRule="auto"/>
        <w:rPr>
          <w:rFonts w:ascii="Calibri" w:hAnsi="Calibri" w:cs="Calibri"/>
          <w:b/>
          <w:bCs/>
          <w:sz w:val="22"/>
          <w:szCs w:val="22"/>
        </w:rPr>
      </w:pPr>
    </w:p>
    <w:p w14:paraId="6E913EED" w14:textId="13139E11" w:rsidR="0023259D" w:rsidRDefault="6BBFDC16" w:rsidP="008743A3">
      <w:pPr>
        <w:pStyle w:val="ListParagraph"/>
        <w:numPr>
          <w:ilvl w:val="0"/>
          <w:numId w:val="37"/>
        </w:numPr>
        <w:spacing w:line="240" w:lineRule="auto"/>
        <w:rPr>
          <w:rFonts w:ascii="Calibri" w:hAnsi="Calibri" w:cs="Calibri"/>
          <w:b/>
          <w:bCs/>
          <w:sz w:val="22"/>
          <w:szCs w:val="22"/>
        </w:rPr>
      </w:pPr>
      <w:r w:rsidRPr="6BBFDC16">
        <w:rPr>
          <w:rFonts w:ascii="Calibri" w:hAnsi="Calibri" w:cs="Calibri"/>
          <w:b/>
          <w:bCs/>
          <w:sz w:val="22"/>
          <w:szCs w:val="22"/>
        </w:rPr>
        <w:t xml:space="preserve">How much did you pay for it (in local currency)? </w:t>
      </w:r>
    </w:p>
    <w:p w14:paraId="098CFB10" w14:textId="77777777" w:rsidR="0010471C" w:rsidRPr="0010471C" w:rsidRDefault="0010471C" w:rsidP="0010471C">
      <w:pPr>
        <w:pStyle w:val="ListParagraph"/>
        <w:spacing w:line="240" w:lineRule="auto"/>
        <w:rPr>
          <w:rFonts w:ascii="Calibri" w:hAnsi="Calibri" w:cs="Calibri"/>
          <w:b/>
          <w:bCs/>
          <w:sz w:val="22"/>
          <w:szCs w:val="22"/>
        </w:rPr>
      </w:pPr>
    </w:p>
    <w:p w14:paraId="7B1FB0F0" w14:textId="7BEEDB14" w:rsidR="00D36F12" w:rsidRPr="00D81FF7" w:rsidRDefault="005D7ED8" w:rsidP="00180027">
      <w:pPr>
        <w:spacing w:line="240" w:lineRule="auto"/>
        <w:rPr>
          <w:rFonts w:ascii="Calibri" w:hAnsi="Calibri" w:cs="Calibri"/>
          <w:b/>
          <w:bCs/>
          <w:sz w:val="28"/>
          <w:szCs w:val="28"/>
          <w:u w:val="single"/>
        </w:rPr>
      </w:pPr>
      <w:r w:rsidRPr="00D81FF7">
        <w:rPr>
          <w:rFonts w:ascii="Calibri" w:hAnsi="Calibri" w:cs="Calibri"/>
          <w:b/>
          <w:bCs/>
          <w:sz w:val="28"/>
          <w:szCs w:val="28"/>
          <w:u w:val="single"/>
        </w:rPr>
        <w:t>WATER: AVAILABILITY</w:t>
      </w:r>
    </w:p>
    <w:p w14:paraId="0EEDADB0" w14:textId="74A97E3F" w:rsidR="008B54CE" w:rsidRPr="00180027" w:rsidRDefault="70D2CF6B" w:rsidP="008743A3">
      <w:pPr>
        <w:pStyle w:val="ListParagraph"/>
        <w:numPr>
          <w:ilvl w:val="0"/>
          <w:numId w:val="37"/>
        </w:numPr>
        <w:spacing w:line="240" w:lineRule="auto"/>
        <w:rPr>
          <w:rFonts w:ascii="Calibri" w:hAnsi="Calibri" w:cs="Calibri"/>
          <w:sz w:val="22"/>
          <w:szCs w:val="22"/>
        </w:rPr>
      </w:pPr>
      <w:r w:rsidRPr="70D2CF6B">
        <w:rPr>
          <w:rFonts w:ascii="Calibri" w:hAnsi="Calibri" w:cs="Calibri"/>
          <w:sz w:val="22"/>
          <w:szCs w:val="22"/>
          <w:u w:val="single"/>
        </w:rPr>
        <w:t>JMP W5</w:t>
      </w:r>
      <w:r w:rsidRPr="70D2CF6B">
        <w:rPr>
          <w:rFonts w:ascii="Calibri" w:hAnsi="Calibri" w:cs="Calibri"/>
          <w:b/>
          <w:bCs/>
          <w:sz w:val="22"/>
          <w:szCs w:val="22"/>
          <w:u w:val="single"/>
        </w:rPr>
        <w:t>:</w:t>
      </w:r>
      <w:r w:rsidRPr="70D2CF6B">
        <w:rPr>
          <w:rFonts w:ascii="Calibri" w:hAnsi="Calibri" w:cs="Calibri"/>
          <w:b/>
          <w:bCs/>
          <w:sz w:val="22"/>
          <w:szCs w:val="22"/>
        </w:rPr>
        <w:t xml:space="preserve"> In the last month, has there been any time when your household did not have sufficient quantities of drinking water when needed from </w:t>
      </w:r>
      <w:r w:rsidRPr="70D2CF6B">
        <w:rPr>
          <w:rFonts w:ascii="Calibri" w:hAnsi="Calibri" w:cs="Calibri"/>
          <w:sz w:val="22"/>
          <w:szCs w:val="22"/>
        </w:rPr>
        <w:t>[</w:t>
      </w:r>
      <w:r w:rsidRPr="70D2CF6B">
        <w:rPr>
          <w:rFonts w:ascii="Calibri" w:hAnsi="Calibri" w:cs="Calibri"/>
          <w:b/>
          <w:bCs/>
          <w:sz w:val="22"/>
          <w:szCs w:val="22"/>
        </w:rPr>
        <w:t>your main water source</w:t>
      </w:r>
      <w:r w:rsidRPr="70D2CF6B">
        <w:rPr>
          <w:rFonts w:ascii="Calibri" w:hAnsi="Calibri" w:cs="Calibri"/>
          <w:sz w:val="22"/>
          <w:szCs w:val="22"/>
        </w:rPr>
        <w:t xml:space="preserve">]? </w:t>
      </w:r>
    </w:p>
    <w:p w14:paraId="1FCABAFE" w14:textId="2F3ABDD7" w:rsidR="002F5446" w:rsidRPr="00180027" w:rsidRDefault="002F5446" w:rsidP="008743A3">
      <w:pPr>
        <w:pStyle w:val="ListParagraph"/>
        <w:numPr>
          <w:ilvl w:val="1"/>
          <w:numId w:val="11"/>
        </w:numPr>
        <w:spacing w:line="240" w:lineRule="auto"/>
        <w:rPr>
          <w:rFonts w:ascii="Calibri" w:hAnsi="Calibri" w:cs="Calibri"/>
          <w:sz w:val="22"/>
          <w:szCs w:val="22"/>
        </w:rPr>
      </w:pPr>
      <w:r w:rsidRPr="00180027">
        <w:rPr>
          <w:rFonts w:ascii="Calibri" w:hAnsi="Calibri" w:cs="Calibri"/>
          <w:sz w:val="22"/>
          <w:szCs w:val="22"/>
        </w:rPr>
        <w:t>Yes, at least once</w:t>
      </w:r>
    </w:p>
    <w:p w14:paraId="69F5F522" w14:textId="77777777" w:rsidR="002F5446" w:rsidRPr="00180027" w:rsidRDefault="002F5446" w:rsidP="008743A3">
      <w:pPr>
        <w:pStyle w:val="ListParagraph"/>
        <w:numPr>
          <w:ilvl w:val="1"/>
          <w:numId w:val="11"/>
        </w:numPr>
        <w:spacing w:line="240" w:lineRule="auto"/>
        <w:rPr>
          <w:rFonts w:ascii="Calibri" w:hAnsi="Calibri" w:cs="Calibri"/>
          <w:sz w:val="22"/>
          <w:szCs w:val="22"/>
        </w:rPr>
      </w:pPr>
      <w:r w:rsidRPr="00180027">
        <w:rPr>
          <w:rFonts w:ascii="Calibri" w:hAnsi="Calibri" w:cs="Calibri"/>
          <w:sz w:val="22"/>
          <w:szCs w:val="22"/>
        </w:rPr>
        <w:t xml:space="preserve">No, always sufficient </w:t>
      </w:r>
    </w:p>
    <w:p w14:paraId="47E9E19B" w14:textId="19489A7F" w:rsidR="00250207" w:rsidRPr="000F5EDD" w:rsidRDefault="002F5446" w:rsidP="000F5EDD">
      <w:pPr>
        <w:pStyle w:val="ListParagraph"/>
        <w:numPr>
          <w:ilvl w:val="1"/>
          <w:numId w:val="11"/>
        </w:numPr>
        <w:spacing w:line="240" w:lineRule="auto"/>
        <w:rPr>
          <w:rFonts w:ascii="Calibri" w:hAnsi="Calibri" w:cs="Calibri"/>
          <w:sz w:val="22"/>
          <w:szCs w:val="22"/>
        </w:rPr>
      </w:pPr>
      <w:r w:rsidRPr="00180027">
        <w:rPr>
          <w:rFonts w:ascii="Calibri" w:hAnsi="Calibri" w:cs="Calibri"/>
          <w:sz w:val="22"/>
          <w:szCs w:val="22"/>
        </w:rPr>
        <w:t xml:space="preserve">Don’t know </w:t>
      </w:r>
      <w:r w:rsidR="000F5EDD">
        <w:rPr>
          <w:rFonts w:ascii="Calibri" w:hAnsi="Calibri" w:cs="Calibri"/>
          <w:sz w:val="22"/>
          <w:szCs w:val="22"/>
        </w:rPr>
        <w:br/>
      </w:r>
    </w:p>
    <w:p w14:paraId="15708325" w14:textId="625099A7" w:rsidR="00BC1454" w:rsidRPr="00180027" w:rsidRDefault="00250207" w:rsidP="008743A3">
      <w:pPr>
        <w:pStyle w:val="ListParagraph"/>
        <w:numPr>
          <w:ilvl w:val="0"/>
          <w:numId w:val="37"/>
        </w:numPr>
        <w:spacing w:line="240" w:lineRule="auto"/>
        <w:rPr>
          <w:rFonts w:ascii="Calibri" w:hAnsi="Calibri" w:cs="Calibri"/>
          <w:sz w:val="22"/>
          <w:szCs w:val="22"/>
        </w:rPr>
      </w:pPr>
      <w:r w:rsidRPr="00180027">
        <w:rPr>
          <w:rFonts w:ascii="Calibri" w:hAnsi="Calibri" w:cs="Calibri"/>
          <w:sz w:val="22"/>
          <w:szCs w:val="22"/>
          <w:u w:val="single"/>
        </w:rPr>
        <w:t>JMP XW6:</w:t>
      </w:r>
      <w:r w:rsidRPr="00180027">
        <w:rPr>
          <w:rFonts w:ascii="Calibri" w:hAnsi="Calibri" w:cs="Calibri"/>
          <w:sz w:val="22"/>
          <w:szCs w:val="22"/>
        </w:rPr>
        <w:t xml:space="preserve"> </w:t>
      </w:r>
      <w:r w:rsidR="00BC1454" w:rsidRPr="00180027">
        <w:rPr>
          <w:rFonts w:ascii="Calibri" w:hAnsi="Calibri" w:cs="Calibri"/>
          <w:b/>
          <w:bCs/>
          <w:sz w:val="22"/>
          <w:szCs w:val="22"/>
        </w:rPr>
        <w:t xml:space="preserve">What was the main reason you were unable to access </w:t>
      </w:r>
      <w:r w:rsidR="00D745F4" w:rsidRPr="00180027">
        <w:rPr>
          <w:rFonts w:ascii="Calibri" w:hAnsi="Calibri" w:cs="Calibri"/>
          <w:b/>
          <w:bCs/>
          <w:sz w:val="22"/>
          <w:szCs w:val="22"/>
        </w:rPr>
        <w:t>enough</w:t>
      </w:r>
      <w:r w:rsidR="00BC1454" w:rsidRPr="00180027">
        <w:rPr>
          <w:rFonts w:ascii="Calibri" w:hAnsi="Calibri" w:cs="Calibri"/>
          <w:b/>
          <w:bCs/>
          <w:sz w:val="22"/>
          <w:szCs w:val="22"/>
        </w:rPr>
        <w:t xml:space="preserve"> water when needed? </w:t>
      </w:r>
      <w:r w:rsidR="00BC1454" w:rsidRPr="00180027">
        <w:rPr>
          <w:rFonts w:ascii="Calibri" w:hAnsi="Calibri" w:cs="Calibri"/>
          <w:sz w:val="22"/>
          <w:szCs w:val="22"/>
        </w:rPr>
        <w:t xml:space="preserve">(select one) </w:t>
      </w:r>
    </w:p>
    <w:p w14:paraId="1D80E8A4" w14:textId="727FDFFB" w:rsidR="00222CB1" w:rsidRPr="00180027" w:rsidRDefault="00222CB1" w:rsidP="008743A3">
      <w:pPr>
        <w:pStyle w:val="ListParagraph"/>
        <w:numPr>
          <w:ilvl w:val="1"/>
          <w:numId w:val="12"/>
        </w:numPr>
        <w:spacing w:line="240" w:lineRule="auto"/>
        <w:rPr>
          <w:rFonts w:ascii="Calibri" w:hAnsi="Calibri" w:cs="Calibri"/>
          <w:sz w:val="22"/>
          <w:szCs w:val="22"/>
        </w:rPr>
      </w:pPr>
      <w:r w:rsidRPr="00180027">
        <w:rPr>
          <w:rFonts w:ascii="Calibri" w:hAnsi="Calibri" w:cs="Calibri"/>
          <w:sz w:val="22"/>
          <w:szCs w:val="22"/>
        </w:rPr>
        <w:t xml:space="preserve">Water is not available from source </w:t>
      </w:r>
      <w:r w:rsidR="0010471C">
        <w:rPr>
          <w:rFonts w:ascii="Calibri" w:hAnsi="Calibri" w:cs="Calibri"/>
          <w:sz w:val="22"/>
          <w:szCs w:val="22"/>
        </w:rPr>
        <w:t xml:space="preserve">(skip to </w:t>
      </w:r>
      <w:r w:rsidR="006C2C12">
        <w:rPr>
          <w:rFonts w:ascii="Calibri" w:hAnsi="Calibri" w:cs="Calibri"/>
          <w:sz w:val="22"/>
          <w:szCs w:val="22"/>
        </w:rPr>
        <w:t xml:space="preserve">Reason of unavailable/inaccessible water </w:t>
      </w:r>
      <w:r w:rsidR="0010471C">
        <w:rPr>
          <w:rFonts w:ascii="Calibri" w:hAnsi="Calibri" w:cs="Calibri"/>
          <w:sz w:val="22"/>
          <w:szCs w:val="22"/>
        </w:rPr>
        <w:t xml:space="preserve">question) </w:t>
      </w:r>
    </w:p>
    <w:p w14:paraId="18F233C4" w14:textId="16CCE619" w:rsidR="00222CB1" w:rsidRPr="00180027" w:rsidRDefault="00222CB1" w:rsidP="008743A3">
      <w:pPr>
        <w:pStyle w:val="ListParagraph"/>
        <w:numPr>
          <w:ilvl w:val="1"/>
          <w:numId w:val="12"/>
        </w:numPr>
        <w:spacing w:line="240" w:lineRule="auto"/>
        <w:rPr>
          <w:rFonts w:ascii="Calibri" w:hAnsi="Calibri" w:cs="Calibri"/>
          <w:sz w:val="22"/>
          <w:szCs w:val="22"/>
        </w:rPr>
      </w:pPr>
      <w:r w:rsidRPr="00180027">
        <w:rPr>
          <w:rFonts w:ascii="Calibri" w:hAnsi="Calibri" w:cs="Calibri"/>
          <w:sz w:val="22"/>
          <w:szCs w:val="22"/>
        </w:rPr>
        <w:t xml:space="preserve">Water is too expensive </w:t>
      </w:r>
      <w:r w:rsidR="0010471C">
        <w:rPr>
          <w:rFonts w:ascii="Calibri" w:hAnsi="Calibri" w:cs="Calibri"/>
          <w:sz w:val="22"/>
          <w:szCs w:val="22"/>
        </w:rPr>
        <w:t xml:space="preserve">(skip to </w:t>
      </w:r>
      <w:r w:rsidR="003B6B1E">
        <w:rPr>
          <w:rFonts w:ascii="Calibri" w:hAnsi="Calibri" w:cs="Calibri"/>
          <w:sz w:val="22"/>
          <w:szCs w:val="22"/>
        </w:rPr>
        <w:t xml:space="preserve">Hours per day </w:t>
      </w:r>
      <w:r w:rsidR="0010471C">
        <w:rPr>
          <w:rFonts w:ascii="Calibri" w:hAnsi="Calibri" w:cs="Calibri"/>
          <w:sz w:val="22"/>
          <w:szCs w:val="22"/>
        </w:rPr>
        <w:t>question)</w:t>
      </w:r>
    </w:p>
    <w:p w14:paraId="1EC6830A" w14:textId="6288C50E" w:rsidR="00222CB1" w:rsidRPr="00180027" w:rsidRDefault="3F63C5BC" w:rsidP="008743A3">
      <w:pPr>
        <w:pStyle w:val="ListParagraph"/>
        <w:numPr>
          <w:ilvl w:val="1"/>
          <w:numId w:val="12"/>
        </w:numPr>
        <w:spacing w:line="240" w:lineRule="auto"/>
        <w:rPr>
          <w:rFonts w:ascii="Calibri" w:hAnsi="Calibri" w:cs="Calibri"/>
          <w:sz w:val="22"/>
          <w:szCs w:val="22"/>
        </w:rPr>
      </w:pPr>
      <w:r w:rsidRPr="3F63C5BC">
        <w:rPr>
          <w:rFonts w:ascii="Calibri" w:hAnsi="Calibri" w:cs="Calibri"/>
          <w:sz w:val="22"/>
          <w:szCs w:val="22"/>
        </w:rPr>
        <w:t>Source is not accessible (</w:t>
      </w:r>
      <w:r w:rsidR="00B931C7">
        <w:rPr>
          <w:rFonts w:ascii="Calibri" w:hAnsi="Calibri" w:cs="Calibri"/>
          <w:sz w:val="22"/>
          <w:szCs w:val="22"/>
        </w:rPr>
        <w:t>skip to Reasons</w:t>
      </w:r>
      <w:r w:rsidR="003B6B1E">
        <w:rPr>
          <w:rFonts w:ascii="Calibri" w:hAnsi="Calibri" w:cs="Calibri"/>
          <w:sz w:val="22"/>
          <w:szCs w:val="22"/>
        </w:rPr>
        <w:t xml:space="preserve"> of unavailable/inaccessible water question</w:t>
      </w:r>
      <w:r w:rsidR="00B931C7">
        <w:rPr>
          <w:rFonts w:ascii="Calibri" w:hAnsi="Calibri" w:cs="Calibri"/>
          <w:sz w:val="22"/>
          <w:szCs w:val="22"/>
        </w:rPr>
        <w:t>)</w:t>
      </w:r>
    </w:p>
    <w:p w14:paraId="1695A71C" w14:textId="5C96D880" w:rsidR="00670CF1" w:rsidRPr="00180027" w:rsidRDefault="3F63C5BC" w:rsidP="008743A3">
      <w:pPr>
        <w:pStyle w:val="ListParagraph"/>
        <w:numPr>
          <w:ilvl w:val="1"/>
          <w:numId w:val="12"/>
        </w:numPr>
        <w:spacing w:line="240" w:lineRule="auto"/>
        <w:rPr>
          <w:rFonts w:ascii="Calibri" w:hAnsi="Calibri" w:cs="Calibri"/>
          <w:sz w:val="22"/>
          <w:szCs w:val="22"/>
        </w:rPr>
      </w:pPr>
      <w:r w:rsidRPr="3F63C5BC">
        <w:rPr>
          <w:rFonts w:ascii="Calibri" w:hAnsi="Calibri" w:cs="Calibri"/>
          <w:sz w:val="22"/>
          <w:szCs w:val="22"/>
        </w:rPr>
        <w:lastRenderedPageBreak/>
        <w:t xml:space="preserve">Water source was unsafe to travel to (skip </w:t>
      </w:r>
      <w:r w:rsidR="003B6B1E">
        <w:rPr>
          <w:rFonts w:ascii="Calibri" w:hAnsi="Calibri" w:cs="Calibri"/>
          <w:sz w:val="22"/>
          <w:szCs w:val="22"/>
        </w:rPr>
        <w:t>to Hours per day question)</w:t>
      </w:r>
    </w:p>
    <w:p w14:paraId="53A3C8A6" w14:textId="273E841E" w:rsidR="00D745F4" w:rsidRPr="00AA2E1F" w:rsidRDefault="6BBFDC16" w:rsidP="00AA2E1F">
      <w:pPr>
        <w:pStyle w:val="ListParagraph"/>
        <w:numPr>
          <w:ilvl w:val="1"/>
          <w:numId w:val="12"/>
        </w:numPr>
        <w:spacing w:line="240" w:lineRule="auto"/>
        <w:rPr>
          <w:rFonts w:ascii="Calibri" w:hAnsi="Calibri" w:cs="Calibri"/>
          <w:sz w:val="22"/>
          <w:szCs w:val="22"/>
        </w:rPr>
      </w:pPr>
      <w:r w:rsidRPr="6BBFDC16">
        <w:rPr>
          <w:rFonts w:ascii="Calibri" w:hAnsi="Calibri" w:cs="Calibri"/>
          <w:sz w:val="22"/>
          <w:szCs w:val="22"/>
        </w:rPr>
        <w:t xml:space="preserve">Other </w:t>
      </w:r>
      <w:r w:rsidR="00AA2E1F">
        <w:rPr>
          <w:rFonts w:ascii="Calibri" w:hAnsi="Calibri" w:cs="Calibri"/>
          <w:sz w:val="22"/>
          <w:szCs w:val="22"/>
        </w:rPr>
        <w:br/>
      </w:r>
    </w:p>
    <w:p w14:paraId="0FAD4A04" w14:textId="2A44CDD3" w:rsidR="000402F2" w:rsidRPr="000402F2" w:rsidRDefault="0010471C" w:rsidP="000402F2">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00B72F37">
        <w:rPr>
          <w:rFonts w:ascii="Calibri" w:hAnsi="Calibri" w:cs="Calibri"/>
          <w:b/>
          <w:bCs/>
          <w:sz w:val="22"/>
          <w:szCs w:val="22"/>
        </w:rPr>
        <w:t>If “</w:t>
      </w:r>
      <w:r w:rsidR="000D74B1">
        <w:rPr>
          <w:rFonts w:ascii="Calibri" w:hAnsi="Calibri" w:cs="Calibri"/>
          <w:b/>
          <w:bCs/>
          <w:sz w:val="22"/>
          <w:szCs w:val="22"/>
        </w:rPr>
        <w:t>O</w:t>
      </w:r>
      <w:r w:rsidRPr="00B72F37">
        <w:rPr>
          <w:rFonts w:ascii="Calibri" w:hAnsi="Calibri" w:cs="Calibri"/>
          <w:b/>
          <w:bCs/>
          <w:sz w:val="22"/>
          <w:szCs w:val="22"/>
        </w:rPr>
        <w:t>ther”</w:t>
      </w:r>
      <w:r>
        <w:rPr>
          <w:rFonts w:ascii="Calibri" w:hAnsi="Calibri" w:cs="Calibri"/>
          <w:b/>
          <w:bCs/>
          <w:sz w:val="22"/>
          <w:szCs w:val="22"/>
        </w:rPr>
        <w:t xml:space="preserve"> reason, </w:t>
      </w:r>
      <w:r w:rsidRPr="00B72F37">
        <w:rPr>
          <w:rFonts w:ascii="Calibri" w:hAnsi="Calibri" w:cs="Calibri"/>
          <w:b/>
          <w:bCs/>
          <w:sz w:val="22"/>
          <w:szCs w:val="22"/>
        </w:rPr>
        <w:t>please specify</w:t>
      </w:r>
      <w:r w:rsidR="000402F2">
        <w:rPr>
          <w:rFonts w:ascii="Calibri" w:hAnsi="Calibri" w:cs="Calibri"/>
          <w:b/>
          <w:bCs/>
          <w:sz w:val="22"/>
          <w:szCs w:val="22"/>
        </w:rPr>
        <w:t xml:space="preserve"> </w:t>
      </w:r>
      <w:r w:rsidR="000402F2" w:rsidRPr="000402F2">
        <w:rPr>
          <w:rFonts w:ascii="Calibri" w:hAnsi="Calibri" w:cs="Calibri"/>
          <w:sz w:val="22"/>
          <w:szCs w:val="22"/>
        </w:rPr>
        <w:t>(skip to Hours per day question)</w:t>
      </w:r>
      <w:r w:rsidR="000402F2">
        <w:rPr>
          <w:rFonts w:ascii="Calibri" w:hAnsi="Calibri" w:cs="Calibri"/>
          <w:b/>
          <w:bCs/>
          <w:sz w:val="22"/>
          <w:szCs w:val="22"/>
        </w:rPr>
        <w:t xml:space="preserve"> </w:t>
      </w:r>
      <w:r w:rsidR="000402F2">
        <w:rPr>
          <w:rFonts w:ascii="Calibri" w:hAnsi="Calibri" w:cs="Calibri"/>
          <w:b/>
          <w:bCs/>
          <w:sz w:val="22"/>
          <w:szCs w:val="22"/>
        </w:rPr>
        <w:br/>
      </w:r>
    </w:p>
    <w:p w14:paraId="6926C5AF" w14:textId="428BFE73" w:rsidR="3C332037" w:rsidRPr="000402F2" w:rsidRDefault="42874DA8" w:rsidP="000402F2">
      <w:pPr>
        <w:pStyle w:val="ListParagraph"/>
        <w:numPr>
          <w:ilvl w:val="0"/>
          <w:numId w:val="37"/>
        </w:numPr>
        <w:tabs>
          <w:tab w:val="left" w:pos="540"/>
        </w:tabs>
        <w:spacing w:line="240" w:lineRule="auto"/>
        <w:textAlignment w:val="top"/>
        <w:rPr>
          <w:rFonts w:ascii="Calibri" w:eastAsia="Times New Roman" w:hAnsi="Calibri" w:cs="Calibri"/>
          <w:b/>
          <w:bCs/>
          <w:sz w:val="22"/>
          <w:szCs w:val="22"/>
        </w:rPr>
      </w:pPr>
      <w:r w:rsidRPr="000402F2">
        <w:rPr>
          <w:rFonts w:ascii="Calibri" w:hAnsi="Calibri" w:cs="Calibri"/>
          <w:b/>
          <w:bCs/>
          <w:sz w:val="22"/>
          <w:szCs w:val="22"/>
        </w:rPr>
        <w:t xml:space="preserve">What was the reason that water was not available or accessible from the source? </w:t>
      </w:r>
    </w:p>
    <w:p w14:paraId="26505ACC" w14:textId="1E7F2F6C" w:rsidR="3C332037" w:rsidRPr="00AA2E1F" w:rsidRDefault="42874DA8" w:rsidP="28E52F03">
      <w:pPr>
        <w:pStyle w:val="ListParagraph"/>
        <w:numPr>
          <w:ilvl w:val="0"/>
          <w:numId w:val="1"/>
        </w:numPr>
        <w:spacing w:line="240" w:lineRule="auto"/>
        <w:rPr>
          <w:rFonts w:ascii="Calibri" w:hAnsi="Calibri" w:cs="Calibri"/>
          <w:sz w:val="22"/>
          <w:szCs w:val="22"/>
        </w:rPr>
      </w:pPr>
      <w:r w:rsidRPr="00AA2E1F">
        <w:rPr>
          <w:rFonts w:ascii="Calibri" w:hAnsi="Calibri" w:cs="Calibri"/>
          <w:sz w:val="22"/>
          <w:szCs w:val="22"/>
        </w:rPr>
        <w:t xml:space="preserve">Pump breakdown (mechanical, vandalism, etc.) </w:t>
      </w:r>
    </w:p>
    <w:p w14:paraId="1E1C5330" w14:textId="6019D397" w:rsidR="28E52F03" w:rsidRPr="00AA2E1F" w:rsidRDefault="42874DA8" w:rsidP="28E52F03">
      <w:pPr>
        <w:pStyle w:val="ListParagraph"/>
        <w:numPr>
          <w:ilvl w:val="0"/>
          <w:numId w:val="1"/>
        </w:numPr>
        <w:spacing w:line="240" w:lineRule="auto"/>
        <w:rPr>
          <w:rFonts w:ascii="Calibri" w:hAnsi="Calibri" w:cs="Calibri"/>
          <w:sz w:val="22"/>
          <w:szCs w:val="22"/>
        </w:rPr>
      </w:pPr>
      <w:r w:rsidRPr="00AA2E1F">
        <w:rPr>
          <w:rFonts w:ascii="Calibri" w:hAnsi="Calibri" w:cs="Calibri"/>
          <w:sz w:val="22"/>
          <w:szCs w:val="22"/>
        </w:rPr>
        <w:t xml:space="preserve">The source was dry due to lack of rain/drought. </w:t>
      </w:r>
    </w:p>
    <w:p w14:paraId="0043075F" w14:textId="77777777" w:rsidR="00AA2E1F" w:rsidRDefault="42874DA8" w:rsidP="00AA2E1F">
      <w:pPr>
        <w:pStyle w:val="ListParagraph"/>
        <w:numPr>
          <w:ilvl w:val="0"/>
          <w:numId w:val="1"/>
        </w:numPr>
        <w:spacing w:line="240" w:lineRule="auto"/>
        <w:rPr>
          <w:rFonts w:ascii="Calibri" w:hAnsi="Calibri" w:cs="Calibri"/>
          <w:sz w:val="22"/>
          <w:szCs w:val="22"/>
        </w:rPr>
      </w:pPr>
      <w:r w:rsidRPr="00AA2E1F">
        <w:rPr>
          <w:rFonts w:ascii="Calibri" w:hAnsi="Calibri" w:cs="Calibri"/>
          <w:sz w:val="22"/>
          <w:szCs w:val="22"/>
        </w:rPr>
        <w:t>Water point infrastructure was damaged by rains/flooding</w:t>
      </w:r>
    </w:p>
    <w:p w14:paraId="4119D9C7" w14:textId="52D99557" w:rsidR="3C332037" w:rsidRPr="00AA2E1F" w:rsidRDefault="42874DA8" w:rsidP="00AA2E1F">
      <w:pPr>
        <w:pStyle w:val="ListParagraph"/>
        <w:numPr>
          <w:ilvl w:val="0"/>
          <w:numId w:val="1"/>
        </w:numPr>
        <w:spacing w:line="240" w:lineRule="auto"/>
        <w:rPr>
          <w:rFonts w:ascii="Calibri" w:hAnsi="Calibri" w:cs="Calibri"/>
          <w:sz w:val="22"/>
          <w:szCs w:val="22"/>
        </w:rPr>
      </w:pPr>
      <w:r w:rsidRPr="00AA2E1F">
        <w:rPr>
          <w:rFonts w:ascii="Calibri" w:hAnsi="Calibri" w:cs="Calibri"/>
          <w:sz w:val="22"/>
          <w:szCs w:val="22"/>
        </w:rPr>
        <w:t xml:space="preserve">Access was cut off by flooding </w:t>
      </w:r>
      <w:r w:rsidR="3C332037">
        <w:br/>
      </w:r>
    </w:p>
    <w:p w14:paraId="720C13F7" w14:textId="5717C3B4" w:rsidR="0087221E" w:rsidRPr="00180027" w:rsidRDefault="004B0C03" w:rsidP="008743A3">
      <w:pPr>
        <w:pStyle w:val="ListParagraph"/>
        <w:numPr>
          <w:ilvl w:val="0"/>
          <w:numId w:val="37"/>
        </w:numPr>
        <w:spacing w:line="240" w:lineRule="auto"/>
        <w:rPr>
          <w:rFonts w:ascii="Calibri" w:hAnsi="Calibri" w:cs="Calibri"/>
          <w:sz w:val="22"/>
          <w:szCs w:val="22"/>
        </w:rPr>
      </w:pPr>
      <w:r w:rsidRPr="00180027">
        <w:rPr>
          <w:rFonts w:ascii="Calibri" w:hAnsi="Calibri" w:cs="Calibri"/>
          <w:sz w:val="22"/>
          <w:szCs w:val="22"/>
          <w:u w:val="single"/>
        </w:rPr>
        <w:t>JMP XW7:</w:t>
      </w:r>
      <w:r w:rsidRPr="00180027">
        <w:rPr>
          <w:rFonts w:ascii="Calibri" w:hAnsi="Calibri" w:cs="Calibri"/>
          <w:sz w:val="22"/>
          <w:szCs w:val="22"/>
        </w:rPr>
        <w:t xml:space="preserve"> </w:t>
      </w:r>
      <w:r w:rsidR="0087221E" w:rsidRPr="00180027">
        <w:rPr>
          <w:rFonts w:ascii="Calibri" w:hAnsi="Calibri" w:cs="Calibri"/>
          <w:b/>
          <w:bCs/>
          <w:sz w:val="22"/>
          <w:szCs w:val="22"/>
        </w:rPr>
        <w:t>How many hours per day is water</w:t>
      </w:r>
      <w:r w:rsidR="00310567" w:rsidRPr="00180027">
        <w:rPr>
          <w:rFonts w:ascii="Calibri" w:hAnsi="Calibri" w:cs="Calibri"/>
          <w:b/>
          <w:bCs/>
          <w:sz w:val="22"/>
          <w:szCs w:val="22"/>
        </w:rPr>
        <w:t xml:space="preserve"> (from your main source)</w:t>
      </w:r>
      <w:r w:rsidR="0087221E" w:rsidRPr="00180027">
        <w:rPr>
          <w:rFonts w:ascii="Calibri" w:hAnsi="Calibri" w:cs="Calibri"/>
          <w:b/>
          <w:bCs/>
          <w:sz w:val="22"/>
          <w:szCs w:val="22"/>
        </w:rPr>
        <w:t xml:space="preserve"> supplied on average?</w:t>
      </w:r>
      <w:r w:rsidR="00E02A5E" w:rsidRPr="00180027">
        <w:rPr>
          <w:rFonts w:ascii="Calibri" w:hAnsi="Calibri" w:cs="Calibri"/>
          <w:sz w:val="22"/>
          <w:szCs w:val="22"/>
        </w:rPr>
        <w:t xml:space="preserve"> </w:t>
      </w:r>
    </w:p>
    <w:p w14:paraId="66D0699A" w14:textId="2E7070C1" w:rsidR="0087221E" w:rsidRPr="00180027" w:rsidRDefault="001F7BEB" w:rsidP="008743A3">
      <w:pPr>
        <w:pStyle w:val="ListParagraph"/>
        <w:numPr>
          <w:ilvl w:val="1"/>
          <w:numId w:val="13"/>
        </w:numPr>
        <w:spacing w:line="240" w:lineRule="auto"/>
        <w:rPr>
          <w:rFonts w:ascii="Calibri" w:hAnsi="Calibri" w:cs="Calibri"/>
          <w:sz w:val="22"/>
          <w:szCs w:val="22"/>
        </w:rPr>
      </w:pPr>
      <w:r w:rsidRPr="00180027">
        <w:rPr>
          <w:rFonts w:ascii="Calibri" w:hAnsi="Calibri" w:cs="Calibri"/>
          <w:sz w:val="22"/>
          <w:szCs w:val="22"/>
        </w:rPr>
        <w:t xml:space="preserve">24 hours per day </w:t>
      </w:r>
    </w:p>
    <w:p w14:paraId="45365915" w14:textId="05FBE6A8" w:rsidR="001F7BEB" w:rsidRPr="00180027" w:rsidRDefault="001F7BEB" w:rsidP="008743A3">
      <w:pPr>
        <w:pStyle w:val="ListParagraph"/>
        <w:numPr>
          <w:ilvl w:val="1"/>
          <w:numId w:val="13"/>
        </w:numPr>
        <w:spacing w:line="240" w:lineRule="auto"/>
        <w:rPr>
          <w:rFonts w:ascii="Calibri" w:hAnsi="Calibri" w:cs="Calibri"/>
          <w:sz w:val="22"/>
          <w:szCs w:val="22"/>
        </w:rPr>
      </w:pPr>
      <w:r w:rsidRPr="00180027">
        <w:rPr>
          <w:rFonts w:ascii="Calibri" w:hAnsi="Calibri" w:cs="Calibri"/>
          <w:sz w:val="22"/>
          <w:szCs w:val="22"/>
        </w:rPr>
        <w:t>18-24 hours per day</w:t>
      </w:r>
    </w:p>
    <w:p w14:paraId="296B2EC0" w14:textId="24D49D69" w:rsidR="001F7BEB" w:rsidRPr="00180027" w:rsidRDefault="001F7BEB" w:rsidP="008743A3">
      <w:pPr>
        <w:pStyle w:val="ListParagraph"/>
        <w:numPr>
          <w:ilvl w:val="1"/>
          <w:numId w:val="13"/>
        </w:numPr>
        <w:spacing w:line="240" w:lineRule="auto"/>
        <w:rPr>
          <w:rFonts w:ascii="Calibri" w:hAnsi="Calibri" w:cs="Calibri"/>
          <w:sz w:val="22"/>
          <w:szCs w:val="22"/>
        </w:rPr>
      </w:pPr>
      <w:r w:rsidRPr="00180027">
        <w:rPr>
          <w:rFonts w:ascii="Calibri" w:hAnsi="Calibri" w:cs="Calibri"/>
          <w:sz w:val="22"/>
          <w:szCs w:val="22"/>
        </w:rPr>
        <w:t xml:space="preserve">12-17 hours per day </w:t>
      </w:r>
    </w:p>
    <w:p w14:paraId="4F5021F5" w14:textId="21392704" w:rsidR="001F7BEB" w:rsidRPr="00180027" w:rsidRDefault="001F7BEB" w:rsidP="008743A3">
      <w:pPr>
        <w:pStyle w:val="ListParagraph"/>
        <w:numPr>
          <w:ilvl w:val="1"/>
          <w:numId w:val="13"/>
        </w:numPr>
        <w:spacing w:line="240" w:lineRule="auto"/>
        <w:rPr>
          <w:rFonts w:ascii="Calibri" w:hAnsi="Calibri" w:cs="Calibri"/>
          <w:sz w:val="22"/>
          <w:szCs w:val="22"/>
        </w:rPr>
      </w:pPr>
      <w:r w:rsidRPr="00180027">
        <w:rPr>
          <w:rFonts w:ascii="Calibri" w:hAnsi="Calibri" w:cs="Calibri"/>
          <w:sz w:val="22"/>
          <w:szCs w:val="22"/>
        </w:rPr>
        <w:t xml:space="preserve">6-11 hours per day </w:t>
      </w:r>
    </w:p>
    <w:p w14:paraId="78607353" w14:textId="66AD1DE8" w:rsidR="001F7BEB" w:rsidRPr="00180027" w:rsidRDefault="001F7BEB" w:rsidP="008743A3">
      <w:pPr>
        <w:pStyle w:val="ListParagraph"/>
        <w:numPr>
          <w:ilvl w:val="1"/>
          <w:numId w:val="13"/>
        </w:numPr>
        <w:spacing w:line="240" w:lineRule="auto"/>
        <w:rPr>
          <w:rFonts w:ascii="Calibri" w:hAnsi="Calibri" w:cs="Calibri"/>
          <w:sz w:val="22"/>
          <w:szCs w:val="22"/>
        </w:rPr>
      </w:pPr>
      <w:r w:rsidRPr="00180027">
        <w:rPr>
          <w:rFonts w:ascii="Calibri" w:hAnsi="Calibri" w:cs="Calibri"/>
          <w:sz w:val="22"/>
          <w:szCs w:val="22"/>
        </w:rPr>
        <w:t xml:space="preserve">&lt;6 hours per day </w:t>
      </w:r>
    </w:p>
    <w:p w14:paraId="0FB0076D" w14:textId="241B2FA6" w:rsidR="001F7BEB" w:rsidRPr="00180027" w:rsidRDefault="001F7BEB" w:rsidP="008743A3">
      <w:pPr>
        <w:pStyle w:val="ListParagraph"/>
        <w:numPr>
          <w:ilvl w:val="1"/>
          <w:numId w:val="13"/>
        </w:numPr>
        <w:spacing w:line="240" w:lineRule="auto"/>
        <w:rPr>
          <w:rFonts w:ascii="Calibri" w:hAnsi="Calibri" w:cs="Calibri"/>
          <w:sz w:val="22"/>
          <w:szCs w:val="22"/>
        </w:rPr>
      </w:pPr>
      <w:r w:rsidRPr="00180027">
        <w:rPr>
          <w:rFonts w:ascii="Calibri" w:hAnsi="Calibri" w:cs="Calibri"/>
          <w:sz w:val="22"/>
          <w:szCs w:val="22"/>
        </w:rPr>
        <w:t xml:space="preserve">Don’t know </w:t>
      </w:r>
    </w:p>
    <w:p w14:paraId="0707EFC9" w14:textId="77777777" w:rsidR="00113F4E" w:rsidRPr="00180027" w:rsidRDefault="00113F4E" w:rsidP="00180027">
      <w:pPr>
        <w:pStyle w:val="ListParagraph"/>
        <w:spacing w:line="240" w:lineRule="auto"/>
        <w:ind w:left="1440"/>
        <w:rPr>
          <w:rFonts w:ascii="Calibri" w:hAnsi="Calibri" w:cs="Calibri"/>
          <w:sz w:val="22"/>
          <w:szCs w:val="22"/>
        </w:rPr>
      </w:pPr>
    </w:p>
    <w:p w14:paraId="4BCE9190" w14:textId="187131B8" w:rsidR="00310567" w:rsidRPr="00180027" w:rsidRDefault="004B0C03" w:rsidP="008743A3">
      <w:pPr>
        <w:pStyle w:val="ListParagraph"/>
        <w:numPr>
          <w:ilvl w:val="0"/>
          <w:numId w:val="37"/>
        </w:numPr>
        <w:spacing w:line="240" w:lineRule="auto"/>
        <w:rPr>
          <w:rFonts w:ascii="Calibri" w:hAnsi="Calibri" w:cs="Calibri"/>
          <w:sz w:val="22"/>
          <w:szCs w:val="22"/>
        </w:rPr>
      </w:pPr>
      <w:r w:rsidRPr="00180027">
        <w:rPr>
          <w:rFonts w:ascii="Calibri" w:hAnsi="Calibri" w:cs="Calibri"/>
          <w:sz w:val="22"/>
          <w:szCs w:val="22"/>
          <w:u w:val="single"/>
        </w:rPr>
        <w:t>JMP XW8:</w:t>
      </w:r>
      <w:r w:rsidRPr="00180027">
        <w:rPr>
          <w:rFonts w:ascii="Calibri" w:hAnsi="Calibri" w:cs="Calibri"/>
          <w:sz w:val="22"/>
          <w:szCs w:val="22"/>
        </w:rPr>
        <w:t xml:space="preserve"> </w:t>
      </w:r>
      <w:r w:rsidR="00310567" w:rsidRPr="00180027">
        <w:rPr>
          <w:rFonts w:ascii="Calibri" w:hAnsi="Calibri" w:cs="Calibri"/>
          <w:b/>
          <w:bCs/>
          <w:sz w:val="22"/>
          <w:szCs w:val="22"/>
        </w:rPr>
        <w:t>In the past month, for how many days was water (from your main source) unavailable when needed?</w:t>
      </w:r>
      <w:r w:rsidR="00310567" w:rsidRPr="00180027">
        <w:rPr>
          <w:rFonts w:ascii="Calibri" w:hAnsi="Calibri" w:cs="Calibri"/>
          <w:sz w:val="22"/>
          <w:szCs w:val="22"/>
        </w:rPr>
        <w:t xml:space="preserve"> </w:t>
      </w:r>
    </w:p>
    <w:p w14:paraId="6590C61D" w14:textId="71166983" w:rsidR="00D1263C" w:rsidRPr="00180027" w:rsidRDefault="00D1263C" w:rsidP="008743A3">
      <w:pPr>
        <w:pStyle w:val="ListParagraph"/>
        <w:numPr>
          <w:ilvl w:val="1"/>
          <w:numId w:val="14"/>
        </w:numPr>
        <w:spacing w:line="240" w:lineRule="auto"/>
        <w:rPr>
          <w:rFonts w:ascii="Calibri" w:hAnsi="Calibri" w:cs="Calibri"/>
          <w:sz w:val="22"/>
          <w:szCs w:val="22"/>
        </w:rPr>
      </w:pPr>
      <w:r w:rsidRPr="00180027">
        <w:rPr>
          <w:rFonts w:ascii="Calibri" w:hAnsi="Calibri" w:cs="Calibri"/>
          <w:sz w:val="22"/>
          <w:szCs w:val="22"/>
        </w:rPr>
        <w:t>Don't know</w:t>
      </w:r>
    </w:p>
    <w:p w14:paraId="08480204" w14:textId="1892415E" w:rsidR="00C43AED" w:rsidRPr="00350B15" w:rsidRDefault="6BBFDC16" w:rsidP="00350B15">
      <w:pPr>
        <w:pStyle w:val="ListParagraph"/>
        <w:numPr>
          <w:ilvl w:val="1"/>
          <w:numId w:val="14"/>
        </w:numPr>
        <w:spacing w:line="240" w:lineRule="auto"/>
        <w:rPr>
          <w:rFonts w:ascii="Calibri" w:hAnsi="Calibri" w:cs="Calibri"/>
          <w:sz w:val="22"/>
          <w:szCs w:val="22"/>
        </w:rPr>
      </w:pPr>
      <w:r w:rsidRPr="6BBFDC16">
        <w:rPr>
          <w:rFonts w:ascii="Calibri" w:hAnsi="Calibri" w:cs="Calibri"/>
          <w:sz w:val="22"/>
          <w:szCs w:val="22"/>
        </w:rPr>
        <w:t xml:space="preserve">Number of days </w:t>
      </w:r>
      <w:r w:rsidR="00350B15">
        <w:rPr>
          <w:rFonts w:ascii="Calibri" w:hAnsi="Calibri" w:cs="Calibri"/>
          <w:sz w:val="22"/>
          <w:szCs w:val="22"/>
        </w:rPr>
        <w:br/>
      </w:r>
    </w:p>
    <w:p w14:paraId="271861B9" w14:textId="09255EA9" w:rsidR="0A43B2C3" w:rsidRPr="00B72F37" w:rsidRDefault="75C0FF9E" w:rsidP="008743A3">
      <w:pPr>
        <w:pStyle w:val="ListParagraph"/>
        <w:numPr>
          <w:ilvl w:val="0"/>
          <w:numId w:val="37"/>
        </w:numPr>
        <w:spacing w:line="240" w:lineRule="auto"/>
        <w:rPr>
          <w:rFonts w:ascii="Calibri" w:hAnsi="Calibri" w:cs="Calibri"/>
          <w:b/>
          <w:bCs/>
          <w:sz w:val="22"/>
          <w:szCs w:val="22"/>
          <w:u w:val="single"/>
        </w:rPr>
      </w:pPr>
      <w:r w:rsidRPr="75C0FF9E">
        <w:rPr>
          <w:rFonts w:ascii="Calibri" w:eastAsia="Calibri" w:hAnsi="Calibri" w:cs="Calibri"/>
          <w:b/>
          <w:bCs/>
          <w:sz w:val="22"/>
          <w:szCs w:val="22"/>
        </w:rPr>
        <w:t xml:space="preserve">When your main source is not available what is the SECONDARY source of drinking water for members of your household? </w:t>
      </w:r>
    </w:p>
    <w:p w14:paraId="4EC597DA" w14:textId="19CD19C4" w:rsidR="3E7ABFE5" w:rsidRDefault="3E7ABFE5" w:rsidP="008743A3">
      <w:pPr>
        <w:pStyle w:val="ListParagraph"/>
        <w:numPr>
          <w:ilvl w:val="1"/>
          <w:numId w:val="10"/>
        </w:numPr>
        <w:spacing w:line="240" w:lineRule="auto"/>
        <w:rPr>
          <w:rFonts w:ascii="Calibri" w:hAnsi="Calibri" w:cs="Calibri"/>
        </w:rPr>
      </w:pPr>
      <w:r w:rsidRPr="3E7ABFE5">
        <w:rPr>
          <w:rFonts w:ascii="Calibri" w:hAnsi="Calibri" w:cs="Calibri"/>
          <w:sz w:val="22"/>
          <w:szCs w:val="22"/>
        </w:rPr>
        <w:t xml:space="preserve">Piped water: Piped into dwelling </w:t>
      </w:r>
    </w:p>
    <w:p w14:paraId="7AB074E2" w14:textId="4D8BD83E" w:rsidR="3E7ABFE5" w:rsidRDefault="3E7ABFE5" w:rsidP="008743A3">
      <w:pPr>
        <w:pStyle w:val="ListParagraph"/>
        <w:numPr>
          <w:ilvl w:val="1"/>
          <w:numId w:val="10"/>
        </w:numPr>
        <w:spacing w:line="240" w:lineRule="auto"/>
        <w:rPr>
          <w:rFonts w:ascii="Calibri" w:hAnsi="Calibri" w:cs="Calibri"/>
        </w:rPr>
      </w:pPr>
      <w:r w:rsidRPr="3E7ABFE5">
        <w:rPr>
          <w:rFonts w:ascii="Calibri" w:hAnsi="Calibri" w:cs="Calibri"/>
          <w:sz w:val="22"/>
          <w:szCs w:val="22"/>
        </w:rPr>
        <w:t xml:space="preserve">Piped water: Piped into compound, yard or plot </w:t>
      </w:r>
    </w:p>
    <w:p w14:paraId="7424B277" w14:textId="69BDC7FA" w:rsidR="3E7ABFE5" w:rsidRDefault="3E7ABFE5" w:rsidP="008743A3">
      <w:pPr>
        <w:pStyle w:val="ListParagraph"/>
        <w:numPr>
          <w:ilvl w:val="1"/>
          <w:numId w:val="10"/>
        </w:numPr>
        <w:spacing w:line="240" w:lineRule="auto"/>
        <w:rPr>
          <w:rFonts w:ascii="Calibri" w:hAnsi="Calibri" w:cs="Calibri"/>
        </w:rPr>
      </w:pPr>
      <w:r w:rsidRPr="3E7ABFE5">
        <w:rPr>
          <w:rFonts w:ascii="Calibri" w:hAnsi="Calibri" w:cs="Calibri"/>
          <w:sz w:val="22"/>
          <w:szCs w:val="22"/>
        </w:rPr>
        <w:t xml:space="preserve">Piped water: Piped to neighbor </w:t>
      </w:r>
    </w:p>
    <w:p w14:paraId="570FF8C6" w14:textId="27AD4E89" w:rsidR="3E7ABFE5" w:rsidRDefault="3E7ABFE5" w:rsidP="008743A3">
      <w:pPr>
        <w:pStyle w:val="ListParagraph"/>
        <w:numPr>
          <w:ilvl w:val="1"/>
          <w:numId w:val="10"/>
        </w:numPr>
        <w:spacing w:line="240" w:lineRule="auto"/>
        <w:rPr>
          <w:rFonts w:ascii="Calibri" w:hAnsi="Calibri" w:cs="Calibri"/>
        </w:rPr>
      </w:pPr>
      <w:r w:rsidRPr="3E7ABFE5">
        <w:rPr>
          <w:rFonts w:ascii="Calibri" w:hAnsi="Calibri" w:cs="Calibri"/>
          <w:sz w:val="22"/>
          <w:szCs w:val="22"/>
        </w:rPr>
        <w:t xml:space="preserve">Piped water: Public tap/ standpipe </w:t>
      </w:r>
    </w:p>
    <w:p w14:paraId="7C52A820" w14:textId="3D6D21ED" w:rsidR="3E7ABFE5" w:rsidRDefault="3E7ABFE5" w:rsidP="008743A3">
      <w:pPr>
        <w:pStyle w:val="ListParagraph"/>
        <w:numPr>
          <w:ilvl w:val="1"/>
          <w:numId w:val="10"/>
        </w:numPr>
        <w:spacing w:line="240" w:lineRule="auto"/>
        <w:rPr>
          <w:rFonts w:ascii="Calibri" w:hAnsi="Calibri" w:cs="Calibri"/>
        </w:rPr>
      </w:pPr>
      <w:r w:rsidRPr="3E7ABFE5">
        <w:rPr>
          <w:rFonts w:ascii="Calibri" w:hAnsi="Calibri" w:cs="Calibri"/>
          <w:sz w:val="22"/>
          <w:szCs w:val="22"/>
        </w:rPr>
        <w:t xml:space="preserve">Borehole or tubewell </w:t>
      </w:r>
    </w:p>
    <w:p w14:paraId="5F29D62D" w14:textId="20B1EA82" w:rsidR="3E7ABFE5" w:rsidRDefault="3E7ABFE5" w:rsidP="008743A3">
      <w:pPr>
        <w:pStyle w:val="ListParagraph"/>
        <w:numPr>
          <w:ilvl w:val="1"/>
          <w:numId w:val="10"/>
        </w:numPr>
        <w:spacing w:line="240" w:lineRule="auto"/>
        <w:rPr>
          <w:rFonts w:ascii="Calibri" w:hAnsi="Calibri" w:cs="Calibri"/>
        </w:rPr>
      </w:pPr>
      <w:r w:rsidRPr="3E7ABFE5">
        <w:rPr>
          <w:rFonts w:ascii="Calibri" w:hAnsi="Calibri" w:cs="Calibri"/>
          <w:sz w:val="22"/>
          <w:szCs w:val="22"/>
        </w:rPr>
        <w:t>Dug well: protected well</w:t>
      </w:r>
    </w:p>
    <w:p w14:paraId="339CCB6E" w14:textId="123C69F6" w:rsidR="3E7ABFE5" w:rsidRDefault="3E7ABFE5" w:rsidP="008743A3">
      <w:pPr>
        <w:pStyle w:val="ListParagraph"/>
        <w:numPr>
          <w:ilvl w:val="1"/>
          <w:numId w:val="10"/>
        </w:numPr>
        <w:spacing w:line="240" w:lineRule="auto"/>
        <w:rPr>
          <w:rFonts w:ascii="Calibri" w:hAnsi="Calibri" w:cs="Calibri"/>
        </w:rPr>
      </w:pPr>
      <w:r w:rsidRPr="3E7ABFE5">
        <w:rPr>
          <w:rFonts w:ascii="Calibri" w:hAnsi="Calibri" w:cs="Calibri"/>
          <w:sz w:val="22"/>
          <w:szCs w:val="22"/>
        </w:rPr>
        <w:t>Dug well: unprotected well</w:t>
      </w:r>
    </w:p>
    <w:p w14:paraId="77972921" w14:textId="0CE3CFF0" w:rsidR="3E7ABFE5" w:rsidRDefault="3E7ABFE5" w:rsidP="008743A3">
      <w:pPr>
        <w:pStyle w:val="ListParagraph"/>
        <w:numPr>
          <w:ilvl w:val="1"/>
          <w:numId w:val="10"/>
        </w:numPr>
        <w:spacing w:line="240" w:lineRule="auto"/>
        <w:rPr>
          <w:rFonts w:ascii="Calibri" w:hAnsi="Calibri" w:cs="Calibri"/>
        </w:rPr>
      </w:pPr>
      <w:r w:rsidRPr="3E7ABFE5">
        <w:rPr>
          <w:rFonts w:ascii="Calibri" w:hAnsi="Calibri" w:cs="Calibri"/>
          <w:sz w:val="22"/>
          <w:szCs w:val="22"/>
        </w:rPr>
        <w:t>Water from spring: protected spring</w:t>
      </w:r>
    </w:p>
    <w:p w14:paraId="6EA80F8B" w14:textId="1A0948BD" w:rsidR="3E7ABFE5" w:rsidRDefault="3E7ABFE5" w:rsidP="008743A3">
      <w:pPr>
        <w:pStyle w:val="ListParagraph"/>
        <w:numPr>
          <w:ilvl w:val="1"/>
          <w:numId w:val="10"/>
        </w:numPr>
        <w:spacing w:line="240" w:lineRule="auto"/>
        <w:rPr>
          <w:rFonts w:ascii="Calibri" w:hAnsi="Calibri" w:cs="Calibri"/>
        </w:rPr>
      </w:pPr>
      <w:r w:rsidRPr="3E7ABFE5">
        <w:rPr>
          <w:rFonts w:ascii="Calibri" w:hAnsi="Calibri" w:cs="Calibri"/>
          <w:sz w:val="22"/>
          <w:szCs w:val="22"/>
        </w:rPr>
        <w:t>Water from spring: unprotected spring</w:t>
      </w:r>
    </w:p>
    <w:p w14:paraId="429614E5" w14:textId="01F60F5D" w:rsidR="3E7ABFE5" w:rsidRDefault="3E7ABFE5" w:rsidP="008743A3">
      <w:pPr>
        <w:pStyle w:val="ListParagraph"/>
        <w:numPr>
          <w:ilvl w:val="1"/>
          <w:numId w:val="10"/>
        </w:numPr>
        <w:spacing w:line="240" w:lineRule="auto"/>
        <w:rPr>
          <w:rFonts w:ascii="Calibri" w:hAnsi="Calibri" w:cs="Calibri"/>
        </w:rPr>
      </w:pPr>
      <w:r w:rsidRPr="3E7ABFE5">
        <w:rPr>
          <w:rFonts w:ascii="Calibri" w:hAnsi="Calibri" w:cs="Calibri"/>
          <w:sz w:val="22"/>
          <w:szCs w:val="22"/>
        </w:rPr>
        <w:t xml:space="preserve">Rainwater collection </w:t>
      </w:r>
    </w:p>
    <w:p w14:paraId="767AB524" w14:textId="15B9115A" w:rsidR="3E7ABFE5" w:rsidRDefault="3E7ABFE5" w:rsidP="008743A3">
      <w:pPr>
        <w:pStyle w:val="ListParagraph"/>
        <w:numPr>
          <w:ilvl w:val="1"/>
          <w:numId w:val="10"/>
        </w:numPr>
        <w:spacing w:line="240" w:lineRule="auto"/>
        <w:rPr>
          <w:rFonts w:ascii="Calibri" w:hAnsi="Calibri" w:cs="Calibri"/>
        </w:rPr>
      </w:pPr>
      <w:r w:rsidRPr="3E7ABFE5">
        <w:rPr>
          <w:rFonts w:ascii="Calibri" w:hAnsi="Calibri" w:cs="Calibri"/>
          <w:sz w:val="22"/>
          <w:szCs w:val="22"/>
        </w:rPr>
        <w:t>Delivered water: tanker-truck</w:t>
      </w:r>
    </w:p>
    <w:p w14:paraId="22618E76" w14:textId="35F48D61" w:rsidR="3E7ABFE5" w:rsidRDefault="3E7ABFE5" w:rsidP="008743A3">
      <w:pPr>
        <w:pStyle w:val="ListParagraph"/>
        <w:numPr>
          <w:ilvl w:val="1"/>
          <w:numId w:val="10"/>
        </w:numPr>
        <w:spacing w:line="240" w:lineRule="auto"/>
        <w:rPr>
          <w:rFonts w:ascii="Calibri" w:hAnsi="Calibri" w:cs="Calibri"/>
        </w:rPr>
      </w:pPr>
      <w:r w:rsidRPr="3E7ABFE5">
        <w:rPr>
          <w:rFonts w:ascii="Calibri" w:hAnsi="Calibri" w:cs="Calibri"/>
          <w:sz w:val="22"/>
          <w:szCs w:val="22"/>
        </w:rPr>
        <w:t>Delivered water: cart with small tank/drum</w:t>
      </w:r>
    </w:p>
    <w:p w14:paraId="009CDBCB" w14:textId="175BA58A" w:rsidR="3E7ABFE5" w:rsidRDefault="3E7ABFE5" w:rsidP="008743A3">
      <w:pPr>
        <w:pStyle w:val="ListParagraph"/>
        <w:numPr>
          <w:ilvl w:val="1"/>
          <w:numId w:val="10"/>
        </w:numPr>
        <w:spacing w:line="240" w:lineRule="auto"/>
        <w:rPr>
          <w:rFonts w:ascii="Calibri" w:hAnsi="Calibri" w:cs="Calibri"/>
        </w:rPr>
      </w:pPr>
      <w:r w:rsidRPr="3E7ABFE5">
        <w:rPr>
          <w:rFonts w:ascii="Calibri" w:hAnsi="Calibri" w:cs="Calibri"/>
          <w:sz w:val="22"/>
          <w:szCs w:val="22"/>
        </w:rPr>
        <w:t xml:space="preserve">Water Kiosk </w:t>
      </w:r>
    </w:p>
    <w:p w14:paraId="4C37ACA9" w14:textId="4264779D" w:rsidR="3E7ABFE5" w:rsidRDefault="3E7ABFE5" w:rsidP="008743A3">
      <w:pPr>
        <w:pStyle w:val="ListParagraph"/>
        <w:numPr>
          <w:ilvl w:val="1"/>
          <w:numId w:val="10"/>
        </w:numPr>
        <w:spacing w:line="240" w:lineRule="auto"/>
        <w:rPr>
          <w:rFonts w:ascii="Calibri" w:hAnsi="Calibri" w:cs="Calibri"/>
        </w:rPr>
      </w:pPr>
      <w:r w:rsidRPr="3E7ABFE5">
        <w:rPr>
          <w:rFonts w:ascii="Calibri" w:hAnsi="Calibri" w:cs="Calibri"/>
          <w:sz w:val="22"/>
          <w:szCs w:val="22"/>
        </w:rPr>
        <w:t>Packaged water: bottled water</w:t>
      </w:r>
    </w:p>
    <w:p w14:paraId="2932F6FB" w14:textId="329CF154" w:rsidR="5AADDE08" w:rsidRDefault="5AADDE08" w:rsidP="008743A3">
      <w:pPr>
        <w:pStyle w:val="ListParagraph"/>
        <w:numPr>
          <w:ilvl w:val="1"/>
          <w:numId w:val="10"/>
        </w:numPr>
        <w:spacing w:line="240" w:lineRule="auto"/>
        <w:rPr>
          <w:rFonts w:ascii="Calibri" w:hAnsi="Calibri" w:cs="Calibri"/>
        </w:rPr>
      </w:pPr>
      <w:r w:rsidRPr="5AADDE08">
        <w:rPr>
          <w:rFonts w:ascii="Calibri" w:hAnsi="Calibri" w:cs="Calibri"/>
          <w:sz w:val="22"/>
          <w:szCs w:val="22"/>
        </w:rPr>
        <w:t>Packaged water: sachet water</w:t>
      </w:r>
    </w:p>
    <w:p w14:paraId="11C97EC0" w14:textId="59399878" w:rsidR="5AADDE08" w:rsidRDefault="5AADDE08" w:rsidP="008743A3">
      <w:pPr>
        <w:pStyle w:val="ListParagraph"/>
        <w:numPr>
          <w:ilvl w:val="1"/>
          <w:numId w:val="10"/>
        </w:numPr>
        <w:spacing w:line="240" w:lineRule="auto"/>
        <w:rPr>
          <w:rFonts w:ascii="Calibri" w:hAnsi="Calibri" w:cs="Calibri"/>
          <w:sz w:val="22"/>
          <w:szCs w:val="22"/>
        </w:rPr>
      </w:pPr>
      <w:r w:rsidRPr="5AADDE08">
        <w:rPr>
          <w:rFonts w:eastAsiaTheme="minorEastAsia"/>
          <w:sz w:val="22"/>
          <w:szCs w:val="22"/>
        </w:rPr>
        <w:t xml:space="preserve">Surface water (river, stream, dam, lake, pond, canal, irrigation channel)  </w:t>
      </w:r>
    </w:p>
    <w:p w14:paraId="45C9228E" w14:textId="58DC43DF" w:rsidR="00350B15" w:rsidRDefault="5AADDE08" w:rsidP="00927F91">
      <w:pPr>
        <w:pStyle w:val="ListParagraph"/>
        <w:numPr>
          <w:ilvl w:val="1"/>
          <w:numId w:val="10"/>
        </w:numPr>
        <w:spacing w:line="240" w:lineRule="auto"/>
        <w:rPr>
          <w:rFonts w:ascii="Calibri" w:hAnsi="Calibri" w:cs="Calibri"/>
          <w:sz w:val="22"/>
          <w:szCs w:val="22"/>
        </w:rPr>
      </w:pPr>
      <w:r w:rsidRPr="5AADDE08">
        <w:rPr>
          <w:rFonts w:ascii="Calibri" w:hAnsi="Calibri" w:cs="Calibri"/>
          <w:sz w:val="22"/>
          <w:szCs w:val="22"/>
        </w:rPr>
        <w:t xml:space="preserve">Other </w:t>
      </w:r>
      <w:r w:rsidR="00D81FF7">
        <w:rPr>
          <w:rFonts w:ascii="Calibri" w:hAnsi="Calibri" w:cs="Calibri"/>
          <w:sz w:val="22"/>
          <w:szCs w:val="22"/>
        </w:rPr>
        <w:br/>
      </w:r>
    </w:p>
    <w:p w14:paraId="42B11CF8" w14:textId="77777777" w:rsidR="00D81FF7" w:rsidRDefault="00D81FF7" w:rsidP="00D81FF7">
      <w:pPr>
        <w:spacing w:line="240" w:lineRule="auto"/>
        <w:rPr>
          <w:rFonts w:ascii="Calibri" w:hAnsi="Calibri" w:cs="Calibri"/>
          <w:sz w:val="22"/>
          <w:szCs w:val="22"/>
        </w:rPr>
      </w:pPr>
    </w:p>
    <w:p w14:paraId="4C507AA9" w14:textId="77777777" w:rsidR="00D81FF7" w:rsidRPr="00D81FF7" w:rsidRDefault="00D81FF7" w:rsidP="00D81FF7">
      <w:pPr>
        <w:spacing w:line="240" w:lineRule="auto"/>
        <w:rPr>
          <w:rFonts w:ascii="Calibri" w:hAnsi="Calibri" w:cs="Calibri"/>
          <w:sz w:val="22"/>
          <w:szCs w:val="22"/>
        </w:rPr>
      </w:pPr>
    </w:p>
    <w:p w14:paraId="321C19F8" w14:textId="29950D06" w:rsidR="00BD4037" w:rsidRPr="00A4187D" w:rsidRDefault="00BD4037" w:rsidP="00180027">
      <w:pPr>
        <w:spacing w:line="240" w:lineRule="auto"/>
        <w:rPr>
          <w:rFonts w:ascii="Calibri" w:hAnsi="Calibri" w:cs="Calibri"/>
          <w:b/>
          <w:bCs/>
          <w:sz w:val="28"/>
          <w:szCs w:val="28"/>
          <w:u w:val="single"/>
        </w:rPr>
      </w:pPr>
      <w:r w:rsidRPr="00A4187D">
        <w:rPr>
          <w:rFonts w:ascii="Calibri" w:hAnsi="Calibri" w:cs="Calibri"/>
          <w:b/>
          <w:bCs/>
          <w:sz w:val="28"/>
          <w:szCs w:val="28"/>
          <w:u w:val="single"/>
        </w:rPr>
        <w:lastRenderedPageBreak/>
        <w:t>WATER: SAFETY</w:t>
      </w:r>
      <w:r w:rsidR="00F61B43" w:rsidRPr="00A4187D">
        <w:rPr>
          <w:rFonts w:ascii="Calibri" w:hAnsi="Calibri" w:cs="Calibri"/>
          <w:b/>
          <w:bCs/>
          <w:sz w:val="28"/>
          <w:szCs w:val="28"/>
          <w:u w:val="single"/>
        </w:rPr>
        <w:t>/QUALITY</w:t>
      </w:r>
    </w:p>
    <w:p w14:paraId="57AD555E" w14:textId="77777777" w:rsidR="00AB2993" w:rsidRPr="00180027" w:rsidRDefault="00AB2993" w:rsidP="00180027">
      <w:pPr>
        <w:pStyle w:val="ListParagraph"/>
        <w:spacing w:line="240" w:lineRule="auto"/>
        <w:ind w:left="1440"/>
        <w:rPr>
          <w:rFonts w:ascii="Calibri" w:hAnsi="Calibri" w:cs="Calibri"/>
          <w:sz w:val="22"/>
          <w:szCs w:val="22"/>
        </w:rPr>
      </w:pPr>
    </w:p>
    <w:p w14:paraId="46A26F55" w14:textId="77777777" w:rsidR="00113F4E" w:rsidRPr="00180027" w:rsidRDefault="00113F4E" w:rsidP="008743A3">
      <w:pPr>
        <w:pStyle w:val="ListParagraph"/>
        <w:numPr>
          <w:ilvl w:val="0"/>
          <w:numId w:val="37"/>
        </w:numPr>
        <w:spacing w:line="240" w:lineRule="auto"/>
        <w:rPr>
          <w:rFonts w:ascii="Calibri" w:hAnsi="Calibri" w:cs="Calibri"/>
          <w:sz w:val="22"/>
          <w:szCs w:val="22"/>
        </w:rPr>
      </w:pPr>
      <w:r w:rsidRPr="002D4FDD">
        <w:rPr>
          <w:rFonts w:ascii="Calibri" w:hAnsi="Calibri" w:cs="Calibri"/>
          <w:sz w:val="22"/>
          <w:szCs w:val="22"/>
          <w:u w:val="single"/>
        </w:rPr>
        <w:t>JMP XW10:</w:t>
      </w:r>
      <w:r w:rsidRPr="00180027">
        <w:rPr>
          <w:rFonts w:ascii="Calibri" w:hAnsi="Calibri" w:cs="Calibri"/>
          <w:sz w:val="22"/>
          <w:szCs w:val="22"/>
        </w:rPr>
        <w:t xml:space="preserve"> </w:t>
      </w:r>
      <w:r w:rsidRPr="002D4FDD">
        <w:rPr>
          <w:rFonts w:ascii="Calibri" w:hAnsi="Calibri" w:cs="Calibri"/>
          <w:b/>
          <w:bCs/>
          <w:sz w:val="22"/>
          <w:szCs w:val="22"/>
        </w:rPr>
        <w:t>Does your household store drinking water in small containers?</w:t>
      </w:r>
      <w:r w:rsidRPr="00180027">
        <w:rPr>
          <w:rFonts w:ascii="Calibri" w:hAnsi="Calibri" w:cs="Calibri"/>
          <w:sz w:val="22"/>
          <w:szCs w:val="22"/>
        </w:rPr>
        <w:t xml:space="preserve"> </w:t>
      </w:r>
    </w:p>
    <w:p w14:paraId="6095E3CC" w14:textId="06D0F3FE" w:rsidR="00113F4E" w:rsidRPr="00180027" w:rsidRDefault="00113F4E" w:rsidP="008743A3">
      <w:pPr>
        <w:pStyle w:val="ListParagraph"/>
        <w:numPr>
          <w:ilvl w:val="1"/>
          <w:numId w:val="15"/>
        </w:numPr>
        <w:spacing w:line="240" w:lineRule="auto"/>
        <w:rPr>
          <w:rFonts w:ascii="Calibri" w:hAnsi="Calibri" w:cs="Calibri"/>
          <w:sz w:val="22"/>
          <w:szCs w:val="22"/>
        </w:rPr>
      </w:pPr>
      <w:r w:rsidRPr="00180027">
        <w:rPr>
          <w:rFonts w:ascii="Calibri" w:hAnsi="Calibri" w:cs="Calibri"/>
          <w:sz w:val="22"/>
          <w:szCs w:val="22"/>
        </w:rPr>
        <w:t>Y</w:t>
      </w:r>
      <w:r w:rsidR="00E1437A" w:rsidRPr="00180027">
        <w:rPr>
          <w:rFonts w:ascii="Calibri" w:hAnsi="Calibri" w:cs="Calibri"/>
          <w:sz w:val="22"/>
          <w:szCs w:val="22"/>
        </w:rPr>
        <w:t>es</w:t>
      </w:r>
      <w:r w:rsidRPr="00180027">
        <w:rPr>
          <w:rFonts w:ascii="Calibri" w:hAnsi="Calibri" w:cs="Calibri"/>
          <w:sz w:val="22"/>
          <w:szCs w:val="22"/>
        </w:rPr>
        <w:t xml:space="preserve"> </w:t>
      </w:r>
    </w:p>
    <w:p w14:paraId="7150F3BB" w14:textId="3A0F3B2D" w:rsidR="00113F4E" w:rsidRPr="00180027" w:rsidRDefault="5E6357EC" w:rsidP="008743A3">
      <w:pPr>
        <w:pStyle w:val="ListParagraph"/>
        <w:numPr>
          <w:ilvl w:val="1"/>
          <w:numId w:val="15"/>
        </w:numPr>
        <w:spacing w:line="240" w:lineRule="auto"/>
        <w:rPr>
          <w:rFonts w:ascii="Calibri" w:hAnsi="Calibri" w:cs="Calibri"/>
          <w:sz w:val="22"/>
          <w:szCs w:val="22"/>
        </w:rPr>
      </w:pPr>
      <w:r w:rsidRPr="5E6357EC">
        <w:rPr>
          <w:rFonts w:ascii="Calibri" w:hAnsi="Calibri" w:cs="Calibri"/>
          <w:sz w:val="22"/>
          <w:szCs w:val="22"/>
        </w:rPr>
        <w:t xml:space="preserve">No (skip to </w:t>
      </w:r>
      <w:r w:rsidR="00533C3A">
        <w:rPr>
          <w:rFonts w:ascii="Calibri" w:hAnsi="Calibri" w:cs="Calibri"/>
          <w:sz w:val="22"/>
          <w:szCs w:val="22"/>
        </w:rPr>
        <w:t>Make water safer question</w:t>
      </w:r>
      <w:r w:rsidRPr="5E6357EC">
        <w:rPr>
          <w:rFonts w:ascii="Calibri" w:hAnsi="Calibri" w:cs="Calibri"/>
          <w:sz w:val="22"/>
          <w:szCs w:val="22"/>
        </w:rPr>
        <w:t xml:space="preserve">) </w:t>
      </w:r>
    </w:p>
    <w:p w14:paraId="53B2CF7B" w14:textId="77777777" w:rsidR="00113F4E" w:rsidRPr="00180027" w:rsidRDefault="00113F4E" w:rsidP="00180027">
      <w:pPr>
        <w:pStyle w:val="ListParagraph"/>
        <w:spacing w:line="240" w:lineRule="auto"/>
        <w:ind w:left="1440"/>
        <w:rPr>
          <w:rFonts w:ascii="Calibri" w:hAnsi="Calibri" w:cs="Calibri"/>
          <w:sz w:val="22"/>
          <w:szCs w:val="22"/>
        </w:rPr>
      </w:pPr>
    </w:p>
    <w:p w14:paraId="49A338FB" w14:textId="0B2F3C05" w:rsidR="00113F4E" w:rsidRPr="002D4FDD" w:rsidRDefault="00113F4E" w:rsidP="008743A3">
      <w:pPr>
        <w:pStyle w:val="ListParagraph"/>
        <w:numPr>
          <w:ilvl w:val="0"/>
          <w:numId w:val="37"/>
        </w:numPr>
        <w:spacing w:line="240" w:lineRule="auto"/>
        <w:rPr>
          <w:rFonts w:ascii="Calibri" w:hAnsi="Calibri" w:cs="Calibri"/>
          <w:i/>
          <w:iCs/>
          <w:sz w:val="22"/>
          <w:szCs w:val="22"/>
        </w:rPr>
      </w:pPr>
      <w:r w:rsidRPr="002D4FDD">
        <w:rPr>
          <w:rFonts w:ascii="Calibri" w:hAnsi="Calibri" w:cs="Calibri"/>
          <w:sz w:val="22"/>
          <w:szCs w:val="22"/>
          <w:u w:val="single"/>
        </w:rPr>
        <w:t>JMP XW10 (continued)</w:t>
      </w:r>
      <w:r w:rsidRPr="00180027">
        <w:rPr>
          <w:rFonts w:ascii="Calibri" w:hAnsi="Calibri" w:cs="Calibri"/>
          <w:sz w:val="22"/>
          <w:szCs w:val="22"/>
        </w:rPr>
        <w:t xml:space="preserve"> </w:t>
      </w:r>
      <w:r w:rsidRPr="002D4FDD">
        <w:rPr>
          <w:rFonts w:ascii="Calibri" w:hAnsi="Calibri" w:cs="Calibri"/>
          <w:b/>
          <w:bCs/>
          <w:sz w:val="22"/>
          <w:szCs w:val="22"/>
        </w:rPr>
        <w:t>Can you show me?</w:t>
      </w:r>
      <w:r w:rsidRPr="00180027">
        <w:rPr>
          <w:rFonts w:ascii="Calibri" w:hAnsi="Calibri" w:cs="Calibri"/>
          <w:sz w:val="22"/>
          <w:szCs w:val="22"/>
        </w:rPr>
        <w:t xml:space="preserve"> </w:t>
      </w:r>
      <w:r w:rsidR="006C156C">
        <w:rPr>
          <w:rFonts w:ascii="Calibri" w:hAnsi="Calibri" w:cs="Calibri"/>
          <w:sz w:val="22"/>
          <w:szCs w:val="22"/>
        </w:rPr>
        <w:br/>
      </w:r>
      <w:r w:rsidR="00533C3A" w:rsidRPr="006C156C">
        <w:rPr>
          <w:rFonts w:ascii="Calibri" w:hAnsi="Calibri" w:cs="Calibri"/>
          <w:b/>
          <w:bCs/>
          <w:i/>
          <w:iCs/>
          <w:sz w:val="22"/>
          <w:szCs w:val="22"/>
        </w:rPr>
        <w:t>Instructions to enumerator:</w:t>
      </w:r>
      <w:r w:rsidR="00533C3A">
        <w:rPr>
          <w:rFonts w:ascii="Calibri" w:hAnsi="Calibri" w:cs="Calibri"/>
          <w:sz w:val="22"/>
          <w:szCs w:val="22"/>
        </w:rPr>
        <w:t xml:space="preserve"> </w:t>
      </w:r>
      <w:r w:rsidR="00533C3A">
        <w:rPr>
          <w:rFonts w:ascii="Calibri" w:hAnsi="Calibri" w:cs="Calibri"/>
          <w:i/>
          <w:iCs/>
          <w:sz w:val="22"/>
          <w:szCs w:val="22"/>
        </w:rPr>
        <w:t>o</w:t>
      </w:r>
      <w:r w:rsidRPr="002D4FDD">
        <w:rPr>
          <w:rFonts w:ascii="Calibri" w:hAnsi="Calibri" w:cs="Calibri"/>
          <w:i/>
          <w:iCs/>
          <w:sz w:val="22"/>
          <w:szCs w:val="22"/>
        </w:rPr>
        <w:t>bserve whether containers are covered or uncovered</w:t>
      </w:r>
      <w:r w:rsidR="00D81FF7">
        <w:rPr>
          <w:rFonts w:ascii="Calibri" w:hAnsi="Calibri" w:cs="Calibri"/>
          <w:i/>
          <w:iCs/>
          <w:sz w:val="22"/>
          <w:szCs w:val="22"/>
        </w:rPr>
        <w:t xml:space="preserve">. </w:t>
      </w:r>
      <w:r w:rsidR="00D81FF7">
        <w:rPr>
          <w:rFonts w:ascii="Calibri" w:hAnsi="Calibri" w:cs="Calibri"/>
          <w:i/>
          <w:iCs/>
          <w:sz w:val="22"/>
          <w:szCs w:val="22"/>
        </w:rPr>
        <w:br/>
      </w:r>
      <w:r w:rsidRPr="002D4FDD">
        <w:rPr>
          <w:rFonts w:ascii="Calibri" w:hAnsi="Calibri" w:cs="Calibri"/>
          <w:i/>
          <w:iCs/>
          <w:sz w:val="22"/>
          <w:szCs w:val="22"/>
        </w:rPr>
        <w:t xml:space="preserve"> </w:t>
      </w:r>
    </w:p>
    <w:p w14:paraId="13246F83" w14:textId="77777777" w:rsidR="00113F4E" w:rsidRPr="00180027" w:rsidRDefault="00113F4E" w:rsidP="008743A3">
      <w:pPr>
        <w:pStyle w:val="ListParagraph"/>
        <w:numPr>
          <w:ilvl w:val="1"/>
          <w:numId w:val="16"/>
        </w:numPr>
        <w:spacing w:line="240" w:lineRule="auto"/>
        <w:rPr>
          <w:rFonts w:ascii="Calibri" w:hAnsi="Calibri" w:cs="Calibri"/>
          <w:sz w:val="22"/>
          <w:szCs w:val="22"/>
        </w:rPr>
      </w:pPr>
      <w:r w:rsidRPr="00180027">
        <w:rPr>
          <w:rFonts w:ascii="Calibri" w:hAnsi="Calibri" w:cs="Calibri"/>
          <w:sz w:val="22"/>
          <w:szCs w:val="22"/>
        </w:rPr>
        <w:t>Water stored in covered containers</w:t>
      </w:r>
    </w:p>
    <w:p w14:paraId="77D6A285" w14:textId="77777777" w:rsidR="00113F4E" w:rsidRPr="00180027" w:rsidRDefault="00113F4E" w:rsidP="008743A3">
      <w:pPr>
        <w:pStyle w:val="ListParagraph"/>
        <w:numPr>
          <w:ilvl w:val="1"/>
          <w:numId w:val="16"/>
        </w:numPr>
        <w:spacing w:line="240" w:lineRule="auto"/>
        <w:rPr>
          <w:rFonts w:ascii="Calibri" w:hAnsi="Calibri" w:cs="Calibri"/>
          <w:sz w:val="22"/>
          <w:szCs w:val="22"/>
        </w:rPr>
      </w:pPr>
      <w:r w:rsidRPr="00180027">
        <w:rPr>
          <w:rFonts w:ascii="Calibri" w:hAnsi="Calibri" w:cs="Calibri"/>
          <w:sz w:val="22"/>
          <w:szCs w:val="22"/>
        </w:rPr>
        <w:t xml:space="preserve">Water stored in uncovered containers </w:t>
      </w:r>
    </w:p>
    <w:p w14:paraId="0025AF6C" w14:textId="351DBDEB" w:rsidR="00113F4E" w:rsidRDefault="6BBFDC16" w:rsidP="008743A3">
      <w:pPr>
        <w:pStyle w:val="ListParagraph"/>
        <w:numPr>
          <w:ilvl w:val="1"/>
          <w:numId w:val="16"/>
        </w:numPr>
        <w:spacing w:line="240" w:lineRule="auto"/>
        <w:rPr>
          <w:rFonts w:ascii="Calibri" w:hAnsi="Calibri" w:cs="Calibri"/>
          <w:sz w:val="22"/>
          <w:szCs w:val="22"/>
        </w:rPr>
      </w:pPr>
      <w:r w:rsidRPr="6BBFDC16">
        <w:rPr>
          <w:rFonts w:ascii="Calibri" w:hAnsi="Calibri" w:cs="Calibri"/>
          <w:sz w:val="22"/>
          <w:szCs w:val="22"/>
        </w:rPr>
        <w:t xml:space="preserve">Unable to observe (skip to </w:t>
      </w:r>
      <w:r w:rsidR="006C156C">
        <w:rPr>
          <w:rFonts w:ascii="Calibri" w:hAnsi="Calibri" w:cs="Calibri"/>
          <w:sz w:val="22"/>
          <w:szCs w:val="22"/>
        </w:rPr>
        <w:t xml:space="preserve">Frequency of cleaning </w:t>
      </w:r>
      <w:r w:rsidRPr="6BBFDC16">
        <w:rPr>
          <w:rFonts w:ascii="Calibri" w:hAnsi="Calibri" w:cs="Calibri"/>
          <w:sz w:val="22"/>
          <w:szCs w:val="22"/>
        </w:rPr>
        <w:t>question)</w:t>
      </w:r>
    </w:p>
    <w:p w14:paraId="551A82C8" w14:textId="77777777" w:rsidR="00161404" w:rsidRDefault="00161404" w:rsidP="00161404">
      <w:pPr>
        <w:pStyle w:val="ListParagraph"/>
        <w:spacing w:line="240" w:lineRule="auto"/>
        <w:rPr>
          <w:rFonts w:ascii="Calibri" w:hAnsi="Calibri" w:cs="Calibri"/>
          <w:sz w:val="22"/>
          <w:szCs w:val="22"/>
        </w:rPr>
      </w:pPr>
    </w:p>
    <w:p w14:paraId="16F2456A" w14:textId="38A79972" w:rsidR="00161404" w:rsidRPr="0010471C" w:rsidRDefault="00161404" w:rsidP="008743A3">
      <w:pPr>
        <w:pStyle w:val="ListParagraph"/>
        <w:numPr>
          <w:ilvl w:val="0"/>
          <w:numId w:val="37"/>
        </w:numPr>
        <w:spacing w:line="240" w:lineRule="auto"/>
        <w:rPr>
          <w:rFonts w:ascii="Calibri" w:hAnsi="Calibri" w:cs="Calibri"/>
          <w:b/>
          <w:bCs/>
          <w:sz w:val="22"/>
          <w:szCs w:val="22"/>
        </w:rPr>
      </w:pPr>
      <w:r w:rsidRPr="0010471C">
        <w:rPr>
          <w:rFonts w:ascii="Calibri" w:hAnsi="Calibri" w:cs="Calibri"/>
          <w:b/>
          <w:bCs/>
          <w:sz w:val="22"/>
          <w:szCs w:val="22"/>
        </w:rPr>
        <w:t>How many containers did you observe?</w:t>
      </w:r>
    </w:p>
    <w:p w14:paraId="44DAF455" w14:textId="77777777" w:rsidR="00E74DDE" w:rsidRPr="00180027" w:rsidRDefault="00E74DDE" w:rsidP="00180027">
      <w:pPr>
        <w:pStyle w:val="ListParagraph"/>
        <w:spacing w:line="240" w:lineRule="auto"/>
        <w:ind w:left="1440"/>
        <w:rPr>
          <w:rFonts w:ascii="Calibri" w:hAnsi="Calibri" w:cs="Calibri"/>
          <w:sz w:val="22"/>
          <w:szCs w:val="22"/>
        </w:rPr>
      </w:pPr>
    </w:p>
    <w:p w14:paraId="63B5B8FA" w14:textId="30DA3BD4" w:rsidR="00E74DDE" w:rsidRPr="002D4FDD" w:rsidRDefault="3749330E" w:rsidP="008743A3">
      <w:pPr>
        <w:pStyle w:val="ListParagraph"/>
        <w:numPr>
          <w:ilvl w:val="0"/>
          <w:numId w:val="37"/>
        </w:numPr>
        <w:spacing w:line="240" w:lineRule="auto"/>
        <w:rPr>
          <w:rFonts w:ascii="Calibri" w:hAnsi="Calibri" w:cs="Calibri"/>
          <w:b/>
          <w:bCs/>
          <w:sz w:val="22"/>
          <w:szCs w:val="22"/>
        </w:rPr>
      </w:pPr>
      <w:r w:rsidRPr="3749330E">
        <w:rPr>
          <w:rFonts w:ascii="Calibri" w:hAnsi="Calibri" w:cs="Calibri"/>
          <w:b/>
          <w:bCs/>
          <w:sz w:val="22"/>
          <w:szCs w:val="22"/>
        </w:rPr>
        <w:t>For each storage container, please indicate the type, size and if it is protected.</w:t>
      </w:r>
    </w:p>
    <w:tbl>
      <w:tblPr>
        <w:tblStyle w:val="TableGrid"/>
        <w:tblW w:w="0" w:type="auto"/>
        <w:tblInd w:w="360" w:type="dxa"/>
        <w:tblLook w:val="04A0" w:firstRow="1" w:lastRow="0" w:firstColumn="1" w:lastColumn="0" w:noHBand="0" w:noVBand="1"/>
      </w:tblPr>
      <w:tblGrid>
        <w:gridCol w:w="2990"/>
        <w:gridCol w:w="2986"/>
        <w:gridCol w:w="3014"/>
      </w:tblGrid>
      <w:tr w:rsidR="00180027" w:rsidRPr="00180027" w14:paraId="1AECBB31" w14:textId="77777777" w:rsidTr="51C533E7">
        <w:tc>
          <w:tcPr>
            <w:tcW w:w="3116" w:type="dxa"/>
          </w:tcPr>
          <w:p w14:paraId="091AAD51" w14:textId="16B39B98" w:rsidR="00357F44" w:rsidRPr="00180027" w:rsidRDefault="3D662F0E" w:rsidP="00180027">
            <w:pPr>
              <w:rPr>
                <w:rFonts w:ascii="Calibri" w:hAnsi="Calibri" w:cs="Calibri"/>
                <w:b/>
                <w:bCs/>
                <w:sz w:val="22"/>
                <w:szCs w:val="22"/>
              </w:rPr>
            </w:pPr>
            <w:r w:rsidRPr="3D662F0E">
              <w:rPr>
                <w:rFonts w:ascii="Calibri" w:hAnsi="Calibri" w:cs="Calibri"/>
                <w:b/>
                <w:bCs/>
                <w:sz w:val="22"/>
                <w:szCs w:val="22"/>
              </w:rPr>
              <w:t xml:space="preserve">Type </w:t>
            </w:r>
          </w:p>
        </w:tc>
        <w:tc>
          <w:tcPr>
            <w:tcW w:w="3117" w:type="dxa"/>
          </w:tcPr>
          <w:p w14:paraId="5F77BB97" w14:textId="3B7872DB" w:rsidR="00E74DDE" w:rsidRPr="00180027" w:rsidRDefault="51C533E7" w:rsidP="00180027">
            <w:pPr>
              <w:rPr>
                <w:rFonts w:ascii="Calibri" w:hAnsi="Calibri" w:cs="Calibri"/>
                <w:b/>
                <w:bCs/>
                <w:sz w:val="22"/>
                <w:szCs w:val="22"/>
              </w:rPr>
            </w:pPr>
            <w:r w:rsidRPr="51C533E7">
              <w:rPr>
                <w:rFonts w:ascii="Calibri" w:hAnsi="Calibri" w:cs="Calibri"/>
                <w:b/>
                <w:bCs/>
                <w:sz w:val="22"/>
                <w:szCs w:val="22"/>
              </w:rPr>
              <w:t xml:space="preserve">Size </w:t>
            </w:r>
          </w:p>
        </w:tc>
        <w:tc>
          <w:tcPr>
            <w:tcW w:w="3117" w:type="dxa"/>
          </w:tcPr>
          <w:p w14:paraId="0F646E6B" w14:textId="0A1F2B93" w:rsidR="00E74DDE" w:rsidRPr="00180027" w:rsidRDefault="00E74DDE" w:rsidP="00180027">
            <w:pPr>
              <w:rPr>
                <w:rFonts w:ascii="Calibri" w:hAnsi="Calibri" w:cs="Calibri"/>
                <w:b/>
                <w:bCs/>
                <w:sz w:val="22"/>
                <w:szCs w:val="22"/>
              </w:rPr>
            </w:pPr>
            <w:r w:rsidRPr="00180027">
              <w:rPr>
                <w:rFonts w:ascii="Calibri" w:hAnsi="Calibri" w:cs="Calibri"/>
                <w:b/>
                <w:bCs/>
                <w:sz w:val="22"/>
                <w:szCs w:val="22"/>
              </w:rPr>
              <w:t xml:space="preserve">Protected </w:t>
            </w:r>
            <w:r w:rsidR="00357F44" w:rsidRPr="00180027">
              <w:rPr>
                <w:rFonts w:ascii="Calibri" w:hAnsi="Calibri" w:cs="Calibri"/>
                <w:b/>
                <w:bCs/>
                <w:sz w:val="22"/>
                <w:szCs w:val="22"/>
              </w:rPr>
              <w:t>(YES/ NO)</w:t>
            </w:r>
          </w:p>
        </w:tc>
      </w:tr>
      <w:tr w:rsidR="00180027" w:rsidRPr="00180027" w14:paraId="3516FDE7" w14:textId="77777777" w:rsidTr="51C533E7">
        <w:tc>
          <w:tcPr>
            <w:tcW w:w="3116" w:type="dxa"/>
          </w:tcPr>
          <w:p w14:paraId="06D602BF" w14:textId="77777777" w:rsidR="00E74DDE" w:rsidRPr="00180027" w:rsidRDefault="00E74DDE" w:rsidP="00180027">
            <w:pPr>
              <w:rPr>
                <w:rFonts w:ascii="Calibri" w:hAnsi="Calibri" w:cs="Calibri"/>
                <w:sz w:val="22"/>
                <w:szCs w:val="22"/>
              </w:rPr>
            </w:pPr>
          </w:p>
        </w:tc>
        <w:tc>
          <w:tcPr>
            <w:tcW w:w="3117" w:type="dxa"/>
          </w:tcPr>
          <w:p w14:paraId="5B3418DA" w14:textId="77777777" w:rsidR="00E74DDE" w:rsidRPr="00180027" w:rsidRDefault="00E74DDE" w:rsidP="00180027">
            <w:pPr>
              <w:rPr>
                <w:rFonts w:ascii="Calibri" w:hAnsi="Calibri" w:cs="Calibri"/>
                <w:sz w:val="22"/>
                <w:szCs w:val="22"/>
              </w:rPr>
            </w:pPr>
          </w:p>
        </w:tc>
        <w:tc>
          <w:tcPr>
            <w:tcW w:w="3117" w:type="dxa"/>
          </w:tcPr>
          <w:p w14:paraId="78AA3743" w14:textId="77777777" w:rsidR="00E74DDE" w:rsidRPr="00180027" w:rsidRDefault="00E74DDE" w:rsidP="00180027">
            <w:pPr>
              <w:rPr>
                <w:rFonts w:ascii="Calibri" w:hAnsi="Calibri" w:cs="Calibri"/>
                <w:sz w:val="22"/>
                <w:szCs w:val="22"/>
              </w:rPr>
            </w:pPr>
          </w:p>
        </w:tc>
      </w:tr>
      <w:tr w:rsidR="00180027" w:rsidRPr="00180027" w14:paraId="197142D2" w14:textId="77777777" w:rsidTr="51C533E7">
        <w:tc>
          <w:tcPr>
            <w:tcW w:w="3116" w:type="dxa"/>
          </w:tcPr>
          <w:p w14:paraId="4E17446F" w14:textId="77777777" w:rsidR="00E74DDE" w:rsidRPr="00180027" w:rsidRDefault="00E74DDE" w:rsidP="00180027">
            <w:pPr>
              <w:rPr>
                <w:rFonts w:ascii="Calibri" w:hAnsi="Calibri" w:cs="Calibri"/>
                <w:sz w:val="22"/>
                <w:szCs w:val="22"/>
              </w:rPr>
            </w:pPr>
          </w:p>
        </w:tc>
        <w:tc>
          <w:tcPr>
            <w:tcW w:w="3117" w:type="dxa"/>
          </w:tcPr>
          <w:p w14:paraId="6DA93508" w14:textId="77777777" w:rsidR="00E74DDE" w:rsidRPr="00180027" w:rsidRDefault="00E74DDE" w:rsidP="00180027">
            <w:pPr>
              <w:rPr>
                <w:rFonts w:ascii="Calibri" w:hAnsi="Calibri" w:cs="Calibri"/>
                <w:sz w:val="22"/>
                <w:szCs w:val="22"/>
              </w:rPr>
            </w:pPr>
          </w:p>
        </w:tc>
        <w:tc>
          <w:tcPr>
            <w:tcW w:w="3117" w:type="dxa"/>
          </w:tcPr>
          <w:p w14:paraId="0F646487" w14:textId="77777777" w:rsidR="00E74DDE" w:rsidRPr="00180027" w:rsidRDefault="00E74DDE" w:rsidP="00180027">
            <w:pPr>
              <w:rPr>
                <w:rFonts w:ascii="Calibri" w:hAnsi="Calibri" w:cs="Calibri"/>
                <w:sz w:val="22"/>
                <w:szCs w:val="22"/>
              </w:rPr>
            </w:pPr>
          </w:p>
        </w:tc>
      </w:tr>
      <w:tr w:rsidR="00180027" w:rsidRPr="00180027" w14:paraId="1D327DC2" w14:textId="77777777" w:rsidTr="51C533E7">
        <w:tc>
          <w:tcPr>
            <w:tcW w:w="3116" w:type="dxa"/>
          </w:tcPr>
          <w:p w14:paraId="291D3979" w14:textId="77777777" w:rsidR="00E74DDE" w:rsidRPr="00180027" w:rsidRDefault="00E74DDE" w:rsidP="00180027">
            <w:pPr>
              <w:rPr>
                <w:rFonts w:ascii="Calibri" w:hAnsi="Calibri" w:cs="Calibri"/>
                <w:sz w:val="22"/>
                <w:szCs w:val="22"/>
              </w:rPr>
            </w:pPr>
          </w:p>
        </w:tc>
        <w:tc>
          <w:tcPr>
            <w:tcW w:w="3117" w:type="dxa"/>
          </w:tcPr>
          <w:p w14:paraId="61329FDC" w14:textId="77777777" w:rsidR="00E74DDE" w:rsidRPr="00180027" w:rsidRDefault="00E74DDE" w:rsidP="00180027">
            <w:pPr>
              <w:rPr>
                <w:rFonts w:ascii="Calibri" w:hAnsi="Calibri" w:cs="Calibri"/>
                <w:sz w:val="22"/>
                <w:szCs w:val="22"/>
              </w:rPr>
            </w:pPr>
          </w:p>
        </w:tc>
        <w:tc>
          <w:tcPr>
            <w:tcW w:w="3117" w:type="dxa"/>
          </w:tcPr>
          <w:p w14:paraId="6E2BB102" w14:textId="77777777" w:rsidR="00E74DDE" w:rsidRPr="00180027" w:rsidRDefault="00E74DDE" w:rsidP="00180027">
            <w:pPr>
              <w:rPr>
                <w:rFonts w:ascii="Calibri" w:hAnsi="Calibri" w:cs="Calibri"/>
                <w:sz w:val="22"/>
                <w:szCs w:val="22"/>
              </w:rPr>
            </w:pPr>
          </w:p>
        </w:tc>
      </w:tr>
    </w:tbl>
    <w:p w14:paraId="3E2AF49A" w14:textId="77777777" w:rsidR="00E74DDE" w:rsidRPr="00180027" w:rsidRDefault="00E74DDE" w:rsidP="00180027">
      <w:pPr>
        <w:spacing w:line="240" w:lineRule="auto"/>
        <w:rPr>
          <w:rFonts w:ascii="Calibri" w:hAnsi="Calibri" w:cs="Calibri"/>
          <w:sz w:val="22"/>
          <w:szCs w:val="22"/>
        </w:rPr>
      </w:pPr>
    </w:p>
    <w:p w14:paraId="485C1635" w14:textId="6D88CCEF" w:rsidR="00D36F12" w:rsidRPr="002D4FDD" w:rsidRDefault="00D36F12" w:rsidP="008743A3">
      <w:pPr>
        <w:pStyle w:val="ListParagraph"/>
        <w:numPr>
          <w:ilvl w:val="0"/>
          <w:numId w:val="37"/>
        </w:numPr>
        <w:spacing w:line="240" w:lineRule="auto"/>
        <w:rPr>
          <w:rFonts w:ascii="Calibri" w:hAnsi="Calibri" w:cs="Calibri"/>
          <w:b/>
          <w:bCs/>
          <w:sz w:val="22"/>
          <w:szCs w:val="22"/>
        </w:rPr>
      </w:pPr>
      <w:r w:rsidRPr="002D4FDD">
        <w:rPr>
          <w:rFonts w:ascii="Calibri" w:hAnsi="Calibri" w:cs="Calibri"/>
          <w:b/>
          <w:bCs/>
          <w:sz w:val="22"/>
          <w:szCs w:val="22"/>
        </w:rPr>
        <w:t xml:space="preserve">How often do you clean your water storage containers? </w:t>
      </w:r>
    </w:p>
    <w:p w14:paraId="09B4AF67" w14:textId="125629AF" w:rsidR="00D36F12" w:rsidRPr="00180027" w:rsidRDefault="4B049531" w:rsidP="008743A3">
      <w:pPr>
        <w:pStyle w:val="ListParagraph"/>
        <w:numPr>
          <w:ilvl w:val="1"/>
          <w:numId w:val="32"/>
        </w:numPr>
        <w:spacing w:line="240" w:lineRule="auto"/>
        <w:rPr>
          <w:rFonts w:ascii="Calibri" w:hAnsi="Calibri" w:cs="Calibri"/>
          <w:sz w:val="22"/>
          <w:szCs w:val="22"/>
        </w:rPr>
      </w:pPr>
      <w:r w:rsidRPr="4B049531">
        <w:rPr>
          <w:rFonts w:ascii="Calibri" w:hAnsi="Calibri" w:cs="Calibri"/>
          <w:sz w:val="22"/>
          <w:szCs w:val="22"/>
        </w:rPr>
        <w:t xml:space="preserve">Every time we use them (skip to </w:t>
      </w:r>
      <w:r w:rsidR="009D1908">
        <w:rPr>
          <w:rFonts w:ascii="Calibri" w:hAnsi="Calibri" w:cs="Calibri"/>
          <w:sz w:val="22"/>
          <w:szCs w:val="22"/>
        </w:rPr>
        <w:t xml:space="preserve">Cleaning methods </w:t>
      </w:r>
      <w:r w:rsidRPr="4B049531">
        <w:rPr>
          <w:rFonts w:ascii="Calibri" w:hAnsi="Calibri" w:cs="Calibri"/>
          <w:sz w:val="22"/>
          <w:szCs w:val="22"/>
        </w:rPr>
        <w:t xml:space="preserve">question) </w:t>
      </w:r>
    </w:p>
    <w:p w14:paraId="73B9C4E0" w14:textId="3FC683C3" w:rsidR="00D36F12" w:rsidRPr="00180027" w:rsidRDefault="4B049531" w:rsidP="008743A3">
      <w:pPr>
        <w:pStyle w:val="ListParagraph"/>
        <w:numPr>
          <w:ilvl w:val="1"/>
          <w:numId w:val="32"/>
        </w:numPr>
        <w:spacing w:line="240" w:lineRule="auto"/>
        <w:rPr>
          <w:rFonts w:ascii="Calibri" w:hAnsi="Calibri" w:cs="Calibri"/>
          <w:sz w:val="22"/>
          <w:szCs w:val="22"/>
        </w:rPr>
      </w:pPr>
      <w:r w:rsidRPr="4B049531">
        <w:rPr>
          <w:rFonts w:ascii="Calibri" w:hAnsi="Calibri" w:cs="Calibri"/>
          <w:sz w:val="22"/>
          <w:szCs w:val="22"/>
        </w:rPr>
        <w:t>Once a week (</w:t>
      </w:r>
      <w:r w:rsidR="009D1908" w:rsidRPr="4B049531">
        <w:rPr>
          <w:rFonts w:ascii="Calibri" w:hAnsi="Calibri" w:cs="Calibri"/>
          <w:sz w:val="22"/>
          <w:szCs w:val="22"/>
        </w:rPr>
        <w:t xml:space="preserve">skip to </w:t>
      </w:r>
      <w:r w:rsidR="009D1908">
        <w:rPr>
          <w:rFonts w:ascii="Calibri" w:hAnsi="Calibri" w:cs="Calibri"/>
          <w:sz w:val="22"/>
          <w:szCs w:val="22"/>
        </w:rPr>
        <w:t xml:space="preserve">Cleaning methods </w:t>
      </w:r>
      <w:r w:rsidR="009D1908" w:rsidRPr="4B049531">
        <w:rPr>
          <w:rFonts w:ascii="Calibri" w:hAnsi="Calibri" w:cs="Calibri"/>
          <w:sz w:val="22"/>
          <w:szCs w:val="22"/>
        </w:rPr>
        <w:t>question</w:t>
      </w:r>
      <w:r w:rsidRPr="4B049531">
        <w:rPr>
          <w:rFonts w:ascii="Calibri" w:hAnsi="Calibri" w:cs="Calibri"/>
          <w:sz w:val="22"/>
          <w:szCs w:val="22"/>
        </w:rPr>
        <w:t>)</w:t>
      </w:r>
    </w:p>
    <w:p w14:paraId="38C2CA00" w14:textId="7422B589" w:rsidR="00D36F12" w:rsidRPr="00180027" w:rsidRDefault="4B049531" w:rsidP="008743A3">
      <w:pPr>
        <w:pStyle w:val="ListParagraph"/>
        <w:numPr>
          <w:ilvl w:val="1"/>
          <w:numId w:val="32"/>
        </w:numPr>
        <w:spacing w:line="240" w:lineRule="auto"/>
        <w:rPr>
          <w:rFonts w:ascii="Calibri" w:hAnsi="Calibri" w:cs="Calibri"/>
          <w:sz w:val="22"/>
          <w:szCs w:val="22"/>
        </w:rPr>
      </w:pPr>
      <w:r w:rsidRPr="4B049531">
        <w:rPr>
          <w:rFonts w:ascii="Calibri" w:hAnsi="Calibri" w:cs="Calibri"/>
          <w:sz w:val="22"/>
          <w:szCs w:val="22"/>
        </w:rPr>
        <w:t>Once a month (</w:t>
      </w:r>
      <w:r w:rsidR="009D1908" w:rsidRPr="4B049531">
        <w:rPr>
          <w:rFonts w:ascii="Calibri" w:hAnsi="Calibri" w:cs="Calibri"/>
          <w:sz w:val="22"/>
          <w:szCs w:val="22"/>
        </w:rPr>
        <w:t xml:space="preserve">skip to </w:t>
      </w:r>
      <w:r w:rsidR="009D1908">
        <w:rPr>
          <w:rFonts w:ascii="Calibri" w:hAnsi="Calibri" w:cs="Calibri"/>
          <w:sz w:val="22"/>
          <w:szCs w:val="22"/>
        </w:rPr>
        <w:t xml:space="preserve">Cleaning methods </w:t>
      </w:r>
      <w:r w:rsidR="009D1908" w:rsidRPr="4B049531">
        <w:rPr>
          <w:rFonts w:ascii="Calibri" w:hAnsi="Calibri" w:cs="Calibri"/>
          <w:sz w:val="22"/>
          <w:szCs w:val="22"/>
        </w:rPr>
        <w:t>question</w:t>
      </w:r>
      <w:r w:rsidRPr="4B049531">
        <w:rPr>
          <w:rFonts w:ascii="Calibri" w:hAnsi="Calibri" w:cs="Calibri"/>
          <w:sz w:val="22"/>
          <w:szCs w:val="22"/>
        </w:rPr>
        <w:t>)</w:t>
      </w:r>
    </w:p>
    <w:p w14:paraId="23CC28F6" w14:textId="4C110418" w:rsidR="00D36F12" w:rsidRPr="00180027" w:rsidRDefault="4B049531" w:rsidP="008743A3">
      <w:pPr>
        <w:pStyle w:val="ListParagraph"/>
        <w:numPr>
          <w:ilvl w:val="1"/>
          <w:numId w:val="32"/>
        </w:numPr>
        <w:spacing w:line="240" w:lineRule="auto"/>
        <w:rPr>
          <w:rFonts w:ascii="Calibri" w:hAnsi="Calibri" w:cs="Calibri"/>
          <w:sz w:val="22"/>
          <w:szCs w:val="22"/>
        </w:rPr>
      </w:pPr>
      <w:r w:rsidRPr="4B049531">
        <w:rPr>
          <w:rFonts w:ascii="Calibri" w:hAnsi="Calibri" w:cs="Calibri"/>
          <w:sz w:val="22"/>
          <w:szCs w:val="22"/>
        </w:rPr>
        <w:t>Once a year (</w:t>
      </w:r>
      <w:r w:rsidR="009D1908" w:rsidRPr="4B049531">
        <w:rPr>
          <w:rFonts w:ascii="Calibri" w:hAnsi="Calibri" w:cs="Calibri"/>
          <w:sz w:val="22"/>
          <w:szCs w:val="22"/>
        </w:rPr>
        <w:t xml:space="preserve">skip to </w:t>
      </w:r>
      <w:r w:rsidR="009D1908">
        <w:rPr>
          <w:rFonts w:ascii="Calibri" w:hAnsi="Calibri" w:cs="Calibri"/>
          <w:sz w:val="22"/>
          <w:szCs w:val="22"/>
        </w:rPr>
        <w:t xml:space="preserve">Cleaning methods </w:t>
      </w:r>
      <w:r w:rsidR="009D1908" w:rsidRPr="4B049531">
        <w:rPr>
          <w:rFonts w:ascii="Calibri" w:hAnsi="Calibri" w:cs="Calibri"/>
          <w:sz w:val="22"/>
          <w:szCs w:val="22"/>
        </w:rPr>
        <w:t>question</w:t>
      </w:r>
      <w:r w:rsidRPr="4B049531">
        <w:rPr>
          <w:rFonts w:ascii="Calibri" w:hAnsi="Calibri" w:cs="Calibri"/>
          <w:sz w:val="22"/>
          <w:szCs w:val="22"/>
        </w:rPr>
        <w:t>)</w:t>
      </w:r>
    </w:p>
    <w:p w14:paraId="6A4C195D" w14:textId="0CFA457F" w:rsidR="00D36F12" w:rsidRPr="00180027" w:rsidRDefault="45F003BF" w:rsidP="008743A3">
      <w:pPr>
        <w:pStyle w:val="ListParagraph"/>
        <w:numPr>
          <w:ilvl w:val="1"/>
          <w:numId w:val="32"/>
        </w:numPr>
        <w:spacing w:line="240" w:lineRule="auto"/>
        <w:rPr>
          <w:rFonts w:ascii="Calibri" w:hAnsi="Calibri" w:cs="Calibri"/>
          <w:sz w:val="22"/>
          <w:szCs w:val="22"/>
        </w:rPr>
      </w:pPr>
      <w:r w:rsidRPr="45F003BF">
        <w:rPr>
          <w:rFonts w:ascii="Calibri" w:hAnsi="Calibri" w:cs="Calibri"/>
          <w:sz w:val="22"/>
          <w:szCs w:val="22"/>
        </w:rPr>
        <w:t xml:space="preserve">Other </w:t>
      </w:r>
    </w:p>
    <w:p w14:paraId="6D8EFA64" w14:textId="2A2AB238" w:rsidR="00D36F12" w:rsidRDefault="4B049531" w:rsidP="008743A3">
      <w:pPr>
        <w:pStyle w:val="ListParagraph"/>
        <w:numPr>
          <w:ilvl w:val="1"/>
          <w:numId w:val="32"/>
        </w:numPr>
        <w:spacing w:line="240" w:lineRule="auto"/>
        <w:rPr>
          <w:rFonts w:ascii="Calibri" w:hAnsi="Calibri" w:cs="Calibri"/>
          <w:sz w:val="22"/>
          <w:szCs w:val="22"/>
        </w:rPr>
      </w:pPr>
      <w:r w:rsidRPr="4B049531">
        <w:rPr>
          <w:rFonts w:ascii="Calibri" w:hAnsi="Calibri" w:cs="Calibri"/>
          <w:sz w:val="22"/>
          <w:szCs w:val="22"/>
        </w:rPr>
        <w:t>Never (</w:t>
      </w:r>
      <w:r w:rsidR="00572B69" w:rsidRPr="4B049531">
        <w:rPr>
          <w:rFonts w:ascii="Calibri" w:hAnsi="Calibri" w:cs="Calibri"/>
          <w:sz w:val="22"/>
          <w:szCs w:val="22"/>
        </w:rPr>
        <w:t xml:space="preserve">skip to </w:t>
      </w:r>
      <w:r w:rsidR="00572B69">
        <w:rPr>
          <w:rFonts w:ascii="Calibri" w:hAnsi="Calibri" w:cs="Calibri"/>
          <w:sz w:val="22"/>
          <w:szCs w:val="22"/>
        </w:rPr>
        <w:t xml:space="preserve">Cleaning methods </w:t>
      </w:r>
      <w:r w:rsidR="00572B69" w:rsidRPr="4B049531">
        <w:rPr>
          <w:rFonts w:ascii="Calibri" w:hAnsi="Calibri" w:cs="Calibri"/>
          <w:sz w:val="22"/>
          <w:szCs w:val="22"/>
        </w:rPr>
        <w:t>question</w:t>
      </w:r>
      <w:r w:rsidRPr="4B049531">
        <w:rPr>
          <w:rFonts w:ascii="Calibri" w:hAnsi="Calibri" w:cs="Calibri"/>
          <w:sz w:val="22"/>
          <w:szCs w:val="22"/>
        </w:rPr>
        <w:t xml:space="preserve">) </w:t>
      </w:r>
    </w:p>
    <w:p w14:paraId="4618FA12" w14:textId="77777777" w:rsidR="0010471C" w:rsidRDefault="0010471C" w:rsidP="0010471C">
      <w:pPr>
        <w:pStyle w:val="ListParagraph"/>
        <w:spacing w:line="240" w:lineRule="auto"/>
        <w:ind w:left="1440"/>
        <w:rPr>
          <w:rFonts w:ascii="Calibri" w:hAnsi="Calibri" w:cs="Calibri"/>
          <w:sz w:val="22"/>
          <w:szCs w:val="22"/>
        </w:rPr>
      </w:pPr>
    </w:p>
    <w:p w14:paraId="2020DA0D" w14:textId="39AF94FA" w:rsidR="0010471C" w:rsidRPr="0010471C" w:rsidRDefault="0010471C" w:rsidP="008743A3">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0010471C">
        <w:rPr>
          <w:rFonts w:ascii="Calibri" w:hAnsi="Calibri" w:cs="Calibri"/>
          <w:b/>
          <w:bCs/>
          <w:sz w:val="22"/>
          <w:szCs w:val="22"/>
        </w:rPr>
        <w:t>If “</w:t>
      </w:r>
      <w:r w:rsidR="00FC04A7">
        <w:rPr>
          <w:rFonts w:ascii="Calibri" w:hAnsi="Calibri" w:cs="Calibri"/>
          <w:b/>
          <w:bCs/>
          <w:sz w:val="22"/>
          <w:szCs w:val="22"/>
        </w:rPr>
        <w:t>O</w:t>
      </w:r>
      <w:r w:rsidRPr="0010471C">
        <w:rPr>
          <w:rFonts w:ascii="Calibri" w:hAnsi="Calibri" w:cs="Calibri"/>
          <w:b/>
          <w:bCs/>
          <w:sz w:val="22"/>
          <w:szCs w:val="22"/>
        </w:rPr>
        <w:t xml:space="preserve">ther” </w:t>
      </w:r>
      <w:r>
        <w:rPr>
          <w:rFonts w:ascii="Calibri" w:hAnsi="Calibri" w:cs="Calibri"/>
          <w:b/>
          <w:bCs/>
          <w:sz w:val="22"/>
          <w:szCs w:val="22"/>
        </w:rPr>
        <w:t>frequency of cleaning</w:t>
      </w:r>
      <w:r w:rsidRPr="0010471C">
        <w:rPr>
          <w:rFonts w:ascii="Calibri" w:hAnsi="Calibri" w:cs="Calibri"/>
          <w:b/>
          <w:bCs/>
          <w:sz w:val="22"/>
          <w:szCs w:val="22"/>
        </w:rPr>
        <w:t>, please specify</w:t>
      </w:r>
      <w:r w:rsidR="00FC04A7">
        <w:rPr>
          <w:rFonts w:ascii="Calibri" w:hAnsi="Calibri" w:cs="Calibri"/>
          <w:b/>
          <w:bCs/>
          <w:sz w:val="22"/>
          <w:szCs w:val="22"/>
        </w:rPr>
        <w:t xml:space="preserve">. </w:t>
      </w:r>
    </w:p>
    <w:p w14:paraId="5D0041FE" w14:textId="291C5DFE" w:rsidR="00370EA9" w:rsidRPr="00180027" w:rsidRDefault="00370EA9" w:rsidP="00180027">
      <w:pPr>
        <w:pStyle w:val="ListParagraph"/>
        <w:spacing w:line="240" w:lineRule="auto"/>
        <w:ind w:left="1440"/>
        <w:rPr>
          <w:rFonts w:ascii="Calibri" w:hAnsi="Calibri" w:cs="Calibri"/>
          <w:sz w:val="22"/>
          <w:szCs w:val="22"/>
        </w:rPr>
      </w:pPr>
    </w:p>
    <w:p w14:paraId="4992C113" w14:textId="2EDC3057" w:rsidR="00D36F12" w:rsidRPr="00180027" w:rsidRDefault="3D662F0E" w:rsidP="008743A3">
      <w:pPr>
        <w:pStyle w:val="ListParagraph"/>
        <w:numPr>
          <w:ilvl w:val="0"/>
          <w:numId w:val="37"/>
        </w:numPr>
        <w:spacing w:line="240" w:lineRule="auto"/>
        <w:rPr>
          <w:rFonts w:ascii="Calibri" w:hAnsi="Calibri" w:cs="Calibri"/>
        </w:rPr>
      </w:pPr>
      <w:r w:rsidRPr="3D662F0E">
        <w:rPr>
          <w:rFonts w:ascii="Calibri" w:hAnsi="Calibri" w:cs="Calibri"/>
          <w:b/>
          <w:bCs/>
          <w:sz w:val="22"/>
          <w:szCs w:val="22"/>
        </w:rPr>
        <w:t>How do you clean your water storage and collection containers?</w:t>
      </w:r>
    </w:p>
    <w:p w14:paraId="7959C353" w14:textId="55622C3E" w:rsidR="00D36F12" w:rsidRPr="0010471C" w:rsidRDefault="3D662F0E" w:rsidP="008743A3">
      <w:pPr>
        <w:pStyle w:val="ListParagraph"/>
        <w:numPr>
          <w:ilvl w:val="1"/>
          <w:numId w:val="32"/>
        </w:numPr>
        <w:spacing w:line="240" w:lineRule="auto"/>
        <w:rPr>
          <w:rFonts w:ascii="Calibri" w:hAnsi="Calibri" w:cs="Calibri"/>
          <w:sz w:val="22"/>
          <w:szCs w:val="22"/>
        </w:rPr>
      </w:pPr>
      <w:r w:rsidRPr="3D662F0E">
        <w:rPr>
          <w:rFonts w:ascii="Calibri" w:hAnsi="Calibri" w:cs="Calibri"/>
          <w:sz w:val="22"/>
          <w:szCs w:val="22"/>
        </w:rPr>
        <w:t>Rinsed with water only</w:t>
      </w:r>
      <w:r w:rsidR="0010471C">
        <w:rPr>
          <w:rFonts w:ascii="Calibri" w:hAnsi="Calibri" w:cs="Calibri"/>
          <w:sz w:val="22"/>
          <w:szCs w:val="22"/>
        </w:rPr>
        <w:t xml:space="preserve"> </w:t>
      </w:r>
      <w:r w:rsidR="0010471C" w:rsidRPr="3D662F0E">
        <w:rPr>
          <w:rFonts w:ascii="Calibri" w:hAnsi="Calibri" w:cs="Calibri"/>
          <w:sz w:val="22"/>
          <w:szCs w:val="22"/>
        </w:rPr>
        <w:t xml:space="preserve">(skip </w:t>
      </w:r>
      <w:r w:rsidR="00004956">
        <w:rPr>
          <w:rFonts w:ascii="Calibri" w:hAnsi="Calibri" w:cs="Calibri"/>
          <w:sz w:val="22"/>
          <w:szCs w:val="22"/>
        </w:rPr>
        <w:t>to Make water safer question</w:t>
      </w:r>
      <w:r w:rsidR="0010471C" w:rsidRPr="3D662F0E">
        <w:rPr>
          <w:rFonts w:ascii="Calibri" w:hAnsi="Calibri" w:cs="Calibri"/>
          <w:sz w:val="22"/>
          <w:szCs w:val="22"/>
        </w:rPr>
        <w:t xml:space="preserve">) </w:t>
      </w:r>
    </w:p>
    <w:p w14:paraId="03A74509" w14:textId="2F1EAD87" w:rsidR="00D36F12" w:rsidRPr="0010471C" w:rsidRDefault="00D36F12" w:rsidP="008743A3">
      <w:pPr>
        <w:pStyle w:val="ListParagraph"/>
        <w:numPr>
          <w:ilvl w:val="1"/>
          <w:numId w:val="32"/>
        </w:numPr>
        <w:spacing w:line="240" w:lineRule="auto"/>
        <w:rPr>
          <w:rFonts w:ascii="Calibri" w:hAnsi="Calibri" w:cs="Calibri"/>
          <w:sz w:val="22"/>
          <w:szCs w:val="22"/>
        </w:rPr>
      </w:pPr>
      <w:r w:rsidRPr="00180027">
        <w:rPr>
          <w:rFonts w:ascii="Calibri" w:hAnsi="Calibri" w:cs="Calibri"/>
          <w:sz w:val="22"/>
          <w:szCs w:val="22"/>
        </w:rPr>
        <w:t>Scrubbed with some abrasive agent such as soap or sand then rinsed with water</w:t>
      </w:r>
      <w:r w:rsidR="0010471C">
        <w:rPr>
          <w:rFonts w:ascii="Calibri" w:hAnsi="Calibri" w:cs="Calibri"/>
          <w:sz w:val="22"/>
          <w:szCs w:val="22"/>
        </w:rPr>
        <w:t xml:space="preserve"> </w:t>
      </w:r>
      <w:r w:rsidR="0010471C" w:rsidRPr="3D662F0E">
        <w:rPr>
          <w:rFonts w:ascii="Calibri" w:hAnsi="Calibri" w:cs="Calibri"/>
          <w:sz w:val="22"/>
          <w:szCs w:val="22"/>
        </w:rPr>
        <w:t>(</w:t>
      </w:r>
      <w:r w:rsidR="00004956" w:rsidRPr="3D662F0E">
        <w:rPr>
          <w:rFonts w:ascii="Calibri" w:hAnsi="Calibri" w:cs="Calibri"/>
          <w:sz w:val="22"/>
          <w:szCs w:val="22"/>
        </w:rPr>
        <w:t xml:space="preserve">skip </w:t>
      </w:r>
      <w:r w:rsidR="00004956">
        <w:rPr>
          <w:rFonts w:ascii="Calibri" w:hAnsi="Calibri" w:cs="Calibri"/>
          <w:sz w:val="22"/>
          <w:szCs w:val="22"/>
        </w:rPr>
        <w:t>to Make water safer question</w:t>
      </w:r>
      <w:r w:rsidR="0010471C" w:rsidRPr="3D662F0E">
        <w:rPr>
          <w:rFonts w:ascii="Calibri" w:hAnsi="Calibri" w:cs="Calibri"/>
          <w:sz w:val="22"/>
          <w:szCs w:val="22"/>
        </w:rPr>
        <w:t xml:space="preserve">) </w:t>
      </w:r>
    </w:p>
    <w:p w14:paraId="431023BD" w14:textId="0E119E92" w:rsidR="00D36F12" w:rsidRPr="0010471C" w:rsidRDefault="00D36F12" w:rsidP="008743A3">
      <w:pPr>
        <w:pStyle w:val="ListParagraph"/>
        <w:numPr>
          <w:ilvl w:val="1"/>
          <w:numId w:val="32"/>
        </w:numPr>
        <w:spacing w:line="240" w:lineRule="auto"/>
        <w:rPr>
          <w:rFonts w:ascii="Calibri" w:hAnsi="Calibri" w:cs="Calibri"/>
          <w:sz w:val="22"/>
          <w:szCs w:val="22"/>
        </w:rPr>
      </w:pPr>
      <w:r w:rsidRPr="00180027">
        <w:rPr>
          <w:rFonts w:ascii="Calibri" w:hAnsi="Calibri" w:cs="Calibri"/>
          <w:sz w:val="22"/>
          <w:szCs w:val="22"/>
        </w:rPr>
        <w:t>Scrubbed with brush and rinsed with water</w:t>
      </w:r>
      <w:r w:rsidR="0010471C">
        <w:rPr>
          <w:rFonts w:ascii="Calibri" w:hAnsi="Calibri" w:cs="Calibri"/>
          <w:sz w:val="22"/>
          <w:szCs w:val="22"/>
        </w:rPr>
        <w:t xml:space="preserve"> </w:t>
      </w:r>
      <w:r w:rsidR="0010471C" w:rsidRPr="3D662F0E">
        <w:rPr>
          <w:rFonts w:ascii="Calibri" w:hAnsi="Calibri" w:cs="Calibri"/>
          <w:sz w:val="22"/>
          <w:szCs w:val="22"/>
        </w:rPr>
        <w:t>(</w:t>
      </w:r>
      <w:r w:rsidR="00BE536B" w:rsidRPr="3D662F0E">
        <w:rPr>
          <w:rFonts w:ascii="Calibri" w:hAnsi="Calibri" w:cs="Calibri"/>
          <w:sz w:val="22"/>
          <w:szCs w:val="22"/>
        </w:rPr>
        <w:t xml:space="preserve">skip </w:t>
      </w:r>
      <w:r w:rsidR="00BE536B">
        <w:rPr>
          <w:rFonts w:ascii="Calibri" w:hAnsi="Calibri" w:cs="Calibri"/>
          <w:sz w:val="22"/>
          <w:szCs w:val="22"/>
        </w:rPr>
        <w:t>to Make water safer question</w:t>
      </w:r>
      <w:r w:rsidR="0010471C" w:rsidRPr="3D662F0E">
        <w:rPr>
          <w:rFonts w:ascii="Calibri" w:hAnsi="Calibri" w:cs="Calibri"/>
          <w:sz w:val="22"/>
          <w:szCs w:val="22"/>
        </w:rPr>
        <w:t xml:space="preserve">) </w:t>
      </w:r>
    </w:p>
    <w:p w14:paraId="3CD89571" w14:textId="2DB45813" w:rsidR="0012007B" w:rsidRDefault="00D36F12" w:rsidP="0012007B">
      <w:pPr>
        <w:pStyle w:val="ListParagraph"/>
        <w:numPr>
          <w:ilvl w:val="1"/>
          <w:numId w:val="32"/>
        </w:numPr>
        <w:spacing w:line="240" w:lineRule="auto"/>
        <w:rPr>
          <w:rFonts w:ascii="Calibri" w:hAnsi="Calibri" w:cs="Calibri"/>
          <w:sz w:val="22"/>
          <w:szCs w:val="22"/>
        </w:rPr>
      </w:pPr>
      <w:r w:rsidRPr="00180027">
        <w:rPr>
          <w:rFonts w:ascii="Calibri" w:hAnsi="Calibri" w:cs="Calibri"/>
          <w:sz w:val="22"/>
          <w:szCs w:val="22"/>
        </w:rPr>
        <w:t>Containers are never cleansed</w:t>
      </w:r>
      <w:r w:rsidR="0010471C">
        <w:rPr>
          <w:rFonts w:ascii="Calibri" w:hAnsi="Calibri" w:cs="Calibri"/>
          <w:sz w:val="22"/>
          <w:szCs w:val="22"/>
        </w:rPr>
        <w:t xml:space="preserve"> </w:t>
      </w:r>
      <w:r w:rsidR="0010471C" w:rsidRPr="3D662F0E">
        <w:rPr>
          <w:rFonts w:ascii="Calibri" w:hAnsi="Calibri" w:cs="Calibri"/>
          <w:sz w:val="22"/>
          <w:szCs w:val="22"/>
        </w:rPr>
        <w:t>(</w:t>
      </w:r>
      <w:r w:rsidR="00BE536B" w:rsidRPr="3D662F0E">
        <w:rPr>
          <w:rFonts w:ascii="Calibri" w:hAnsi="Calibri" w:cs="Calibri"/>
          <w:sz w:val="22"/>
          <w:szCs w:val="22"/>
        </w:rPr>
        <w:t xml:space="preserve">skip </w:t>
      </w:r>
      <w:r w:rsidR="00BE536B">
        <w:rPr>
          <w:rFonts w:ascii="Calibri" w:hAnsi="Calibri" w:cs="Calibri"/>
          <w:sz w:val="22"/>
          <w:szCs w:val="22"/>
        </w:rPr>
        <w:t>to Make water safer question</w:t>
      </w:r>
      <w:r w:rsidR="0010471C" w:rsidRPr="3D662F0E">
        <w:rPr>
          <w:rFonts w:ascii="Calibri" w:hAnsi="Calibri" w:cs="Calibri"/>
          <w:sz w:val="22"/>
          <w:szCs w:val="22"/>
        </w:rPr>
        <w:t>)</w:t>
      </w:r>
    </w:p>
    <w:p w14:paraId="3F836EFD" w14:textId="431DDD7F" w:rsidR="00A3219B" w:rsidRPr="0012007B" w:rsidRDefault="45F003BF" w:rsidP="0012007B">
      <w:pPr>
        <w:pStyle w:val="ListParagraph"/>
        <w:numPr>
          <w:ilvl w:val="1"/>
          <w:numId w:val="32"/>
        </w:numPr>
        <w:spacing w:line="240" w:lineRule="auto"/>
        <w:rPr>
          <w:rFonts w:ascii="Calibri" w:hAnsi="Calibri" w:cs="Calibri"/>
          <w:sz w:val="22"/>
          <w:szCs w:val="22"/>
        </w:rPr>
      </w:pPr>
      <w:r w:rsidRPr="0012007B">
        <w:rPr>
          <w:rFonts w:ascii="Calibri" w:hAnsi="Calibri" w:cs="Calibri"/>
          <w:sz w:val="22"/>
          <w:szCs w:val="22"/>
        </w:rPr>
        <w:t>Other</w:t>
      </w:r>
    </w:p>
    <w:p w14:paraId="0CFB35EC" w14:textId="77777777" w:rsidR="0010471C" w:rsidRPr="0010471C" w:rsidRDefault="0010471C" w:rsidP="0010471C">
      <w:pPr>
        <w:pStyle w:val="ListParagraph"/>
        <w:tabs>
          <w:tab w:val="left" w:pos="540"/>
        </w:tabs>
        <w:spacing w:line="240" w:lineRule="auto"/>
        <w:textAlignment w:val="top"/>
        <w:rPr>
          <w:rFonts w:ascii="Calibri" w:eastAsia="Times New Roman" w:hAnsi="Calibri" w:cs="Calibri"/>
          <w:sz w:val="22"/>
          <w:szCs w:val="22"/>
        </w:rPr>
      </w:pPr>
    </w:p>
    <w:p w14:paraId="4E4793FA" w14:textId="3F3A398F" w:rsidR="00161404" w:rsidRPr="00AA2E1F" w:rsidRDefault="0010471C" w:rsidP="00AA2E1F">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0010471C">
        <w:rPr>
          <w:rFonts w:ascii="Calibri" w:hAnsi="Calibri" w:cs="Calibri"/>
          <w:b/>
          <w:bCs/>
          <w:sz w:val="22"/>
          <w:szCs w:val="22"/>
        </w:rPr>
        <w:t>If “</w:t>
      </w:r>
      <w:r w:rsidR="00FC04A7">
        <w:rPr>
          <w:rFonts w:ascii="Calibri" w:hAnsi="Calibri" w:cs="Calibri"/>
          <w:b/>
          <w:bCs/>
          <w:sz w:val="22"/>
          <w:szCs w:val="22"/>
        </w:rPr>
        <w:t>O</w:t>
      </w:r>
      <w:r w:rsidRPr="0010471C">
        <w:rPr>
          <w:rFonts w:ascii="Calibri" w:hAnsi="Calibri" w:cs="Calibri"/>
          <w:b/>
          <w:bCs/>
          <w:sz w:val="22"/>
          <w:szCs w:val="22"/>
        </w:rPr>
        <w:t xml:space="preserve">ther” </w:t>
      </w:r>
      <w:r>
        <w:rPr>
          <w:rFonts w:ascii="Calibri" w:hAnsi="Calibri" w:cs="Calibri"/>
          <w:b/>
          <w:bCs/>
          <w:sz w:val="22"/>
          <w:szCs w:val="22"/>
        </w:rPr>
        <w:t xml:space="preserve">way of cleaning the water storage and collection containers, </w:t>
      </w:r>
      <w:r w:rsidRPr="0010471C">
        <w:rPr>
          <w:rFonts w:ascii="Calibri" w:hAnsi="Calibri" w:cs="Calibri"/>
          <w:b/>
          <w:bCs/>
          <w:sz w:val="22"/>
          <w:szCs w:val="22"/>
        </w:rPr>
        <w:t>please specify</w:t>
      </w:r>
      <w:r w:rsidR="00BE536B">
        <w:rPr>
          <w:rFonts w:ascii="Calibri" w:hAnsi="Calibri" w:cs="Calibri"/>
          <w:b/>
          <w:bCs/>
          <w:sz w:val="22"/>
          <w:szCs w:val="22"/>
        </w:rPr>
        <w:t xml:space="preserve">. </w:t>
      </w:r>
    </w:p>
    <w:p w14:paraId="1D028B60" w14:textId="77777777" w:rsidR="00370EA9" w:rsidRPr="00180027" w:rsidRDefault="00370EA9" w:rsidP="00180027">
      <w:pPr>
        <w:pStyle w:val="ListParagraph"/>
        <w:spacing w:line="240" w:lineRule="auto"/>
        <w:ind w:left="1440"/>
        <w:rPr>
          <w:rFonts w:ascii="Calibri" w:hAnsi="Calibri" w:cs="Calibri"/>
          <w:sz w:val="22"/>
          <w:szCs w:val="22"/>
        </w:rPr>
      </w:pPr>
    </w:p>
    <w:p w14:paraId="1DFCEC63" w14:textId="5D8EBFAC" w:rsidR="00113F4E" w:rsidRPr="00180027" w:rsidRDefault="00113F4E" w:rsidP="008743A3">
      <w:pPr>
        <w:pStyle w:val="ListParagraph"/>
        <w:numPr>
          <w:ilvl w:val="0"/>
          <w:numId w:val="37"/>
        </w:numPr>
        <w:spacing w:line="240" w:lineRule="auto"/>
        <w:rPr>
          <w:rFonts w:ascii="Calibri" w:hAnsi="Calibri" w:cs="Calibri"/>
          <w:sz w:val="22"/>
          <w:szCs w:val="22"/>
        </w:rPr>
      </w:pPr>
      <w:r w:rsidRPr="002D4FDD">
        <w:rPr>
          <w:rFonts w:ascii="Calibri" w:hAnsi="Calibri" w:cs="Calibri"/>
          <w:sz w:val="22"/>
          <w:szCs w:val="22"/>
          <w:u w:val="single"/>
        </w:rPr>
        <w:t>JMP XW13:</w:t>
      </w:r>
      <w:r w:rsidRPr="00180027">
        <w:rPr>
          <w:rFonts w:ascii="Calibri" w:hAnsi="Calibri" w:cs="Calibri"/>
          <w:sz w:val="22"/>
          <w:szCs w:val="22"/>
        </w:rPr>
        <w:t xml:space="preserve"> </w:t>
      </w:r>
      <w:r w:rsidRPr="002D4FDD">
        <w:rPr>
          <w:rFonts w:ascii="Calibri" w:hAnsi="Calibri" w:cs="Calibri"/>
          <w:b/>
          <w:bCs/>
          <w:sz w:val="22"/>
          <w:szCs w:val="22"/>
        </w:rPr>
        <w:t>Have you or any other household members done anything to this water to make it safer to drink?</w:t>
      </w:r>
      <w:r w:rsidRPr="00180027">
        <w:rPr>
          <w:rFonts w:ascii="Calibri" w:hAnsi="Calibri" w:cs="Calibri"/>
          <w:sz w:val="22"/>
          <w:szCs w:val="22"/>
        </w:rPr>
        <w:t xml:space="preserve"> </w:t>
      </w:r>
    </w:p>
    <w:p w14:paraId="0B055BEC" w14:textId="77777777" w:rsidR="00113F4E" w:rsidRPr="00180027" w:rsidRDefault="00113F4E" w:rsidP="008743A3">
      <w:pPr>
        <w:pStyle w:val="ListParagraph"/>
        <w:numPr>
          <w:ilvl w:val="1"/>
          <w:numId w:val="17"/>
        </w:numPr>
        <w:spacing w:line="240" w:lineRule="auto"/>
        <w:rPr>
          <w:rFonts w:ascii="Calibri" w:hAnsi="Calibri" w:cs="Calibri"/>
          <w:sz w:val="22"/>
          <w:szCs w:val="22"/>
        </w:rPr>
      </w:pPr>
      <w:r w:rsidRPr="00180027">
        <w:rPr>
          <w:rFonts w:ascii="Calibri" w:hAnsi="Calibri" w:cs="Calibri"/>
          <w:sz w:val="22"/>
          <w:szCs w:val="22"/>
        </w:rPr>
        <w:t xml:space="preserve">Yes </w:t>
      </w:r>
    </w:p>
    <w:p w14:paraId="67A42AEC" w14:textId="765F04E1" w:rsidR="00113F4E" w:rsidRPr="00180027" w:rsidRDefault="4B049531" w:rsidP="008743A3">
      <w:pPr>
        <w:pStyle w:val="ListParagraph"/>
        <w:numPr>
          <w:ilvl w:val="1"/>
          <w:numId w:val="17"/>
        </w:numPr>
        <w:spacing w:line="240" w:lineRule="auto"/>
        <w:rPr>
          <w:rFonts w:ascii="Calibri" w:hAnsi="Calibri" w:cs="Calibri"/>
          <w:sz w:val="22"/>
          <w:szCs w:val="22"/>
        </w:rPr>
      </w:pPr>
      <w:r w:rsidRPr="4B049531">
        <w:rPr>
          <w:rFonts w:ascii="Calibri" w:hAnsi="Calibri" w:cs="Calibri"/>
          <w:sz w:val="22"/>
          <w:szCs w:val="22"/>
        </w:rPr>
        <w:t xml:space="preserve">No (skip to </w:t>
      </w:r>
      <w:r w:rsidR="00BE536B">
        <w:rPr>
          <w:rFonts w:ascii="Calibri" w:hAnsi="Calibri" w:cs="Calibri"/>
          <w:sz w:val="22"/>
          <w:szCs w:val="22"/>
        </w:rPr>
        <w:t xml:space="preserve">Water acceptability </w:t>
      </w:r>
      <w:r w:rsidRPr="4B049531">
        <w:rPr>
          <w:rFonts w:ascii="Calibri" w:hAnsi="Calibri" w:cs="Calibri"/>
          <w:sz w:val="22"/>
          <w:szCs w:val="22"/>
        </w:rPr>
        <w:t xml:space="preserve">question) </w:t>
      </w:r>
    </w:p>
    <w:p w14:paraId="200F96CC" w14:textId="54BE9953" w:rsidR="00113F4E" w:rsidRPr="00180027" w:rsidRDefault="45F003BF" w:rsidP="008743A3">
      <w:pPr>
        <w:pStyle w:val="ListParagraph"/>
        <w:numPr>
          <w:ilvl w:val="1"/>
          <w:numId w:val="17"/>
        </w:numPr>
        <w:spacing w:line="240" w:lineRule="auto"/>
        <w:rPr>
          <w:rFonts w:ascii="Calibri" w:hAnsi="Calibri" w:cs="Calibri"/>
          <w:sz w:val="22"/>
          <w:szCs w:val="22"/>
        </w:rPr>
      </w:pPr>
      <w:r w:rsidRPr="45F003BF">
        <w:rPr>
          <w:rFonts w:ascii="Calibri" w:hAnsi="Calibri" w:cs="Calibri"/>
          <w:sz w:val="22"/>
          <w:szCs w:val="22"/>
        </w:rPr>
        <w:lastRenderedPageBreak/>
        <w:t>Don’t know (</w:t>
      </w:r>
      <w:r w:rsidR="00BE536B" w:rsidRPr="4B049531">
        <w:rPr>
          <w:rFonts w:ascii="Calibri" w:hAnsi="Calibri" w:cs="Calibri"/>
          <w:sz w:val="22"/>
          <w:szCs w:val="22"/>
        </w:rPr>
        <w:t xml:space="preserve">skip to </w:t>
      </w:r>
      <w:r w:rsidR="00BE536B">
        <w:rPr>
          <w:rFonts w:ascii="Calibri" w:hAnsi="Calibri" w:cs="Calibri"/>
          <w:sz w:val="22"/>
          <w:szCs w:val="22"/>
        </w:rPr>
        <w:t xml:space="preserve">Water acceptability </w:t>
      </w:r>
      <w:r w:rsidR="00BE536B" w:rsidRPr="4B049531">
        <w:rPr>
          <w:rFonts w:ascii="Calibri" w:hAnsi="Calibri" w:cs="Calibri"/>
          <w:sz w:val="22"/>
          <w:szCs w:val="22"/>
        </w:rPr>
        <w:t>question</w:t>
      </w:r>
      <w:r w:rsidRPr="45F003BF">
        <w:rPr>
          <w:rFonts w:ascii="Calibri" w:hAnsi="Calibri" w:cs="Calibri"/>
          <w:sz w:val="22"/>
          <w:szCs w:val="22"/>
        </w:rPr>
        <w:t xml:space="preserve">) </w:t>
      </w:r>
    </w:p>
    <w:p w14:paraId="4066A097" w14:textId="77777777" w:rsidR="00113F4E" w:rsidRPr="00180027" w:rsidRDefault="00113F4E" w:rsidP="00180027">
      <w:pPr>
        <w:pStyle w:val="ListParagraph"/>
        <w:spacing w:line="240" w:lineRule="auto"/>
        <w:ind w:left="1440"/>
        <w:rPr>
          <w:rFonts w:ascii="Calibri" w:hAnsi="Calibri" w:cs="Calibri"/>
          <w:sz w:val="22"/>
          <w:szCs w:val="22"/>
        </w:rPr>
      </w:pPr>
    </w:p>
    <w:p w14:paraId="1118DBA4" w14:textId="0104A2A8" w:rsidR="00113F4E" w:rsidRPr="00180027" w:rsidRDefault="45F003BF" w:rsidP="008743A3">
      <w:pPr>
        <w:pStyle w:val="ListParagraph"/>
        <w:numPr>
          <w:ilvl w:val="0"/>
          <w:numId w:val="37"/>
        </w:numPr>
        <w:spacing w:line="240" w:lineRule="auto"/>
        <w:rPr>
          <w:rFonts w:ascii="Calibri" w:hAnsi="Calibri" w:cs="Calibri"/>
          <w:i/>
          <w:iCs/>
          <w:sz w:val="22"/>
          <w:szCs w:val="22"/>
        </w:rPr>
      </w:pPr>
      <w:r w:rsidRPr="45F003BF">
        <w:rPr>
          <w:rFonts w:ascii="Calibri" w:hAnsi="Calibri" w:cs="Calibri"/>
          <w:sz w:val="22"/>
          <w:szCs w:val="22"/>
          <w:u w:val="single"/>
        </w:rPr>
        <w:t>JMP XW14:</w:t>
      </w:r>
      <w:r w:rsidRPr="45F003BF">
        <w:rPr>
          <w:rFonts w:ascii="Calibri" w:hAnsi="Calibri" w:cs="Calibri"/>
          <w:sz w:val="22"/>
          <w:szCs w:val="22"/>
        </w:rPr>
        <w:t xml:space="preserve"> </w:t>
      </w:r>
      <w:r w:rsidRPr="45F003BF">
        <w:rPr>
          <w:rFonts w:ascii="Calibri" w:hAnsi="Calibri" w:cs="Calibri"/>
          <w:b/>
          <w:bCs/>
          <w:sz w:val="22"/>
          <w:szCs w:val="22"/>
        </w:rPr>
        <w:t xml:space="preserve">What do you usually do to the water to make it safer to drink? </w:t>
      </w:r>
      <w:r w:rsidR="00750F1D">
        <w:rPr>
          <w:rFonts w:ascii="Calibri" w:hAnsi="Calibri" w:cs="Calibri"/>
          <w:b/>
          <w:bCs/>
          <w:sz w:val="22"/>
          <w:szCs w:val="22"/>
        </w:rPr>
        <w:br/>
      </w:r>
      <w:r w:rsidRPr="45F003BF">
        <w:rPr>
          <w:rFonts w:ascii="Calibri" w:hAnsi="Calibri" w:cs="Calibri"/>
          <w:i/>
          <w:iCs/>
          <w:sz w:val="22"/>
          <w:szCs w:val="22"/>
        </w:rPr>
        <w:t xml:space="preserve">PROBE: anything else? (record all methods used). </w:t>
      </w:r>
      <w:r w:rsidR="00161404">
        <w:rPr>
          <w:rFonts w:ascii="Calibri" w:hAnsi="Calibri" w:cs="Calibri"/>
          <w:i/>
          <w:iCs/>
          <w:sz w:val="22"/>
          <w:szCs w:val="22"/>
        </w:rPr>
        <w:t>(Multiselect)</w:t>
      </w:r>
    </w:p>
    <w:p w14:paraId="01AED9A8" w14:textId="3DA96411" w:rsidR="00113F4E" w:rsidRPr="00180027" w:rsidRDefault="00113F4E" w:rsidP="008743A3">
      <w:pPr>
        <w:pStyle w:val="ListParagraph"/>
        <w:numPr>
          <w:ilvl w:val="1"/>
          <w:numId w:val="18"/>
        </w:numPr>
        <w:spacing w:line="240" w:lineRule="auto"/>
        <w:rPr>
          <w:rFonts w:ascii="Calibri" w:hAnsi="Calibri" w:cs="Calibri"/>
          <w:sz w:val="22"/>
          <w:szCs w:val="22"/>
        </w:rPr>
      </w:pPr>
      <w:r w:rsidRPr="00180027">
        <w:rPr>
          <w:rFonts w:ascii="Calibri" w:hAnsi="Calibri" w:cs="Calibri"/>
          <w:sz w:val="22"/>
          <w:szCs w:val="22"/>
        </w:rPr>
        <w:t xml:space="preserve">Boil </w:t>
      </w:r>
      <w:r w:rsidR="0010471C" w:rsidRPr="45F003BF">
        <w:rPr>
          <w:rFonts w:ascii="Calibri" w:hAnsi="Calibri" w:cs="Calibri"/>
          <w:sz w:val="22"/>
          <w:szCs w:val="22"/>
        </w:rPr>
        <w:t>(</w:t>
      </w:r>
      <w:r w:rsidR="00121B7E" w:rsidRPr="4B049531">
        <w:rPr>
          <w:rFonts w:ascii="Calibri" w:hAnsi="Calibri" w:cs="Calibri"/>
          <w:sz w:val="22"/>
          <w:szCs w:val="22"/>
        </w:rPr>
        <w:t xml:space="preserve">skip to </w:t>
      </w:r>
      <w:r w:rsidR="00121B7E">
        <w:rPr>
          <w:rFonts w:ascii="Calibri" w:hAnsi="Calibri" w:cs="Calibri"/>
          <w:sz w:val="22"/>
          <w:szCs w:val="22"/>
        </w:rPr>
        <w:t xml:space="preserve">Water acceptability </w:t>
      </w:r>
      <w:r w:rsidR="00121B7E" w:rsidRPr="4B049531">
        <w:rPr>
          <w:rFonts w:ascii="Calibri" w:hAnsi="Calibri" w:cs="Calibri"/>
          <w:sz w:val="22"/>
          <w:szCs w:val="22"/>
        </w:rPr>
        <w:t>question</w:t>
      </w:r>
      <w:r w:rsidR="0010471C" w:rsidRPr="45F003BF">
        <w:rPr>
          <w:rFonts w:ascii="Calibri" w:hAnsi="Calibri" w:cs="Calibri"/>
          <w:sz w:val="22"/>
          <w:szCs w:val="22"/>
        </w:rPr>
        <w:t>)</w:t>
      </w:r>
    </w:p>
    <w:p w14:paraId="2BE0A28D" w14:textId="06533451" w:rsidR="00113F4E" w:rsidRPr="00180027" w:rsidRDefault="2B7DE4E1" w:rsidP="008743A3">
      <w:pPr>
        <w:pStyle w:val="ListParagraph"/>
        <w:numPr>
          <w:ilvl w:val="1"/>
          <w:numId w:val="18"/>
        </w:numPr>
        <w:spacing w:line="240" w:lineRule="auto"/>
        <w:rPr>
          <w:rFonts w:ascii="Calibri" w:hAnsi="Calibri" w:cs="Calibri"/>
          <w:sz w:val="22"/>
          <w:szCs w:val="22"/>
        </w:rPr>
      </w:pPr>
      <w:r w:rsidRPr="2B7DE4E1">
        <w:rPr>
          <w:rFonts w:ascii="Calibri" w:hAnsi="Calibri" w:cs="Calibri"/>
          <w:sz w:val="22"/>
          <w:szCs w:val="22"/>
        </w:rPr>
        <w:t>Add bleach/ chlorine (</w:t>
      </w:r>
      <w:r w:rsidR="00121B7E" w:rsidRPr="4B049531">
        <w:rPr>
          <w:rFonts w:ascii="Calibri" w:hAnsi="Calibri" w:cs="Calibri"/>
          <w:sz w:val="22"/>
          <w:szCs w:val="22"/>
        </w:rPr>
        <w:t xml:space="preserve">skip to </w:t>
      </w:r>
      <w:r w:rsidR="00121B7E">
        <w:rPr>
          <w:rFonts w:ascii="Calibri" w:hAnsi="Calibri" w:cs="Calibri"/>
          <w:sz w:val="22"/>
          <w:szCs w:val="22"/>
        </w:rPr>
        <w:t xml:space="preserve">Water acceptability </w:t>
      </w:r>
      <w:r w:rsidR="00121B7E" w:rsidRPr="4B049531">
        <w:rPr>
          <w:rFonts w:ascii="Calibri" w:hAnsi="Calibri" w:cs="Calibri"/>
          <w:sz w:val="22"/>
          <w:szCs w:val="22"/>
        </w:rPr>
        <w:t>question</w:t>
      </w:r>
      <w:r w:rsidRPr="2B7DE4E1">
        <w:rPr>
          <w:rFonts w:ascii="Calibri" w:hAnsi="Calibri" w:cs="Calibri"/>
          <w:sz w:val="22"/>
          <w:szCs w:val="22"/>
        </w:rPr>
        <w:t>)</w:t>
      </w:r>
    </w:p>
    <w:p w14:paraId="63C8CE9E" w14:textId="38E43C30" w:rsidR="00113F4E" w:rsidRPr="00180027" w:rsidRDefault="00113F4E" w:rsidP="008743A3">
      <w:pPr>
        <w:pStyle w:val="ListParagraph"/>
        <w:numPr>
          <w:ilvl w:val="1"/>
          <w:numId w:val="18"/>
        </w:numPr>
        <w:spacing w:line="240" w:lineRule="auto"/>
        <w:rPr>
          <w:rFonts w:ascii="Calibri" w:hAnsi="Calibri" w:cs="Calibri"/>
          <w:sz w:val="22"/>
          <w:szCs w:val="22"/>
        </w:rPr>
      </w:pPr>
      <w:r w:rsidRPr="00180027">
        <w:rPr>
          <w:rFonts w:ascii="Calibri" w:hAnsi="Calibri" w:cs="Calibri"/>
          <w:sz w:val="22"/>
          <w:szCs w:val="22"/>
        </w:rPr>
        <w:t xml:space="preserve">Strain it through a cloth </w:t>
      </w:r>
      <w:r w:rsidR="0010471C" w:rsidRPr="45F003BF">
        <w:rPr>
          <w:rFonts w:ascii="Calibri" w:hAnsi="Calibri" w:cs="Calibri"/>
          <w:sz w:val="22"/>
          <w:szCs w:val="22"/>
        </w:rPr>
        <w:t>(</w:t>
      </w:r>
      <w:r w:rsidR="00121B7E" w:rsidRPr="4B049531">
        <w:rPr>
          <w:rFonts w:ascii="Calibri" w:hAnsi="Calibri" w:cs="Calibri"/>
          <w:sz w:val="22"/>
          <w:szCs w:val="22"/>
        </w:rPr>
        <w:t xml:space="preserve">skip to </w:t>
      </w:r>
      <w:r w:rsidR="00121B7E">
        <w:rPr>
          <w:rFonts w:ascii="Calibri" w:hAnsi="Calibri" w:cs="Calibri"/>
          <w:sz w:val="22"/>
          <w:szCs w:val="22"/>
        </w:rPr>
        <w:t xml:space="preserve">Water acceptability </w:t>
      </w:r>
      <w:r w:rsidR="00121B7E" w:rsidRPr="4B049531">
        <w:rPr>
          <w:rFonts w:ascii="Calibri" w:hAnsi="Calibri" w:cs="Calibri"/>
          <w:sz w:val="22"/>
          <w:szCs w:val="22"/>
        </w:rPr>
        <w:t>question</w:t>
      </w:r>
      <w:r w:rsidR="0010471C" w:rsidRPr="45F003BF">
        <w:rPr>
          <w:rFonts w:ascii="Calibri" w:hAnsi="Calibri" w:cs="Calibri"/>
          <w:sz w:val="22"/>
          <w:szCs w:val="22"/>
        </w:rPr>
        <w:t>)</w:t>
      </w:r>
    </w:p>
    <w:p w14:paraId="29AB7A9C" w14:textId="4075D50E" w:rsidR="00113F4E" w:rsidRPr="00180027" w:rsidRDefault="00113F4E" w:rsidP="008743A3">
      <w:pPr>
        <w:pStyle w:val="ListParagraph"/>
        <w:numPr>
          <w:ilvl w:val="1"/>
          <w:numId w:val="18"/>
        </w:numPr>
        <w:spacing w:line="240" w:lineRule="auto"/>
        <w:rPr>
          <w:rFonts w:ascii="Calibri" w:hAnsi="Calibri" w:cs="Calibri"/>
          <w:sz w:val="22"/>
          <w:szCs w:val="22"/>
        </w:rPr>
      </w:pPr>
      <w:r w:rsidRPr="00180027">
        <w:rPr>
          <w:rFonts w:ascii="Calibri" w:hAnsi="Calibri" w:cs="Calibri"/>
          <w:sz w:val="22"/>
          <w:szCs w:val="22"/>
        </w:rPr>
        <w:t xml:space="preserve">Use water filter (ceramic, sand, composite, revise osmosis, etc) </w:t>
      </w:r>
      <w:r w:rsidR="0010471C" w:rsidRPr="45F003BF">
        <w:rPr>
          <w:rFonts w:ascii="Calibri" w:hAnsi="Calibri" w:cs="Calibri"/>
          <w:sz w:val="22"/>
          <w:szCs w:val="22"/>
        </w:rPr>
        <w:t>(</w:t>
      </w:r>
      <w:r w:rsidR="00121B7E" w:rsidRPr="4B049531">
        <w:rPr>
          <w:rFonts w:ascii="Calibri" w:hAnsi="Calibri" w:cs="Calibri"/>
          <w:sz w:val="22"/>
          <w:szCs w:val="22"/>
        </w:rPr>
        <w:t xml:space="preserve">skip to </w:t>
      </w:r>
      <w:r w:rsidR="00121B7E">
        <w:rPr>
          <w:rFonts w:ascii="Calibri" w:hAnsi="Calibri" w:cs="Calibri"/>
          <w:sz w:val="22"/>
          <w:szCs w:val="22"/>
        </w:rPr>
        <w:t xml:space="preserve">Water acceptability </w:t>
      </w:r>
      <w:r w:rsidR="00121B7E" w:rsidRPr="4B049531">
        <w:rPr>
          <w:rFonts w:ascii="Calibri" w:hAnsi="Calibri" w:cs="Calibri"/>
          <w:sz w:val="22"/>
          <w:szCs w:val="22"/>
        </w:rPr>
        <w:t>question</w:t>
      </w:r>
      <w:r w:rsidR="0010471C" w:rsidRPr="45F003BF">
        <w:rPr>
          <w:rFonts w:ascii="Calibri" w:hAnsi="Calibri" w:cs="Calibri"/>
          <w:sz w:val="22"/>
          <w:szCs w:val="22"/>
        </w:rPr>
        <w:t>)</w:t>
      </w:r>
    </w:p>
    <w:p w14:paraId="328B8C23" w14:textId="7CBF7C22" w:rsidR="00113F4E" w:rsidRPr="00180027" w:rsidRDefault="00113F4E" w:rsidP="008743A3">
      <w:pPr>
        <w:pStyle w:val="ListParagraph"/>
        <w:numPr>
          <w:ilvl w:val="1"/>
          <w:numId w:val="18"/>
        </w:numPr>
        <w:spacing w:line="240" w:lineRule="auto"/>
        <w:rPr>
          <w:rFonts w:ascii="Calibri" w:hAnsi="Calibri" w:cs="Calibri"/>
          <w:sz w:val="22"/>
          <w:szCs w:val="22"/>
        </w:rPr>
      </w:pPr>
      <w:r w:rsidRPr="00180027">
        <w:rPr>
          <w:rFonts w:ascii="Calibri" w:hAnsi="Calibri" w:cs="Calibri"/>
          <w:sz w:val="22"/>
          <w:szCs w:val="22"/>
        </w:rPr>
        <w:t xml:space="preserve">Solar disinfection </w:t>
      </w:r>
      <w:r w:rsidR="0010471C" w:rsidRPr="45F003BF">
        <w:rPr>
          <w:rFonts w:ascii="Calibri" w:hAnsi="Calibri" w:cs="Calibri"/>
          <w:sz w:val="22"/>
          <w:szCs w:val="22"/>
        </w:rPr>
        <w:t>(</w:t>
      </w:r>
      <w:r w:rsidR="00121B7E" w:rsidRPr="4B049531">
        <w:rPr>
          <w:rFonts w:ascii="Calibri" w:hAnsi="Calibri" w:cs="Calibri"/>
          <w:sz w:val="22"/>
          <w:szCs w:val="22"/>
        </w:rPr>
        <w:t xml:space="preserve">skip to </w:t>
      </w:r>
      <w:r w:rsidR="00121B7E">
        <w:rPr>
          <w:rFonts w:ascii="Calibri" w:hAnsi="Calibri" w:cs="Calibri"/>
          <w:sz w:val="22"/>
          <w:szCs w:val="22"/>
        </w:rPr>
        <w:t xml:space="preserve">Water acceptability </w:t>
      </w:r>
      <w:r w:rsidR="00121B7E" w:rsidRPr="4B049531">
        <w:rPr>
          <w:rFonts w:ascii="Calibri" w:hAnsi="Calibri" w:cs="Calibri"/>
          <w:sz w:val="22"/>
          <w:szCs w:val="22"/>
        </w:rPr>
        <w:t>question</w:t>
      </w:r>
      <w:r w:rsidR="0010471C" w:rsidRPr="45F003BF">
        <w:rPr>
          <w:rFonts w:ascii="Calibri" w:hAnsi="Calibri" w:cs="Calibri"/>
          <w:sz w:val="22"/>
          <w:szCs w:val="22"/>
        </w:rPr>
        <w:t>)</w:t>
      </w:r>
    </w:p>
    <w:p w14:paraId="2E8BEFE9" w14:textId="01005C74" w:rsidR="00113F4E" w:rsidRPr="00180027" w:rsidRDefault="00113F4E" w:rsidP="008743A3">
      <w:pPr>
        <w:pStyle w:val="ListParagraph"/>
        <w:numPr>
          <w:ilvl w:val="1"/>
          <w:numId w:val="18"/>
        </w:numPr>
        <w:spacing w:line="240" w:lineRule="auto"/>
        <w:rPr>
          <w:rFonts w:ascii="Calibri" w:hAnsi="Calibri" w:cs="Calibri"/>
          <w:sz w:val="22"/>
          <w:szCs w:val="22"/>
        </w:rPr>
      </w:pPr>
      <w:r w:rsidRPr="00180027">
        <w:rPr>
          <w:rFonts w:ascii="Calibri" w:hAnsi="Calibri" w:cs="Calibri"/>
          <w:sz w:val="22"/>
          <w:szCs w:val="22"/>
        </w:rPr>
        <w:t xml:space="preserve">Let it stand and settle </w:t>
      </w:r>
      <w:r w:rsidR="0010471C" w:rsidRPr="45F003BF">
        <w:rPr>
          <w:rFonts w:ascii="Calibri" w:hAnsi="Calibri" w:cs="Calibri"/>
          <w:sz w:val="22"/>
          <w:szCs w:val="22"/>
        </w:rPr>
        <w:t>(</w:t>
      </w:r>
      <w:r w:rsidR="00121B7E" w:rsidRPr="4B049531">
        <w:rPr>
          <w:rFonts w:ascii="Calibri" w:hAnsi="Calibri" w:cs="Calibri"/>
          <w:sz w:val="22"/>
          <w:szCs w:val="22"/>
        </w:rPr>
        <w:t xml:space="preserve">skip to </w:t>
      </w:r>
      <w:r w:rsidR="00121B7E">
        <w:rPr>
          <w:rFonts w:ascii="Calibri" w:hAnsi="Calibri" w:cs="Calibri"/>
          <w:sz w:val="22"/>
          <w:szCs w:val="22"/>
        </w:rPr>
        <w:t xml:space="preserve">Water acceptability </w:t>
      </w:r>
      <w:r w:rsidR="00121B7E" w:rsidRPr="4B049531">
        <w:rPr>
          <w:rFonts w:ascii="Calibri" w:hAnsi="Calibri" w:cs="Calibri"/>
          <w:sz w:val="22"/>
          <w:szCs w:val="22"/>
        </w:rPr>
        <w:t>question</w:t>
      </w:r>
      <w:r w:rsidR="0010471C" w:rsidRPr="45F003BF">
        <w:rPr>
          <w:rFonts w:ascii="Calibri" w:hAnsi="Calibri" w:cs="Calibri"/>
          <w:sz w:val="22"/>
          <w:szCs w:val="22"/>
        </w:rPr>
        <w:t>)</w:t>
      </w:r>
    </w:p>
    <w:p w14:paraId="48110509" w14:textId="71A3C1D1" w:rsidR="0010471C" w:rsidRDefault="0010471C" w:rsidP="008743A3">
      <w:pPr>
        <w:pStyle w:val="ListParagraph"/>
        <w:numPr>
          <w:ilvl w:val="1"/>
          <w:numId w:val="18"/>
        </w:numPr>
        <w:spacing w:line="240" w:lineRule="auto"/>
        <w:rPr>
          <w:rFonts w:ascii="Calibri" w:hAnsi="Calibri" w:cs="Calibri"/>
          <w:sz w:val="22"/>
          <w:szCs w:val="22"/>
        </w:rPr>
      </w:pPr>
      <w:r w:rsidRPr="00180027">
        <w:rPr>
          <w:rFonts w:ascii="Calibri" w:hAnsi="Calibri" w:cs="Calibri"/>
          <w:sz w:val="22"/>
          <w:szCs w:val="22"/>
        </w:rPr>
        <w:t xml:space="preserve">Don’t know </w:t>
      </w:r>
      <w:r w:rsidRPr="45F003BF">
        <w:rPr>
          <w:rFonts w:ascii="Calibri" w:hAnsi="Calibri" w:cs="Calibri"/>
          <w:sz w:val="22"/>
          <w:szCs w:val="22"/>
        </w:rPr>
        <w:t>(</w:t>
      </w:r>
      <w:r w:rsidR="00121B7E" w:rsidRPr="4B049531">
        <w:rPr>
          <w:rFonts w:ascii="Calibri" w:hAnsi="Calibri" w:cs="Calibri"/>
          <w:sz w:val="22"/>
          <w:szCs w:val="22"/>
        </w:rPr>
        <w:t xml:space="preserve">skip to </w:t>
      </w:r>
      <w:r w:rsidR="00121B7E">
        <w:rPr>
          <w:rFonts w:ascii="Calibri" w:hAnsi="Calibri" w:cs="Calibri"/>
          <w:sz w:val="22"/>
          <w:szCs w:val="22"/>
        </w:rPr>
        <w:t xml:space="preserve">Water acceptability </w:t>
      </w:r>
      <w:r w:rsidR="00121B7E" w:rsidRPr="4B049531">
        <w:rPr>
          <w:rFonts w:ascii="Calibri" w:hAnsi="Calibri" w:cs="Calibri"/>
          <w:sz w:val="22"/>
          <w:szCs w:val="22"/>
        </w:rPr>
        <w:t>question</w:t>
      </w:r>
      <w:r w:rsidRPr="45F003BF">
        <w:rPr>
          <w:rFonts w:ascii="Calibri" w:hAnsi="Calibri" w:cs="Calibri"/>
          <w:sz w:val="22"/>
          <w:szCs w:val="22"/>
        </w:rPr>
        <w:t>)</w:t>
      </w:r>
    </w:p>
    <w:p w14:paraId="497F8547" w14:textId="28A2CAF6" w:rsidR="00113F4E" w:rsidRPr="00180027" w:rsidRDefault="45F003BF" w:rsidP="008743A3">
      <w:pPr>
        <w:pStyle w:val="ListParagraph"/>
        <w:numPr>
          <w:ilvl w:val="1"/>
          <w:numId w:val="18"/>
        </w:numPr>
        <w:spacing w:line="240" w:lineRule="auto"/>
        <w:rPr>
          <w:rFonts w:ascii="Calibri" w:hAnsi="Calibri" w:cs="Calibri"/>
          <w:sz w:val="22"/>
          <w:szCs w:val="22"/>
        </w:rPr>
      </w:pPr>
      <w:r w:rsidRPr="45F003BF">
        <w:rPr>
          <w:rFonts w:ascii="Calibri" w:hAnsi="Calibri" w:cs="Calibri"/>
          <w:sz w:val="22"/>
          <w:szCs w:val="22"/>
        </w:rPr>
        <w:t xml:space="preserve">Other  </w:t>
      </w:r>
    </w:p>
    <w:p w14:paraId="257F2FDC" w14:textId="77777777" w:rsidR="0010471C" w:rsidRPr="0010471C" w:rsidRDefault="0010471C" w:rsidP="0010471C">
      <w:pPr>
        <w:pStyle w:val="ListParagraph"/>
        <w:tabs>
          <w:tab w:val="left" w:pos="540"/>
        </w:tabs>
        <w:spacing w:line="240" w:lineRule="auto"/>
        <w:textAlignment w:val="top"/>
        <w:rPr>
          <w:rFonts w:ascii="Calibri" w:eastAsia="Times New Roman" w:hAnsi="Calibri" w:cs="Calibri"/>
          <w:sz w:val="22"/>
          <w:szCs w:val="22"/>
        </w:rPr>
      </w:pPr>
    </w:p>
    <w:p w14:paraId="6A422F85" w14:textId="49302F79" w:rsidR="00161404" w:rsidRPr="00D81FF7" w:rsidRDefault="0010471C" w:rsidP="00D81FF7">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0010471C">
        <w:rPr>
          <w:rFonts w:ascii="Calibri" w:hAnsi="Calibri" w:cs="Calibri"/>
          <w:b/>
          <w:bCs/>
          <w:sz w:val="22"/>
          <w:szCs w:val="22"/>
        </w:rPr>
        <w:t>If “</w:t>
      </w:r>
      <w:r w:rsidR="00121B7E">
        <w:rPr>
          <w:rFonts w:ascii="Calibri" w:hAnsi="Calibri" w:cs="Calibri"/>
          <w:b/>
          <w:bCs/>
          <w:sz w:val="22"/>
          <w:szCs w:val="22"/>
        </w:rPr>
        <w:t>O</w:t>
      </w:r>
      <w:r w:rsidRPr="0010471C">
        <w:rPr>
          <w:rFonts w:ascii="Calibri" w:hAnsi="Calibri" w:cs="Calibri"/>
          <w:b/>
          <w:bCs/>
          <w:sz w:val="22"/>
          <w:szCs w:val="22"/>
        </w:rPr>
        <w:t xml:space="preserve">ther” way of </w:t>
      </w:r>
      <w:r>
        <w:rPr>
          <w:rFonts w:ascii="Calibri" w:hAnsi="Calibri" w:cs="Calibri"/>
          <w:b/>
          <w:bCs/>
          <w:sz w:val="22"/>
          <w:szCs w:val="22"/>
        </w:rPr>
        <w:t xml:space="preserve">making the water safer to drink, </w:t>
      </w:r>
      <w:r w:rsidRPr="0010471C">
        <w:rPr>
          <w:rFonts w:ascii="Calibri" w:hAnsi="Calibri" w:cs="Calibri"/>
          <w:b/>
          <w:bCs/>
          <w:sz w:val="22"/>
          <w:szCs w:val="22"/>
        </w:rPr>
        <w:t>please specify</w:t>
      </w:r>
      <w:r w:rsidR="00AA2E1F">
        <w:rPr>
          <w:rFonts w:ascii="Calibri" w:hAnsi="Calibri" w:cs="Calibri"/>
          <w:b/>
          <w:bCs/>
          <w:sz w:val="22"/>
          <w:szCs w:val="22"/>
        </w:rPr>
        <w:t xml:space="preserve">. </w:t>
      </w:r>
      <w:r w:rsidRPr="0010471C">
        <w:rPr>
          <w:rFonts w:ascii="Calibri" w:hAnsi="Calibri" w:cs="Calibri"/>
          <w:b/>
          <w:bCs/>
          <w:sz w:val="22"/>
          <w:szCs w:val="22"/>
        </w:rPr>
        <w:t xml:space="preserve"> </w:t>
      </w:r>
      <w:r w:rsidR="00D81FF7">
        <w:rPr>
          <w:rFonts w:ascii="Calibri" w:hAnsi="Calibri" w:cs="Calibri"/>
          <w:b/>
          <w:bCs/>
          <w:sz w:val="22"/>
          <w:szCs w:val="22"/>
        </w:rPr>
        <w:br/>
      </w:r>
    </w:p>
    <w:p w14:paraId="3FA52315" w14:textId="647A4D0B" w:rsidR="00113F4E" w:rsidRPr="00A4187D" w:rsidRDefault="00561F67" w:rsidP="00180027">
      <w:pPr>
        <w:spacing w:line="240" w:lineRule="auto"/>
        <w:rPr>
          <w:rFonts w:ascii="Calibri" w:hAnsi="Calibri" w:cs="Calibri"/>
          <w:b/>
          <w:bCs/>
          <w:sz w:val="28"/>
          <w:szCs w:val="28"/>
          <w:u w:val="single"/>
        </w:rPr>
      </w:pPr>
      <w:r w:rsidRPr="00A4187D">
        <w:rPr>
          <w:rFonts w:ascii="Calibri" w:hAnsi="Calibri" w:cs="Calibri"/>
          <w:b/>
          <w:bCs/>
          <w:sz w:val="28"/>
          <w:szCs w:val="28"/>
          <w:u w:val="single"/>
        </w:rPr>
        <w:t>WATER: ACCEPTABILITY</w:t>
      </w:r>
    </w:p>
    <w:p w14:paraId="0736A3CC" w14:textId="708FEE40" w:rsidR="0014790E" w:rsidRPr="0014790E" w:rsidRDefault="7C786423" w:rsidP="008743A3">
      <w:pPr>
        <w:pStyle w:val="ListParagraph"/>
        <w:numPr>
          <w:ilvl w:val="0"/>
          <w:numId w:val="37"/>
        </w:numPr>
        <w:spacing w:line="240" w:lineRule="auto"/>
        <w:rPr>
          <w:rFonts w:ascii="Calibri" w:hAnsi="Calibri" w:cs="Calibri"/>
          <w:sz w:val="22"/>
          <w:szCs w:val="22"/>
        </w:rPr>
      </w:pPr>
      <w:r w:rsidRPr="7C786423">
        <w:rPr>
          <w:rFonts w:ascii="Calibri" w:hAnsi="Calibri" w:cs="Calibri"/>
          <w:sz w:val="22"/>
          <w:szCs w:val="22"/>
          <w:u w:val="single"/>
        </w:rPr>
        <w:t>JMP XW15:</w:t>
      </w:r>
      <w:r w:rsidRPr="7C786423">
        <w:rPr>
          <w:rFonts w:ascii="Calibri" w:hAnsi="Calibri" w:cs="Calibri"/>
          <w:sz w:val="22"/>
          <w:szCs w:val="22"/>
        </w:rPr>
        <w:t xml:space="preserve"> </w:t>
      </w:r>
      <w:r w:rsidRPr="7C786423">
        <w:rPr>
          <w:rFonts w:ascii="Calibri" w:hAnsi="Calibri" w:cs="Calibri"/>
          <w:b/>
          <w:bCs/>
          <w:sz w:val="22"/>
          <w:szCs w:val="22"/>
        </w:rPr>
        <w:t>Is the water supplied from [your main water source], usually acceptable?</w:t>
      </w:r>
    </w:p>
    <w:p w14:paraId="020A91C0" w14:textId="1BD1BCE7" w:rsidR="0014790E" w:rsidRPr="0014790E" w:rsidRDefault="45F003BF" w:rsidP="008743A3">
      <w:pPr>
        <w:pStyle w:val="ListParagraph"/>
        <w:numPr>
          <w:ilvl w:val="1"/>
          <w:numId w:val="68"/>
        </w:numPr>
        <w:spacing w:line="240" w:lineRule="auto"/>
        <w:rPr>
          <w:rFonts w:ascii="Calibri" w:hAnsi="Calibri" w:cs="Calibri"/>
          <w:sz w:val="22"/>
          <w:szCs w:val="22"/>
        </w:rPr>
      </w:pPr>
      <w:r w:rsidRPr="45F003BF">
        <w:rPr>
          <w:rFonts w:ascii="Calibri" w:hAnsi="Calibri" w:cs="Calibri"/>
          <w:sz w:val="22"/>
          <w:szCs w:val="22"/>
        </w:rPr>
        <w:t xml:space="preserve">Yes (skip to </w:t>
      </w:r>
      <w:r w:rsidR="00027B38">
        <w:rPr>
          <w:rFonts w:ascii="Calibri" w:hAnsi="Calibri" w:cs="Calibri"/>
          <w:sz w:val="22"/>
          <w:szCs w:val="22"/>
        </w:rPr>
        <w:t>Experience with chlorinated water</w:t>
      </w:r>
      <w:r w:rsidRPr="45F003BF">
        <w:rPr>
          <w:rFonts w:ascii="Calibri" w:hAnsi="Calibri" w:cs="Calibri"/>
          <w:sz w:val="22"/>
          <w:szCs w:val="22"/>
        </w:rPr>
        <w:t xml:space="preserve"> </w:t>
      </w:r>
      <w:r w:rsidR="00027B38">
        <w:rPr>
          <w:rFonts w:ascii="Calibri" w:hAnsi="Calibri" w:cs="Calibri"/>
          <w:sz w:val="22"/>
          <w:szCs w:val="22"/>
        </w:rPr>
        <w:t>question</w:t>
      </w:r>
      <w:r w:rsidRPr="45F003BF">
        <w:rPr>
          <w:rFonts w:ascii="Calibri" w:hAnsi="Calibri" w:cs="Calibri"/>
          <w:sz w:val="22"/>
          <w:szCs w:val="22"/>
        </w:rPr>
        <w:t xml:space="preserve">) </w:t>
      </w:r>
    </w:p>
    <w:p w14:paraId="6445C453" w14:textId="6B50168E" w:rsidR="0014790E" w:rsidRPr="0014790E" w:rsidRDefault="0014790E" w:rsidP="008743A3">
      <w:pPr>
        <w:pStyle w:val="ListParagraph"/>
        <w:numPr>
          <w:ilvl w:val="1"/>
          <w:numId w:val="68"/>
        </w:numPr>
        <w:spacing w:line="240" w:lineRule="auto"/>
        <w:rPr>
          <w:rFonts w:ascii="Calibri" w:hAnsi="Calibri" w:cs="Calibri"/>
          <w:sz w:val="22"/>
          <w:szCs w:val="22"/>
        </w:rPr>
      </w:pPr>
      <w:r w:rsidRPr="0014790E">
        <w:rPr>
          <w:rFonts w:ascii="Calibri" w:hAnsi="Calibri" w:cs="Calibri"/>
          <w:sz w:val="22"/>
          <w:szCs w:val="22"/>
        </w:rPr>
        <w:t xml:space="preserve">No </w:t>
      </w:r>
    </w:p>
    <w:p w14:paraId="5648AA95" w14:textId="77777777" w:rsidR="0014790E" w:rsidRPr="0014790E" w:rsidRDefault="0014790E" w:rsidP="0014790E">
      <w:pPr>
        <w:pStyle w:val="ListParagraph"/>
        <w:spacing w:line="240" w:lineRule="auto"/>
        <w:ind w:left="1440"/>
        <w:rPr>
          <w:rFonts w:ascii="Calibri" w:hAnsi="Calibri" w:cs="Calibri"/>
          <w:sz w:val="22"/>
          <w:szCs w:val="22"/>
        </w:rPr>
      </w:pPr>
    </w:p>
    <w:p w14:paraId="722CF1A9" w14:textId="1CCD46FA" w:rsidR="00113F4E" w:rsidRPr="0014790E" w:rsidRDefault="00113F4E" w:rsidP="008743A3">
      <w:pPr>
        <w:pStyle w:val="ListParagraph"/>
        <w:numPr>
          <w:ilvl w:val="0"/>
          <w:numId w:val="37"/>
        </w:numPr>
        <w:spacing w:line="240" w:lineRule="auto"/>
        <w:rPr>
          <w:rFonts w:ascii="Calibri" w:hAnsi="Calibri" w:cs="Calibri"/>
          <w:b/>
          <w:bCs/>
          <w:sz w:val="22"/>
          <w:szCs w:val="22"/>
        </w:rPr>
      </w:pPr>
      <w:r w:rsidRPr="0014790E">
        <w:rPr>
          <w:rFonts w:ascii="Calibri" w:hAnsi="Calibri" w:cs="Calibri"/>
          <w:b/>
          <w:bCs/>
          <w:sz w:val="22"/>
          <w:szCs w:val="22"/>
        </w:rPr>
        <w:t xml:space="preserve"> </w:t>
      </w:r>
      <w:r w:rsidR="0014790E" w:rsidRPr="0014790E">
        <w:rPr>
          <w:rFonts w:ascii="Calibri" w:hAnsi="Calibri" w:cs="Calibri"/>
          <w:b/>
          <w:bCs/>
          <w:sz w:val="22"/>
          <w:szCs w:val="22"/>
        </w:rPr>
        <w:t>I</w:t>
      </w:r>
      <w:r w:rsidRPr="0014790E">
        <w:rPr>
          <w:rFonts w:ascii="Calibri" w:hAnsi="Calibri" w:cs="Calibri"/>
          <w:b/>
          <w:bCs/>
          <w:sz w:val="22"/>
          <w:szCs w:val="22"/>
        </w:rPr>
        <w:t xml:space="preserve">f unacceptable, select the MAIN reason. </w:t>
      </w:r>
    </w:p>
    <w:p w14:paraId="46E669F4" w14:textId="312B7E92" w:rsidR="00113F4E" w:rsidRPr="00180027" w:rsidRDefault="00113F4E" w:rsidP="008743A3">
      <w:pPr>
        <w:pStyle w:val="ListParagraph"/>
        <w:numPr>
          <w:ilvl w:val="1"/>
          <w:numId w:val="19"/>
        </w:numPr>
        <w:spacing w:line="240" w:lineRule="auto"/>
        <w:rPr>
          <w:rFonts w:ascii="Calibri" w:hAnsi="Calibri" w:cs="Calibri"/>
          <w:sz w:val="22"/>
          <w:szCs w:val="22"/>
        </w:rPr>
      </w:pPr>
      <w:r w:rsidRPr="00180027">
        <w:rPr>
          <w:rFonts w:ascii="Calibri" w:hAnsi="Calibri" w:cs="Calibri"/>
          <w:sz w:val="22"/>
          <w:szCs w:val="22"/>
        </w:rPr>
        <w:t xml:space="preserve">No, unacceptable taste </w:t>
      </w:r>
      <w:r w:rsidR="0010471C">
        <w:rPr>
          <w:rFonts w:ascii="Calibri" w:hAnsi="Calibri" w:cs="Calibri"/>
          <w:sz w:val="22"/>
          <w:szCs w:val="22"/>
        </w:rPr>
        <w:t>(</w:t>
      </w:r>
      <w:r w:rsidR="00B548ED" w:rsidRPr="45F003BF">
        <w:rPr>
          <w:rFonts w:ascii="Calibri" w:hAnsi="Calibri" w:cs="Calibri"/>
          <w:sz w:val="22"/>
          <w:szCs w:val="22"/>
        </w:rPr>
        <w:t xml:space="preserve">skip to </w:t>
      </w:r>
      <w:r w:rsidR="00B548ED">
        <w:rPr>
          <w:rFonts w:ascii="Calibri" w:hAnsi="Calibri" w:cs="Calibri"/>
          <w:sz w:val="22"/>
          <w:szCs w:val="22"/>
        </w:rPr>
        <w:t>Experience with chlorinated water</w:t>
      </w:r>
      <w:r w:rsidR="00B548ED" w:rsidRPr="45F003BF">
        <w:rPr>
          <w:rFonts w:ascii="Calibri" w:hAnsi="Calibri" w:cs="Calibri"/>
          <w:sz w:val="22"/>
          <w:szCs w:val="22"/>
        </w:rPr>
        <w:t xml:space="preserve"> </w:t>
      </w:r>
      <w:r w:rsidR="00B548ED">
        <w:rPr>
          <w:rFonts w:ascii="Calibri" w:hAnsi="Calibri" w:cs="Calibri"/>
          <w:sz w:val="22"/>
          <w:szCs w:val="22"/>
        </w:rPr>
        <w:t>question</w:t>
      </w:r>
      <w:r w:rsidR="0010471C">
        <w:rPr>
          <w:rFonts w:ascii="Calibri" w:hAnsi="Calibri" w:cs="Calibri"/>
          <w:sz w:val="22"/>
          <w:szCs w:val="22"/>
        </w:rPr>
        <w:t xml:space="preserve">) </w:t>
      </w:r>
    </w:p>
    <w:p w14:paraId="107B83B8" w14:textId="013DA505" w:rsidR="00113F4E" w:rsidRPr="00180027" w:rsidRDefault="00113F4E" w:rsidP="008743A3">
      <w:pPr>
        <w:pStyle w:val="ListParagraph"/>
        <w:numPr>
          <w:ilvl w:val="1"/>
          <w:numId w:val="19"/>
        </w:numPr>
        <w:spacing w:line="240" w:lineRule="auto"/>
        <w:rPr>
          <w:rFonts w:ascii="Calibri" w:hAnsi="Calibri" w:cs="Calibri"/>
          <w:sz w:val="22"/>
          <w:szCs w:val="22"/>
        </w:rPr>
      </w:pPr>
      <w:r w:rsidRPr="00180027">
        <w:rPr>
          <w:rFonts w:ascii="Calibri" w:hAnsi="Calibri" w:cs="Calibri"/>
          <w:sz w:val="22"/>
          <w:szCs w:val="22"/>
        </w:rPr>
        <w:t xml:space="preserve">No, unacceptable </w:t>
      </w:r>
      <w:r w:rsidR="0014790E" w:rsidRPr="00180027">
        <w:rPr>
          <w:rFonts w:ascii="Calibri" w:hAnsi="Calibri" w:cs="Calibri"/>
          <w:sz w:val="22"/>
          <w:szCs w:val="22"/>
        </w:rPr>
        <w:t>color</w:t>
      </w:r>
      <w:r w:rsidRPr="00180027">
        <w:rPr>
          <w:rFonts w:ascii="Calibri" w:hAnsi="Calibri" w:cs="Calibri"/>
          <w:sz w:val="22"/>
          <w:szCs w:val="22"/>
        </w:rPr>
        <w:t xml:space="preserve"> </w:t>
      </w:r>
      <w:r w:rsidR="0010471C">
        <w:rPr>
          <w:rFonts w:ascii="Calibri" w:hAnsi="Calibri" w:cs="Calibri"/>
          <w:sz w:val="22"/>
          <w:szCs w:val="22"/>
        </w:rPr>
        <w:t>(</w:t>
      </w:r>
      <w:r w:rsidR="00B548ED" w:rsidRPr="45F003BF">
        <w:rPr>
          <w:rFonts w:ascii="Calibri" w:hAnsi="Calibri" w:cs="Calibri"/>
          <w:sz w:val="22"/>
          <w:szCs w:val="22"/>
        </w:rPr>
        <w:t xml:space="preserve">skip to </w:t>
      </w:r>
      <w:r w:rsidR="00B548ED">
        <w:rPr>
          <w:rFonts w:ascii="Calibri" w:hAnsi="Calibri" w:cs="Calibri"/>
          <w:sz w:val="22"/>
          <w:szCs w:val="22"/>
        </w:rPr>
        <w:t>Experience with chlorinated water</w:t>
      </w:r>
      <w:r w:rsidR="00B548ED" w:rsidRPr="45F003BF">
        <w:rPr>
          <w:rFonts w:ascii="Calibri" w:hAnsi="Calibri" w:cs="Calibri"/>
          <w:sz w:val="22"/>
          <w:szCs w:val="22"/>
        </w:rPr>
        <w:t xml:space="preserve"> </w:t>
      </w:r>
      <w:r w:rsidR="00B548ED">
        <w:rPr>
          <w:rFonts w:ascii="Calibri" w:hAnsi="Calibri" w:cs="Calibri"/>
          <w:sz w:val="22"/>
          <w:szCs w:val="22"/>
        </w:rPr>
        <w:t>question</w:t>
      </w:r>
      <w:r w:rsidR="0010471C">
        <w:rPr>
          <w:rFonts w:ascii="Calibri" w:hAnsi="Calibri" w:cs="Calibri"/>
          <w:sz w:val="22"/>
          <w:szCs w:val="22"/>
        </w:rPr>
        <w:t>)</w:t>
      </w:r>
    </w:p>
    <w:p w14:paraId="6D78E7A8" w14:textId="254A237E" w:rsidR="00113F4E" w:rsidRPr="00180027" w:rsidRDefault="00113F4E" w:rsidP="008743A3">
      <w:pPr>
        <w:pStyle w:val="ListParagraph"/>
        <w:numPr>
          <w:ilvl w:val="1"/>
          <w:numId w:val="19"/>
        </w:numPr>
        <w:spacing w:line="240" w:lineRule="auto"/>
        <w:rPr>
          <w:rFonts w:ascii="Calibri" w:hAnsi="Calibri" w:cs="Calibri"/>
          <w:sz w:val="22"/>
          <w:szCs w:val="22"/>
        </w:rPr>
      </w:pPr>
      <w:r w:rsidRPr="00180027">
        <w:rPr>
          <w:rFonts w:ascii="Calibri" w:hAnsi="Calibri" w:cs="Calibri"/>
          <w:sz w:val="22"/>
          <w:szCs w:val="22"/>
        </w:rPr>
        <w:t xml:space="preserve">No, unacceptable smell </w:t>
      </w:r>
      <w:r w:rsidR="0010471C">
        <w:rPr>
          <w:rFonts w:ascii="Calibri" w:hAnsi="Calibri" w:cs="Calibri"/>
          <w:sz w:val="22"/>
          <w:szCs w:val="22"/>
        </w:rPr>
        <w:t>(</w:t>
      </w:r>
      <w:r w:rsidR="00B548ED" w:rsidRPr="45F003BF">
        <w:rPr>
          <w:rFonts w:ascii="Calibri" w:hAnsi="Calibri" w:cs="Calibri"/>
          <w:sz w:val="22"/>
          <w:szCs w:val="22"/>
        </w:rPr>
        <w:t xml:space="preserve">skip to </w:t>
      </w:r>
      <w:r w:rsidR="00B548ED">
        <w:rPr>
          <w:rFonts w:ascii="Calibri" w:hAnsi="Calibri" w:cs="Calibri"/>
          <w:sz w:val="22"/>
          <w:szCs w:val="22"/>
        </w:rPr>
        <w:t>Experience with chlorinated water</w:t>
      </w:r>
      <w:r w:rsidR="00B548ED" w:rsidRPr="45F003BF">
        <w:rPr>
          <w:rFonts w:ascii="Calibri" w:hAnsi="Calibri" w:cs="Calibri"/>
          <w:sz w:val="22"/>
          <w:szCs w:val="22"/>
        </w:rPr>
        <w:t xml:space="preserve"> </w:t>
      </w:r>
      <w:r w:rsidR="00B548ED">
        <w:rPr>
          <w:rFonts w:ascii="Calibri" w:hAnsi="Calibri" w:cs="Calibri"/>
          <w:sz w:val="22"/>
          <w:szCs w:val="22"/>
        </w:rPr>
        <w:t>question</w:t>
      </w:r>
      <w:r w:rsidR="0010471C">
        <w:rPr>
          <w:rFonts w:ascii="Calibri" w:hAnsi="Calibri" w:cs="Calibri"/>
          <w:sz w:val="22"/>
          <w:szCs w:val="22"/>
        </w:rPr>
        <w:t>)</w:t>
      </w:r>
    </w:p>
    <w:p w14:paraId="525C129D" w14:textId="2824889D" w:rsidR="00113F4E" w:rsidRPr="00180027" w:rsidRDefault="00113F4E" w:rsidP="008743A3">
      <w:pPr>
        <w:pStyle w:val="ListParagraph"/>
        <w:numPr>
          <w:ilvl w:val="1"/>
          <w:numId w:val="19"/>
        </w:numPr>
        <w:spacing w:line="240" w:lineRule="auto"/>
        <w:rPr>
          <w:rFonts w:ascii="Calibri" w:hAnsi="Calibri" w:cs="Calibri"/>
          <w:sz w:val="22"/>
          <w:szCs w:val="22"/>
        </w:rPr>
      </w:pPr>
      <w:r w:rsidRPr="00180027">
        <w:rPr>
          <w:rFonts w:ascii="Calibri" w:hAnsi="Calibri" w:cs="Calibri"/>
          <w:sz w:val="22"/>
          <w:szCs w:val="22"/>
        </w:rPr>
        <w:t xml:space="preserve">No, contains material </w:t>
      </w:r>
      <w:r w:rsidR="0010471C">
        <w:rPr>
          <w:rFonts w:ascii="Calibri" w:hAnsi="Calibri" w:cs="Calibri"/>
          <w:sz w:val="22"/>
          <w:szCs w:val="22"/>
        </w:rPr>
        <w:t>(</w:t>
      </w:r>
      <w:r w:rsidR="00B548ED" w:rsidRPr="45F003BF">
        <w:rPr>
          <w:rFonts w:ascii="Calibri" w:hAnsi="Calibri" w:cs="Calibri"/>
          <w:sz w:val="22"/>
          <w:szCs w:val="22"/>
        </w:rPr>
        <w:t xml:space="preserve">skip to </w:t>
      </w:r>
      <w:r w:rsidR="00B548ED">
        <w:rPr>
          <w:rFonts w:ascii="Calibri" w:hAnsi="Calibri" w:cs="Calibri"/>
          <w:sz w:val="22"/>
          <w:szCs w:val="22"/>
        </w:rPr>
        <w:t>Experience with chlorinated water</w:t>
      </w:r>
      <w:r w:rsidR="00B548ED" w:rsidRPr="45F003BF">
        <w:rPr>
          <w:rFonts w:ascii="Calibri" w:hAnsi="Calibri" w:cs="Calibri"/>
          <w:sz w:val="22"/>
          <w:szCs w:val="22"/>
        </w:rPr>
        <w:t xml:space="preserve"> </w:t>
      </w:r>
      <w:r w:rsidR="00B548ED">
        <w:rPr>
          <w:rFonts w:ascii="Calibri" w:hAnsi="Calibri" w:cs="Calibri"/>
          <w:sz w:val="22"/>
          <w:szCs w:val="22"/>
        </w:rPr>
        <w:t>question</w:t>
      </w:r>
      <w:r w:rsidR="0010471C">
        <w:rPr>
          <w:rFonts w:ascii="Calibri" w:hAnsi="Calibri" w:cs="Calibri"/>
          <w:sz w:val="22"/>
          <w:szCs w:val="22"/>
        </w:rPr>
        <w:t>)</w:t>
      </w:r>
    </w:p>
    <w:p w14:paraId="3142F12B" w14:textId="1FB95214" w:rsidR="00113F4E" w:rsidRPr="00180027" w:rsidRDefault="45F003BF" w:rsidP="008743A3">
      <w:pPr>
        <w:pStyle w:val="ListParagraph"/>
        <w:numPr>
          <w:ilvl w:val="1"/>
          <w:numId w:val="19"/>
        </w:numPr>
        <w:spacing w:line="240" w:lineRule="auto"/>
        <w:rPr>
          <w:rFonts w:ascii="Calibri" w:hAnsi="Calibri" w:cs="Calibri"/>
          <w:sz w:val="22"/>
          <w:szCs w:val="22"/>
        </w:rPr>
      </w:pPr>
      <w:r w:rsidRPr="45F003BF">
        <w:rPr>
          <w:rFonts w:ascii="Calibri" w:hAnsi="Calibri" w:cs="Calibri"/>
          <w:sz w:val="22"/>
          <w:szCs w:val="22"/>
        </w:rPr>
        <w:t xml:space="preserve">No, other </w:t>
      </w:r>
    </w:p>
    <w:p w14:paraId="59ED913D" w14:textId="71EAE3A9" w:rsidR="00113F4E" w:rsidRDefault="00113F4E" w:rsidP="008743A3">
      <w:pPr>
        <w:pStyle w:val="ListParagraph"/>
        <w:numPr>
          <w:ilvl w:val="1"/>
          <w:numId w:val="19"/>
        </w:numPr>
        <w:spacing w:line="240" w:lineRule="auto"/>
        <w:rPr>
          <w:rFonts w:ascii="Calibri" w:hAnsi="Calibri" w:cs="Calibri"/>
          <w:sz w:val="22"/>
          <w:szCs w:val="22"/>
        </w:rPr>
      </w:pPr>
      <w:r w:rsidRPr="00180027">
        <w:rPr>
          <w:rFonts w:ascii="Calibri" w:hAnsi="Calibri" w:cs="Calibri"/>
          <w:sz w:val="22"/>
          <w:szCs w:val="22"/>
        </w:rPr>
        <w:t>Don’t know</w:t>
      </w:r>
      <w:r w:rsidR="0010471C">
        <w:rPr>
          <w:rFonts w:ascii="Calibri" w:hAnsi="Calibri" w:cs="Calibri"/>
          <w:sz w:val="22"/>
          <w:szCs w:val="22"/>
        </w:rPr>
        <w:t xml:space="preserve"> (</w:t>
      </w:r>
      <w:r w:rsidR="00B548ED" w:rsidRPr="45F003BF">
        <w:rPr>
          <w:rFonts w:ascii="Calibri" w:hAnsi="Calibri" w:cs="Calibri"/>
          <w:sz w:val="22"/>
          <w:szCs w:val="22"/>
        </w:rPr>
        <w:t xml:space="preserve">skip to </w:t>
      </w:r>
      <w:r w:rsidR="00B548ED">
        <w:rPr>
          <w:rFonts w:ascii="Calibri" w:hAnsi="Calibri" w:cs="Calibri"/>
          <w:sz w:val="22"/>
          <w:szCs w:val="22"/>
        </w:rPr>
        <w:t>Experience with chlorinated water</w:t>
      </w:r>
      <w:r w:rsidR="00B548ED" w:rsidRPr="45F003BF">
        <w:rPr>
          <w:rFonts w:ascii="Calibri" w:hAnsi="Calibri" w:cs="Calibri"/>
          <w:sz w:val="22"/>
          <w:szCs w:val="22"/>
        </w:rPr>
        <w:t xml:space="preserve"> </w:t>
      </w:r>
      <w:r w:rsidR="00B548ED">
        <w:rPr>
          <w:rFonts w:ascii="Calibri" w:hAnsi="Calibri" w:cs="Calibri"/>
          <w:sz w:val="22"/>
          <w:szCs w:val="22"/>
        </w:rPr>
        <w:t>question</w:t>
      </w:r>
      <w:r w:rsidR="0010471C">
        <w:rPr>
          <w:rFonts w:ascii="Calibri" w:hAnsi="Calibri" w:cs="Calibri"/>
          <w:sz w:val="22"/>
          <w:szCs w:val="22"/>
        </w:rPr>
        <w:t>)</w:t>
      </w:r>
    </w:p>
    <w:p w14:paraId="4901386C" w14:textId="77777777" w:rsidR="0010471C" w:rsidRPr="0010471C" w:rsidRDefault="0010471C" w:rsidP="0010471C">
      <w:pPr>
        <w:pStyle w:val="ListParagraph"/>
        <w:tabs>
          <w:tab w:val="left" w:pos="540"/>
        </w:tabs>
        <w:spacing w:line="240" w:lineRule="auto"/>
        <w:textAlignment w:val="top"/>
        <w:rPr>
          <w:rFonts w:ascii="Calibri" w:eastAsia="Times New Roman" w:hAnsi="Calibri" w:cs="Calibri"/>
          <w:sz w:val="22"/>
          <w:szCs w:val="22"/>
        </w:rPr>
      </w:pPr>
    </w:p>
    <w:p w14:paraId="20A5EBFE" w14:textId="5EAFE6E4" w:rsidR="00161404" w:rsidRPr="00831540" w:rsidRDefault="205E1851" w:rsidP="00831540">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205E1851">
        <w:rPr>
          <w:rFonts w:ascii="Calibri" w:hAnsi="Calibri" w:cs="Calibri"/>
          <w:b/>
          <w:bCs/>
          <w:sz w:val="22"/>
          <w:szCs w:val="22"/>
        </w:rPr>
        <w:t>If “</w:t>
      </w:r>
      <w:r w:rsidR="00B548ED">
        <w:rPr>
          <w:rFonts w:ascii="Calibri" w:hAnsi="Calibri" w:cs="Calibri"/>
          <w:b/>
          <w:bCs/>
          <w:sz w:val="22"/>
          <w:szCs w:val="22"/>
        </w:rPr>
        <w:t>O</w:t>
      </w:r>
      <w:r w:rsidRPr="205E1851">
        <w:rPr>
          <w:rFonts w:ascii="Calibri" w:hAnsi="Calibri" w:cs="Calibri"/>
          <w:b/>
          <w:bCs/>
          <w:sz w:val="22"/>
          <w:szCs w:val="22"/>
        </w:rPr>
        <w:t>ther” reason for unacceptable, please specify</w:t>
      </w:r>
      <w:r w:rsidR="00831540">
        <w:rPr>
          <w:rFonts w:ascii="Calibri" w:hAnsi="Calibri" w:cs="Calibri"/>
          <w:b/>
          <w:bCs/>
          <w:sz w:val="22"/>
          <w:szCs w:val="22"/>
        </w:rPr>
        <w:t xml:space="preserve">. </w:t>
      </w:r>
      <w:r w:rsidR="00831540">
        <w:rPr>
          <w:rFonts w:ascii="Calibri" w:hAnsi="Calibri" w:cs="Calibri"/>
          <w:b/>
          <w:bCs/>
          <w:sz w:val="22"/>
          <w:szCs w:val="22"/>
        </w:rPr>
        <w:br/>
      </w:r>
    </w:p>
    <w:p w14:paraId="40B1253F" w14:textId="53B75C73" w:rsidR="4D09FBE0" w:rsidRPr="00CA1AB3" w:rsidRDefault="2428FE12" w:rsidP="008743A3">
      <w:pPr>
        <w:pStyle w:val="ListParagraph"/>
        <w:numPr>
          <w:ilvl w:val="0"/>
          <w:numId w:val="37"/>
        </w:numPr>
        <w:spacing w:line="240" w:lineRule="auto"/>
        <w:rPr>
          <w:rFonts w:ascii="Calibri" w:hAnsi="Calibri" w:cs="Calibri"/>
          <w:b/>
          <w:bCs/>
          <w:sz w:val="22"/>
          <w:szCs w:val="22"/>
        </w:rPr>
      </w:pPr>
      <w:r w:rsidRPr="00CA1AB3">
        <w:rPr>
          <w:rFonts w:ascii="Calibri" w:hAnsi="Calibri" w:cs="Calibri"/>
          <w:b/>
          <w:bCs/>
          <w:sz w:val="22"/>
          <w:szCs w:val="22"/>
        </w:rPr>
        <w:t xml:space="preserve">Have you ever experienced drinking chlorinated water? </w:t>
      </w:r>
    </w:p>
    <w:p w14:paraId="2A562BEC" w14:textId="2D93F482" w:rsidR="4D09FBE0" w:rsidRDefault="41EEA45A" w:rsidP="008743A3">
      <w:pPr>
        <w:pStyle w:val="ListParagraph"/>
        <w:numPr>
          <w:ilvl w:val="0"/>
          <w:numId w:val="2"/>
        </w:numPr>
        <w:spacing w:line="240" w:lineRule="auto"/>
        <w:rPr>
          <w:rFonts w:ascii="Calibri" w:hAnsi="Calibri" w:cs="Calibri"/>
          <w:sz w:val="22"/>
          <w:szCs w:val="22"/>
        </w:rPr>
      </w:pPr>
      <w:r w:rsidRPr="41EEA45A">
        <w:rPr>
          <w:rFonts w:ascii="Calibri" w:eastAsia="Calibri" w:hAnsi="Calibri" w:cs="Calibri"/>
          <w:sz w:val="22"/>
          <w:szCs w:val="22"/>
        </w:rPr>
        <w:t xml:space="preserve">Yes </w:t>
      </w:r>
    </w:p>
    <w:p w14:paraId="370964ED" w14:textId="6A0F97DD" w:rsidR="43BEF17C" w:rsidRDefault="64EDE3A7" w:rsidP="008743A3">
      <w:pPr>
        <w:pStyle w:val="ListParagraph"/>
        <w:numPr>
          <w:ilvl w:val="0"/>
          <w:numId w:val="2"/>
        </w:numPr>
        <w:spacing w:line="240" w:lineRule="auto"/>
      </w:pPr>
      <w:r w:rsidRPr="64EDE3A7">
        <w:rPr>
          <w:rFonts w:ascii="Calibri" w:eastAsia="Calibri" w:hAnsi="Calibri" w:cs="Calibri"/>
          <w:sz w:val="22"/>
          <w:szCs w:val="22"/>
        </w:rPr>
        <w:t>No</w:t>
      </w:r>
      <w:r w:rsidR="43BEF17C">
        <w:br/>
      </w:r>
    </w:p>
    <w:p w14:paraId="4FA85DCA" w14:textId="66BCA73B" w:rsidR="00161404" w:rsidRPr="006C3F84" w:rsidRDefault="4C9A25B7" w:rsidP="008743A3">
      <w:pPr>
        <w:pStyle w:val="ListParagraph"/>
        <w:numPr>
          <w:ilvl w:val="0"/>
          <w:numId w:val="37"/>
        </w:numPr>
        <w:spacing w:after="0" w:line="240" w:lineRule="auto"/>
        <w:rPr>
          <w:rFonts w:ascii="Calibri" w:eastAsia="Aptos" w:hAnsi="Calibri" w:cs="Calibri"/>
        </w:rPr>
      </w:pPr>
      <w:r w:rsidRPr="00CA1AB3">
        <w:rPr>
          <w:rFonts w:ascii="Aptos" w:eastAsia="Aptos" w:hAnsi="Aptos" w:cs="Aptos"/>
          <w:b/>
          <w:bCs/>
          <w:sz w:val="22"/>
          <w:szCs w:val="22"/>
        </w:rPr>
        <w:t xml:space="preserve"> </w:t>
      </w:r>
      <w:r w:rsidRPr="006C3F84">
        <w:rPr>
          <w:rFonts w:ascii="Calibri" w:eastAsia="Aptos" w:hAnsi="Calibri" w:cs="Calibri"/>
          <w:b/>
          <w:bCs/>
          <w:sz w:val="22"/>
          <w:szCs w:val="22"/>
        </w:rPr>
        <w:t xml:space="preserve">What stops you from drinking chlorinated water regularly? </w:t>
      </w:r>
      <w:r w:rsidRPr="006C3F84">
        <w:rPr>
          <w:rFonts w:ascii="Calibri" w:eastAsia="Aptos" w:hAnsi="Calibri" w:cs="Calibri"/>
          <w:i/>
          <w:iCs/>
          <w:sz w:val="22"/>
          <w:szCs w:val="22"/>
        </w:rPr>
        <w:t>(allow multiple choices)</w:t>
      </w:r>
    </w:p>
    <w:p w14:paraId="29E5C68A" w14:textId="787D5C33" w:rsidR="64EDE3A7" w:rsidRPr="006C3F84" w:rsidRDefault="4C9A25B7" w:rsidP="008743A3">
      <w:pPr>
        <w:pStyle w:val="ListParagraph"/>
        <w:numPr>
          <w:ilvl w:val="0"/>
          <w:numId w:val="4"/>
        </w:numPr>
        <w:spacing w:line="240" w:lineRule="auto"/>
        <w:rPr>
          <w:rFonts w:ascii="Calibri" w:eastAsia="Aptos" w:hAnsi="Calibri" w:cs="Calibri"/>
          <w:sz w:val="22"/>
          <w:szCs w:val="22"/>
        </w:rPr>
      </w:pPr>
      <w:r w:rsidRPr="006C3F84">
        <w:rPr>
          <w:rFonts w:ascii="Calibri" w:eastAsia="Aptos" w:hAnsi="Calibri" w:cs="Calibri"/>
          <w:sz w:val="22"/>
          <w:szCs w:val="22"/>
        </w:rPr>
        <w:t xml:space="preserve">Nothing – I drink chlorinated water regularly. </w:t>
      </w:r>
    </w:p>
    <w:p w14:paraId="6F87B8C6" w14:textId="0CB1B1A9" w:rsidR="00161404" w:rsidRPr="006C3F84" w:rsidRDefault="4C9A25B7" w:rsidP="008743A3">
      <w:pPr>
        <w:pStyle w:val="ListParagraph"/>
        <w:numPr>
          <w:ilvl w:val="0"/>
          <w:numId w:val="4"/>
        </w:numPr>
        <w:spacing w:line="240" w:lineRule="auto"/>
        <w:rPr>
          <w:rFonts w:ascii="Calibri" w:eastAsia="Aptos" w:hAnsi="Calibri" w:cs="Calibri"/>
          <w:sz w:val="22"/>
          <w:szCs w:val="22"/>
        </w:rPr>
      </w:pPr>
      <w:r w:rsidRPr="006C3F84">
        <w:rPr>
          <w:rFonts w:ascii="Calibri" w:eastAsia="Aptos" w:hAnsi="Calibri" w:cs="Calibri"/>
          <w:sz w:val="22"/>
          <w:szCs w:val="22"/>
        </w:rPr>
        <w:t>I don’t need it - the water I collect is already clean and safe.</w:t>
      </w:r>
    </w:p>
    <w:p w14:paraId="1A3BBB3F" w14:textId="50152FE2" w:rsidR="00161404" w:rsidRPr="006C3F84" w:rsidRDefault="41EEA45A" w:rsidP="008743A3">
      <w:pPr>
        <w:pStyle w:val="ListParagraph"/>
        <w:numPr>
          <w:ilvl w:val="0"/>
          <w:numId w:val="4"/>
        </w:numPr>
        <w:spacing w:line="240" w:lineRule="auto"/>
        <w:rPr>
          <w:rFonts w:ascii="Calibri" w:eastAsia="Aptos" w:hAnsi="Calibri" w:cs="Calibri"/>
          <w:sz w:val="22"/>
          <w:szCs w:val="22"/>
        </w:rPr>
      </w:pPr>
      <w:r w:rsidRPr="006C3F84">
        <w:rPr>
          <w:rFonts w:ascii="Calibri" w:eastAsia="Aptos" w:hAnsi="Calibri" w:cs="Calibri"/>
          <w:sz w:val="22"/>
          <w:szCs w:val="22"/>
        </w:rPr>
        <w:t>I don't have access to chlorine products.</w:t>
      </w:r>
    </w:p>
    <w:p w14:paraId="07F5F3CC" w14:textId="6C5E7842" w:rsidR="00161404" w:rsidRPr="006C3F84" w:rsidRDefault="41EEA45A" w:rsidP="008743A3">
      <w:pPr>
        <w:pStyle w:val="ListParagraph"/>
        <w:numPr>
          <w:ilvl w:val="0"/>
          <w:numId w:val="4"/>
        </w:numPr>
        <w:spacing w:line="240" w:lineRule="auto"/>
        <w:rPr>
          <w:rFonts w:ascii="Calibri" w:eastAsia="Aptos" w:hAnsi="Calibri" w:cs="Calibri"/>
          <w:sz w:val="22"/>
          <w:szCs w:val="22"/>
        </w:rPr>
      </w:pPr>
      <w:r w:rsidRPr="006C3F84">
        <w:rPr>
          <w:rFonts w:ascii="Calibri" w:eastAsia="Aptos" w:hAnsi="Calibri" w:cs="Calibri"/>
          <w:sz w:val="22"/>
          <w:szCs w:val="22"/>
        </w:rPr>
        <w:t>I don't know how to treat my water with chlorine.</w:t>
      </w:r>
    </w:p>
    <w:p w14:paraId="097073AF" w14:textId="63D8BA63" w:rsidR="00161404" w:rsidRPr="006C3F84" w:rsidRDefault="41EEA45A" w:rsidP="008743A3">
      <w:pPr>
        <w:pStyle w:val="ListParagraph"/>
        <w:numPr>
          <w:ilvl w:val="0"/>
          <w:numId w:val="4"/>
        </w:numPr>
        <w:spacing w:line="240" w:lineRule="auto"/>
        <w:rPr>
          <w:rFonts w:ascii="Calibri" w:eastAsia="Aptos" w:hAnsi="Calibri" w:cs="Calibri"/>
          <w:sz w:val="22"/>
          <w:szCs w:val="22"/>
        </w:rPr>
      </w:pPr>
      <w:r w:rsidRPr="006C3F84">
        <w:rPr>
          <w:rFonts w:ascii="Calibri" w:eastAsia="Aptos" w:hAnsi="Calibri" w:cs="Calibri"/>
          <w:sz w:val="22"/>
          <w:szCs w:val="22"/>
        </w:rPr>
        <w:t>Chlorine products are too expensive.</w:t>
      </w:r>
    </w:p>
    <w:p w14:paraId="02D1B6F5" w14:textId="2CE8686F" w:rsidR="00161404" w:rsidRPr="006C3F84" w:rsidRDefault="41EEA45A" w:rsidP="008743A3">
      <w:pPr>
        <w:pStyle w:val="ListParagraph"/>
        <w:numPr>
          <w:ilvl w:val="0"/>
          <w:numId w:val="4"/>
        </w:numPr>
        <w:spacing w:line="240" w:lineRule="auto"/>
        <w:rPr>
          <w:rFonts w:ascii="Calibri" w:eastAsia="Aptos" w:hAnsi="Calibri" w:cs="Calibri"/>
          <w:sz w:val="22"/>
          <w:szCs w:val="22"/>
        </w:rPr>
      </w:pPr>
      <w:r w:rsidRPr="006C3F84">
        <w:rPr>
          <w:rFonts w:ascii="Calibri" w:eastAsia="Aptos" w:hAnsi="Calibri" w:cs="Calibri"/>
          <w:sz w:val="22"/>
          <w:szCs w:val="22"/>
        </w:rPr>
        <w:t>It takes too much time to chlorinate.</w:t>
      </w:r>
    </w:p>
    <w:p w14:paraId="700B1355" w14:textId="560BFA74" w:rsidR="00161404" w:rsidRPr="006C3F84" w:rsidRDefault="41EEA45A" w:rsidP="008743A3">
      <w:pPr>
        <w:pStyle w:val="ListParagraph"/>
        <w:numPr>
          <w:ilvl w:val="0"/>
          <w:numId w:val="4"/>
        </w:numPr>
        <w:spacing w:line="240" w:lineRule="auto"/>
        <w:rPr>
          <w:rFonts w:ascii="Calibri" w:eastAsia="Aptos" w:hAnsi="Calibri" w:cs="Calibri"/>
          <w:sz w:val="22"/>
          <w:szCs w:val="22"/>
        </w:rPr>
      </w:pPr>
      <w:r w:rsidRPr="006C3F84">
        <w:rPr>
          <w:rFonts w:ascii="Calibri" w:eastAsia="Aptos" w:hAnsi="Calibri" w:cs="Calibri"/>
          <w:sz w:val="22"/>
          <w:szCs w:val="22"/>
        </w:rPr>
        <w:t>I don't like the taste of chlorinated water.</w:t>
      </w:r>
    </w:p>
    <w:p w14:paraId="5A001F22" w14:textId="5F5E8665" w:rsidR="00161404" w:rsidRPr="006C3F84" w:rsidRDefault="41EEA45A" w:rsidP="008743A3">
      <w:pPr>
        <w:pStyle w:val="ListParagraph"/>
        <w:numPr>
          <w:ilvl w:val="0"/>
          <w:numId w:val="4"/>
        </w:numPr>
        <w:spacing w:line="240" w:lineRule="auto"/>
        <w:rPr>
          <w:rFonts w:ascii="Calibri" w:eastAsia="Aptos" w:hAnsi="Calibri" w:cs="Calibri"/>
          <w:sz w:val="22"/>
          <w:szCs w:val="22"/>
        </w:rPr>
      </w:pPr>
      <w:r w:rsidRPr="006C3F84">
        <w:rPr>
          <w:rFonts w:ascii="Calibri" w:eastAsia="Aptos" w:hAnsi="Calibri" w:cs="Calibri"/>
          <w:sz w:val="22"/>
          <w:szCs w:val="22"/>
        </w:rPr>
        <w:t>I don't like the smell of chlorinated water</w:t>
      </w:r>
    </w:p>
    <w:p w14:paraId="0064F07F" w14:textId="77777777" w:rsidR="00A514D2" w:rsidRDefault="41EEA45A" w:rsidP="00A514D2">
      <w:pPr>
        <w:pStyle w:val="ListParagraph"/>
        <w:numPr>
          <w:ilvl w:val="0"/>
          <w:numId w:val="4"/>
        </w:numPr>
        <w:spacing w:line="240" w:lineRule="auto"/>
        <w:rPr>
          <w:rFonts w:ascii="Calibri" w:eastAsia="Aptos" w:hAnsi="Calibri" w:cs="Calibri"/>
          <w:sz w:val="22"/>
          <w:szCs w:val="22"/>
        </w:rPr>
      </w:pPr>
      <w:r w:rsidRPr="006C3F84">
        <w:rPr>
          <w:rFonts w:ascii="Calibri" w:eastAsia="Aptos" w:hAnsi="Calibri" w:cs="Calibri"/>
          <w:sz w:val="22"/>
          <w:szCs w:val="22"/>
        </w:rPr>
        <w:t>Chlorinated water is not safe to drink.</w:t>
      </w:r>
    </w:p>
    <w:p w14:paraId="48F6EA44" w14:textId="7180546B" w:rsidR="00161404" w:rsidRPr="0052234A" w:rsidDel="00E71185" w:rsidRDefault="41EEA45A" w:rsidP="0052234A">
      <w:pPr>
        <w:pStyle w:val="ListParagraph"/>
        <w:numPr>
          <w:ilvl w:val="0"/>
          <w:numId w:val="4"/>
        </w:numPr>
        <w:spacing w:line="240" w:lineRule="auto"/>
        <w:rPr>
          <w:del w:id="8" w:author="Nina Morency Brassard" w:date="2025-12-04T11:30:00Z" w16du:dateUtc="2025-12-04T10:30:00Z"/>
          <w:rFonts w:ascii="Calibri" w:eastAsia="Aptos" w:hAnsi="Calibri" w:cs="Calibri"/>
          <w:sz w:val="22"/>
          <w:szCs w:val="22"/>
        </w:rPr>
      </w:pPr>
      <w:r w:rsidRPr="00A514D2">
        <w:rPr>
          <w:rFonts w:ascii="Calibri" w:eastAsiaTheme="minorEastAsia" w:hAnsi="Calibri" w:cs="Calibri"/>
          <w:sz w:val="22"/>
          <w:szCs w:val="22"/>
        </w:rPr>
        <w:lastRenderedPageBreak/>
        <w:t>Other (specif</w:t>
      </w:r>
      <w:r w:rsidRPr="00A514D2">
        <w:rPr>
          <w:rFonts w:ascii="Calibri" w:eastAsia="Aptos" w:hAnsi="Calibri" w:cs="Calibri"/>
          <w:sz w:val="22"/>
          <w:szCs w:val="22"/>
        </w:rPr>
        <w:t>y)__________________</w:t>
      </w:r>
      <w:r w:rsidR="0052234A" w:rsidRPr="0052234A">
        <w:rPr>
          <w:rFonts w:ascii="Calibri" w:hAnsi="Calibri" w:cs="Calibri"/>
          <w:b/>
          <w:bCs/>
          <w:sz w:val="22"/>
          <w:szCs w:val="22"/>
        </w:rPr>
        <w:br/>
      </w:r>
    </w:p>
    <w:p w14:paraId="415618C7" w14:textId="453142E2" w:rsidR="0052234A" w:rsidRPr="0052234A" w:rsidRDefault="0052234A" w:rsidP="00E71185">
      <w:pPr>
        <w:pStyle w:val="ListParagraph"/>
        <w:numPr>
          <w:ilvl w:val="0"/>
          <w:numId w:val="37"/>
        </w:numPr>
        <w:spacing w:after="0" w:line="240" w:lineRule="auto"/>
        <w:rPr>
          <w:rFonts w:ascii="Calibri" w:eastAsia="Times New Roman" w:hAnsi="Calibri" w:cs="Calibri"/>
          <w:b/>
          <w:bCs/>
          <w:color w:val="000000" w:themeColor="text1"/>
          <w:sz w:val="22"/>
          <w:szCs w:val="22"/>
        </w:rPr>
      </w:pPr>
      <w:r w:rsidRPr="0052234A">
        <w:rPr>
          <w:rFonts w:ascii="Calibri" w:hAnsi="Calibri" w:cs="Calibri"/>
          <w:b/>
          <w:bCs/>
          <w:sz w:val="22"/>
          <w:szCs w:val="22"/>
        </w:rPr>
        <w:t>If “Other”</w:t>
      </w:r>
      <w:r>
        <w:rPr>
          <w:rFonts w:ascii="Calibri" w:hAnsi="Calibri" w:cs="Calibri"/>
          <w:b/>
          <w:bCs/>
          <w:sz w:val="22"/>
          <w:szCs w:val="22"/>
        </w:rPr>
        <w:t xml:space="preserve"> reason for not drinking chlorinated water</w:t>
      </w:r>
      <w:r w:rsidRPr="0052234A">
        <w:rPr>
          <w:rFonts w:ascii="Calibri" w:hAnsi="Calibri" w:cs="Calibri"/>
          <w:b/>
          <w:bCs/>
          <w:sz w:val="22"/>
          <w:szCs w:val="22"/>
        </w:rPr>
        <w:t>, please specify.</w:t>
      </w:r>
      <w:r>
        <w:rPr>
          <w:rFonts w:ascii="Calibri" w:hAnsi="Calibri" w:cs="Calibri"/>
          <w:b/>
          <w:bCs/>
          <w:sz w:val="22"/>
          <w:szCs w:val="22"/>
        </w:rPr>
        <w:br/>
      </w:r>
    </w:p>
    <w:p w14:paraId="63C2669A" w14:textId="13EBE6EA" w:rsidR="00E71185" w:rsidRPr="00831540" w:rsidRDefault="009B5F5E" w:rsidP="00E71185">
      <w:pPr>
        <w:pStyle w:val="ListParagraph"/>
        <w:numPr>
          <w:ilvl w:val="0"/>
          <w:numId w:val="37"/>
        </w:numPr>
        <w:spacing w:after="0" w:line="240" w:lineRule="auto"/>
        <w:rPr>
          <w:rFonts w:ascii="Calibri" w:eastAsia="Times New Roman" w:hAnsi="Calibri" w:cs="Calibri"/>
          <w:b/>
          <w:bCs/>
          <w:color w:val="000000" w:themeColor="text1"/>
          <w:sz w:val="22"/>
          <w:szCs w:val="22"/>
        </w:rPr>
      </w:pPr>
      <w:r w:rsidRPr="00831540">
        <w:rPr>
          <w:rFonts w:ascii="Calibri" w:hAnsi="Calibri" w:cs="Calibri"/>
          <w:b/>
          <w:bCs/>
          <w:sz w:val="22"/>
          <w:szCs w:val="22"/>
        </w:rPr>
        <w:t>Can you name some benefits of using chlorinated water</w:t>
      </w:r>
      <w:r w:rsidR="00E71185" w:rsidRPr="00831540">
        <w:rPr>
          <w:rFonts w:ascii="Calibri" w:hAnsi="Calibri" w:cs="Calibri"/>
          <w:b/>
          <w:bCs/>
          <w:sz w:val="22"/>
          <w:szCs w:val="22"/>
        </w:rPr>
        <w:t xml:space="preserve">? </w:t>
      </w:r>
      <w:r w:rsidR="00E71185" w:rsidRPr="00831540">
        <w:rPr>
          <w:rFonts w:ascii="Calibri" w:eastAsia="Times New Roman" w:hAnsi="Calibri" w:cs="Calibri"/>
          <w:color w:val="000000" w:themeColor="text1"/>
          <w:sz w:val="22"/>
          <w:szCs w:val="22"/>
        </w:rPr>
        <w:t>(</w:t>
      </w:r>
      <w:r w:rsidR="00E71185" w:rsidRPr="00831540">
        <w:rPr>
          <w:rFonts w:ascii="Calibri" w:eastAsia="Times New Roman" w:hAnsi="Calibri" w:cs="Calibri"/>
          <w:i/>
          <w:iCs/>
          <w:color w:val="000000" w:themeColor="text1"/>
          <w:sz w:val="22"/>
          <w:szCs w:val="22"/>
        </w:rPr>
        <w:t>Do not read aloud, allow respondent to list</w:t>
      </w:r>
      <w:r w:rsidRPr="00831540">
        <w:rPr>
          <w:rFonts w:ascii="Calibri" w:eastAsia="Times New Roman" w:hAnsi="Calibri" w:cs="Calibri"/>
          <w:i/>
          <w:iCs/>
          <w:color w:val="000000" w:themeColor="text1"/>
          <w:sz w:val="22"/>
          <w:szCs w:val="22"/>
        </w:rPr>
        <w:t xml:space="preserve">. </w:t>
      </w:r>
      <w:r w:rsidR="00E71185" w:rsidRPr="00831540">
        <w:rPr>
          <w:rFonts w:ascii="Calibri" w:eastAsia="Times New Roman" w:hAnsi="Calibri" w:cs="Calibri"/>
          <w:i/>
          <w:iCs/>
          <w:color w:val="000000" w:themeColor="text1"/>
          <w:sz w:val="22"/>
          <w:szCs w:val="22"/>
          <w:rPrChange w:id="9" w:author="Nina Morency Brassard" w:date="2025-12-04T11:44:00Z" w16du:dateUtc="2025-12-04T10:44:00Z">
            <w:rPr>
              <w:rFonts w:ascii="Calibri" w:eastAsia="Times New Roman" w:hAnsi="Calibri" w:cs="Calibri"/>
              <w:b/>
              <w:bCs/>
              <w:color w:val="000000" w:themeColor="text1"/>
              <w:sz w:val="22"/>
              <w:szCs w:val="22"/>
            </w:rPr>
          </w:rPrChange>
        </w:rPr>
        <w:t>Multiple responses are allowed</w:t>
      </w:r>
      <w:r w:rsidRPr="00831540">
        <w:rPr>
          <w:rFonts w:ascii="Calibri" w:eastAsia="Times New Roman" w:hAnsi="Calibri" w:cs="Calibri"/>
          <w:color w:val="000000" w:themeColor="text1"/>
          <w:sz w:val="22"/>
          <w:szCs w:val="22"/>
          <w:rPrChange w:id="10" w:author="Nina Morency Brassard" w:date="2025-12-04T11:44:00Z" w16du:dateUtc="2025-12-04T10:44:00Z">
            <w:rPr>
              <w:rFonts w:ascii="Calibri" w:eastAsia="Times New Roman" w:hAnsi="Calibri" w:cs="Calibri"/>
              <w:b/>
              <w:bCs/>
              <w:color w:val="000000" w:themeColor="text1"/>
              <w:sz w:val="22"/>
              <w:szCs w:val="22"/>
            </w:rPr>
          </w:rPrChange>
        </w:rPr>
        <w:t>)</w:t>
      </w:r>
    </w:p>
    <w:p w14:paraId="3F12A0F6" w14:textId="581107CE" w:rsidR="00BD1903" w:rsidRPr="00831540" w:rsidRDefault="00BD1903" w:rsidP="00C00D5D">
      <w:pPr>
        <w:pStyle w:val="ListParagraph"/>
        <w:numPr>
          <w:ilvl w:val="0"/>
          <w:numId w:val="64"/>
        </w:numPr>
        <w:spacing w:after="0" w:line="240" w:lineRule="auto"/>
        <w:rPr>
          <w:rFonts w:ascii="Calibri" w:hAnsi="Calibri" w:cs="Calibri"/>
          <w:sz w:val="22"/>
          <w:szCs w:val="22"/>
        </w:rPr>
      </w:pPr>
      <w:r w:rsidRPr="00831540">
        <w:rPr>
          <w:rFonts w:ascii="Calibri" w:hAnsi="Calibri" w:cs="Calibri"/>
          <w:sz w:val="22"/>
          <w:szCs w:val="22"/>
        </w:rPr>
        <w:t>Kills germs</w:t>
      </w:r>
      <w:r w:rsidR="00C00D5D" w:rsidRPr="00831540">
        <w:rPr>
          <w:rFonts w:ascii="Calibri" w:hAnsi="Calibri" w:cs="Calibri"/>
          <w:sz w:val="22"/>
          <w:szCs w:val="22"/>
        </w:rPr>
        <w:t xml:space="preserve"> and bacteria</w:t>
      </w:r>
      <w:r w:rsidR="00BC3B9F" w:rsidRPr="00831540">
        <w:rPr>
          <w:rFonts w:ascii="Calibri" w:hAnsi="Calibri" w:cs="Calibri"/>
          <w:sz w:val="22"/>
          <w:szCs w:val="22"/>
        </w:rPr>
        <w:t xml:space="preserve"> (skip to </w:t>
      </w:r>
      <w:r w:rsidR="00EF4B5A">
        <w:rPr>
          <w:rFonts w:ascii="Calibri" w:hAnsi="Calibri" w:cs="Calibri"/>
          <w:sz w:val="22"/>
          <w:szCs w:val="22"/>
        </w:rPr>
        <w:t>W</w:t>
      </w:r>
      <w:r w:rsidR="00BC3B9F" w:rsidRPr="00831540">
        <w:rPr>
          <w:rFonts w:ascii="Calibri" w:hAnsi="Calibri" w:cs="Calibri"/>
          <w:sz w:val="22"/>
          <w:szCs w:val="22"/>
        </w:rPr>
        <w:t>ater testing section)</w:t>
      </w:r>
    </w:p>
    <w:p w14:paraId="48B5E1FF" w14:textId="4BFC405A" w:rsidR="00BD1903" w:rsidRPr="00831540" w:rsidRDefault="00BD1903" w:rsidP="00BD1903">
      <w:pPr>
        <w:pStyle w:val="ListParagraph"/>
        <w:numPr>
          <w:ilvl w:val="0"/>
          <w:numId w:val="64"/>
        </w:numPr>
        <w:spacing w:after="0" w:line="240" w:lineRule="auto"/>
        <w:rPr>
          <w:rFonts w:ascii="Calibri" w:hAnsi="Calibri" w:cs="Calibri"/>
          <w:sz w:val="22"/>
          <w:szCs w:val="22"/>
        </w:rPr>
      </w:pPr>
      <w:r w:rsidRPr="00831540">
        <w:rPr>
          <w:rFonts w:ascii="Calibri" w:hAnsi="Calibri" w:cs="Calibri"/>
          <w:sz w:val="22"/>
          <w:szCs w:val="22"/>
        </w:rPr>
        <w:t xml:space="preserve">Prevents </w:t>
      </w:r>
      <w:r w:rsidR="00BC3B9F" w:rsidRPr="00831540">
        <w:rPr>
          <w:rFonts w:ascii="Calibri" w:hAnsi="Calibri" w:cs="Calibri"/>
          <w:sz w:val="22"/>
          <w:szCs w:val="22"/>
        </w:rPr>
        <w:t xml:space="preserve">diarrhea and other </w:t>
      </w:r>
      <w:r w:rsidR="00EB5EE6" w:rsidRPr="00831540">
        <w:rPr>
          <w:rFonts w:ascii="Calibri" w:hAnsi="Calibri" w:cs="Calibri"/>
          <w:sz w:val="22"/>
          <w:szCs w:val="22"/>
        </w:rPr>
        <w:t xml:space="preserve">disease </w:t>
      </w:r>
      <w:r w:rsidR="00BC3B9F" w:rsidRPr="00831540">
        <w:rPr>
          <w:rFonts w:ascii="Calibri" w:hAnsi="Calibri" w:cs="Calibri"/>
          <w:sz w:val="22"/>
          <w:szCs w:val="22"/>
        </w:rPr>
        <w:t>(</w:t>
      </w:r>
      <w:r w:rsidR="00EF4B5A" w:rsidRPr="00831540">
        <w:rPr>
          <w:rFonts w:ascii="Calibri" w:hAnsi="Calibri" w:cs="Calibri"/>
          <w:sz w:val="22"/>
          <w:szCs w:val="22"/>
        </w:rPr>
        <w:t xml:space="preserve">skip to </w:t>
      </w:r>
      <w:r w:rsidR="00EF4B5A">
        <w:rPr>
          <w:rFonts w:ascii="Calibri" w:hAnsi="Calibri" w:cs="Calibri"/>
          <w:sz w:val="22"/>
          <w:szCs w:val="22"/>
        </w:rPr>
        <w:t>W</w:t>
      </w:r>
      <w:r w:rsidR="00EF4B5A" w:rsidRPr="00831540">
        <w:rPr>
          <w:rFonts w:ascii="Calibri" w:hAnsi="Calibri" w:cs="Calibri"/>
          <w:sz w:val="22"/>
          <w:szCs w:val="22"/>
        </w:rPr>
        <w:t>ater testing section</w:t>
      </w:r>
      <w:r w:rsidR="00BC3B9F" w:rsidRPr="00831540">
        <w:rPr>
          <w:rFonts w:ascii="Calibri" w:hAnsi="Calibri" w:cs="Calibri"/>
          <w:sz w:val="22"/>
          <w:szCs w:val="22"/>
        </w:rPr>
        <w:t>)</w:t>
      </w:r>
    </w:p>
    <w:p w14:paraId="04ABCB4F" w14:textId="3ECFB897" w:rsidR="00BD1903" w:rsidRPr="00831540" w:rsidRDefault="00C00D5D" w:rsidP="00BD1903">
      <w:pPr>
        <w:pStyle w:val="ListParagraph"/>
        <w:numPr>
          <w:ilvl w:val="0"/>
          <w:numId w:val="64"/>
        </w:numPr>
        <w:spacing w:after="0" w:line="240" w:lineRule="auto"/>
        <w:rPr>
          <w:rFonts w:ascii="Calibri" w:hAnsi="Calibri" w:cs="Calibri"/>
          <w:sz w:val="22"/>
          <w:szCs w:val="22"/>
        </w:rPr>
      </w:pPr>
      <w:r w:rsidRPr="00831540">
        <w:rPr>
          <w:rFonts w:ascii="Calibri" w:hAnsi="Calibri" w:cs="Calibri"/>
          <w:sz w:val="22"/>
          <w:szCs w:val="22"/>
        </w:rPr>
        <w:t>Makes</w:t>
      </w:r>
      <w:r w:rsidR="00BD1903" w:rsidRPr="00831540">
        <w:rPr>
          <w:rFonts w:ascii="Calibri" w:hAnsi="Calibri" w:cs="Calibri"/>
          <w:sz w:val="22"/>
          <w:szCs w:val="22"/>
        </w:rPr>
        <w:t xml:space="preserve"> water safe</w:t>
      </w:r>
      <w:r w:rsidRPr="00831540">
        <w:rPr>
          <w:rFonts w:ascii="Calibri" w:hAnsi="Calibri" w:cs="Calibri"/>
          <w:sz w:val="22"/>
          <w:szCs w:val="22"/>
        </w:rPr>
        <w:t>(r)</w:t>
      </w:r>
      <w:r w:rsidR="00BC3B9F" w:rsidRPr="00831540">
        <w:rPr>
          <w:rFonts w:ascii="Calibri" w:hAnsi="Calibri" w:cs="Calibri"/>
          <w:sz w:val="22"/>
          <w:szCs w:val="22"/>
        </w:rPr>
        <w:t xml:space="preserve"> (</w:t>
      </w:r>
      <w:r w:rsidR="00EF4B5A" w:rsidRPr="00831540">
        <w:rPr>
          <w:rFonts w:ascii="Calibri" w:hAnsi="Calibri" w:cs="Calibri"/>
          <w:sz w:val="22"/>
          <w:szCs w:val="22"/>
        </w:rPr>
        <w:t xml:space="preserve">skip to </w:t>
      </w:r>
      <w:r w:rsidR="00EF4B5A">
        <w:rPr>
          <w:rFonts w:ascii="Calibri" w:hAnsi="Calibri" w:cs="Calibri"/>
          <w:sz w:val="22"/>
          <w:szCs w:val="22"/>
        </w:rPr>
        <w:t>W</w:t>
      </w:r>
      <w:r w:rsidR="00EF4B5A" w:rsidRPr="00831540">
        <w:rPr>
          <w:rFonts w:ascii="Calibri" w:hAnsi="Calibri" w:cs="Calibri"/>
          <w:sz w:val="22"/>
          <w:szCs w:val="22"/>
        </w:rPr>
        <w:t>ater testing section</w:t>
      </w:r>
      <w:r w:rsidR="00BC3B9F" w:rsidRPr="00831540">
        <w:rPr>
          <w:rFonts w:ascii="Calibri" w:hAnsi="Calibri" w:cs="Calibri"/>
          <w:sz w:val="22"/>
          <w:szCs w:val="22"/>
        </w:rPr>
        <w:t>)</w:t>
      </w:r>
    </w:p>
    <w:p w14:paraId="59EE91C4" w14:textId="5A8988E3" w:rsidR="00C00D5D" w:rsidRPr="00831540" w:rsidRDefault="00C00D5D">
      <w:pPr>
        <w:numPr>
          <w:ilvl w:val="0"/>
          <w:numId w:val="64"/>
        </w:numPr>
        <w:spacing w:after="0" w:line="240" w:lineRule="auto"/>
        <w:rPr>
          <w:rFonts w:ascii="Calibri" w:hAnsi="Calibri" w:cs="Calibri"/>
          <w:sz w:val="22"/>
          <w:szCs w:val="22"/>
        </w:rPr>
        <w:pPrChange w:id="11" w:author="Nina Morency Brassard" w:date="2025-12-04T11:41:00Z" w16du:dateUtc="2025-12-04T10:41:00Z">
          <w:pPr>
            <w:numPr>
              <w:numId w:val="64"/>
            </w:numPr>
            <w:spacing w:line="240" w:lineRule="auto"/>
            <w:ind w:left="720" w:hanging="360"/>
          </w:pPr>
        </w:pPrChange>
      </w:pPr>
      <w:r w:rsidRPr="00831540">
        <w:rPr>
          <w:rFonts w:ascii="Calibri" w:hAnsi="Calibri" w:cs="Calibri"/>
          <w:sz w:val="22"/>
          <w:szCs w:val="22"/>
        </w:rPr>
        <w:t>It is easy to use</w:t>
      </w:r>
      <w:r w:rsidR="00BC3B9F" w:rsidRPr="00831540">
        <w:rPr>
          <w:rFonts w:ascii="Calibri" w:hAnsi="Calibri" w:cs="Calibri"/>
          <w:sz w:val="22"/>
          <w:szCs w:val="22"/>
        </w:rPr>
        <w:t xml:space="preserve"> (</w:t>
      </w:r>
      <w:r w:rsidR="00EF4B5A" w:rsidRPr="00831540">
        <w:rPr>
          <w:rFonts w:ascii="Calibri" w:hAnsi="Calibri" w:cs="Calibri"/>
          <w:sz w:val="22"/>
          <w:szCs w:val="22"/>
        </w:rPr>
        <w:t xml:space="preserve">skip to </w:t>
      </w:r>
      <w:r w:rsidR="00EF4B5A">
        <w:rPr>
          <w:rFonts w:ascii="Calibri" w:hAnsi="Calibri" w:cs="Calibri"/>
          <w:sz w:val="22"/>
          <w:szCs w:val="22"/>
        </w:rPr>
        <w:t>W</w:t>
      </w:r>
      <w:r w:rsidR="00EF4B5A" w:rsidRPr="00831540">
        <w:rPr>
          <w:rFonts w:ascii="Calibri" w:hAnsi="Calibri" w:cs="Calibri"/>
          <w:sz w:val="22"/>
          <w:szCs w:val="22"/>
        </w:rPr>
        <w:t>ater testing section</w:t>
      </w:r>
      <w:r w:rsidR="00BC3B9F" w:rsidRPr="00831540">
        <w:rPr>
          <w:rFonts w:ascii="Calibri" w:hAnsi="Calibri" w:cs="Calibri"/>
          <w:sz w:val="22"/>
          <w:szCs w:val="22"/>
        </w:rPr>
        <w:t>)</w:t>
      </w:r>
    </w:p>
    <w:p w14:paraId="4EEBA0BA" w14:textId="6DA37938" w:rsidR="00C00D5D" w:rsidRPr="00831540" w:rsidRDefault="00C00D5D">
      <w:pPr>
        <w:numPr>
          <w:ilvl w:val="0"/>
          <w:numId w:val="64"/>
        </w:numPr>
        <w:spacing w:after="0" w:line="240" w:lineRule="auto"/>
        <w:rPr>
          <w:rFonts w:ascii="Calibri" w:hAnsi="Calibri" w:cs="Calibri"/>
          <w:sz w:val="22"/>
          <w:szCs w:val="22"/>
        </w:rPr>
        <w:pPrChange w:id="12" w:author="Nina Morency Brassard" w:date="2025-12-04T11:41:00Z" w16du:dateUtc="2025-12-04T10:41:00Z">
          <w:pPr>
            <w:numPr>
              <w:numId w:val="64"/>
            </w:numPr>
            <w:spacing w:line="240" w:lineRule="auto"/>
            <w:ind w:left="720" w:hanging="360"/>
          </w:pPr>
        </w:pPrChange>
      </w:pPr>
      <w:r w:rsidRPr="00831540">
        <w:rPr>
          <w:rFonts w:ascii="Calibri" w:hAnsi="Calibri" w:cs="Calibri"/>
          <w:sz w:val="22"/>
          <w:szCs w:val="22"/>
        </w:rPr>
        <w:t>It is affordable</w:t>
      </w:r>
      <w:r w:rsidR="00BC3B9F" w:rsidRPr="00831540">
        <w:rPr>
          <w:rFonts w:ascii="Calibri" w:hAnsi="Calibri" w:cs="Calibri"/>
          <w:sz w:val="22"/>
          <w:szCs w:val="22"/>
        </w:rPr>
        <w:t xml:space="preserve"> (</w:t>
      </w:r>
      <w:r w:rsidR="00EF4B5A" w:rsidRPr="00831540">
        <w:rPr>
          <w:rFonts w:ascii="Calibri" w:hAnsi="Calibri" w:cs="Calibri"/>
          <w:sz w:val="22"/>
          <w:szCs w:val="22"/>
        </w:rPr>
        <w:t xml:space="preserve">skip to </w:t>
      </w:r>
      <w:r w:rsidR="00EF4B5A">
        <w:rPr>
          <w:rFonts w:ascii="Calibri" w:hAnsi="Calibri" w:cs="Calibri"/>
          <w:sz w:val="22"/>
          <w:szCs w:val="22"/>
        </w:rPr>
        <w:t>W</w:t>
      </w:r>
      <w:r w:rsidR="00EF4B5A" w:rsidRPr="00831540">
        <w:rPr>
          <w:rFonts w:ascii="Calibri" w:hAnsi="Calibri" w:cs="Calibri"/>
          <w:sz w:val="22"/>
          <w:szCs w:val="22"/>
        </w:rPr>
        <w:t>ater testing section</w:t>
      </w:r>
      <w:r w:rsidR="00BC3B9F" w:rsidRPr="00831540">
        <w:rPr>
          <w:rFonts w:ascii="Calibri" w:hAnsi="Calibri" w:cs="Calibri"/>
          <w:sz w:val="22"/>
          <w:szCs w:val="22"/>
        </w:rPr>
        <w:t>)</w:t>
      </w:r>
    </w:p>
    <w:p w14:paraId="1DF0FE43" w14:textId="33EFA574" w:rsidR="00C00D5D" w:rsidRPr="00831540" w:rsidRDefault="00C00D5D">
      <w:pPr>
        <w:numPr>
          <w:ilvl w:val="0"/>
          <w:numId w:val="64"/>
        </w:numPr>
        <w:spacing w:after="0" w:line="240" w:lineRule="auto"/>
        <w:rPr>
          <w:rFonts w:ascii="Calibri" w:hAnsi="Calibri" w:cs="Calibri"/>
          <w:sz w:val="22"/>
          <w:szCs w:val="22"/>
          <w:rPrChange w:id="13" w:author="Nina Morency Brassard" w:date="2025-12-04T11:44:00Z" w16du:dateUtc="2025-12-04T10:44:00Z">
            <w:rPr/>
          </w:rPrChange>
        </w:rPr>
        <w:pPrChange w:id="14" w:author="Nina Morency Brassard" w:date="2025-12-04T11:41:00Z" w16du:dateUtc="2025-12-04T10:41:00Z">
          <w:pPr>
            <w:pStyle w:val="ListParagraph"/>
            <w:numPr>
              <w:numId w:val="64"/>
            </w:numPr>
            <w:spacing w:after="0" w:line="240" w:lineRule="auto"/>
            <w:ind w:hanging="360"/>
          </w:pPr>
        </w:pPrChange>
      </w:pPr>
      <w:r w:rsidRPr="00831540">
        <w:rPr>
          <w:rFonts w:ascii="Calibri" w:hAnsi="Calibri" w:cs="Calibri"/>
          <w:sz w:val="22"/>
          <w:szCs w:val="22"/>
        </w:rPr>
        <w:t>It is available locally</w:t>
      </w:r>
      <w:r w:rsidR="00BC3B9F" w:rsidRPr="00831540">
        <w:rPr>
          <w:rFonts w:ascii="Calibri" w:hAnsi="Calibri" w:cs="Calibri"/>
          <w:sz w:val="22"/>
          <w:szCs w:val="22"/>
        </w:rPr>
        <w:t xml:space="preserve"> (</w:t>
      </w:r>
      <w:r w:rsidR="00EF4B5A" w:rsidRPr="00831540">
        <w:rPr>
          <w:rFonts w:ascii="Calibri" w:hAnsi="Calibri" w:cs="Calibri"/>
          <w:sz w:val="22"/>
          <w:szCs w:val="22"/>
        </w:rPr>
        <w:t xml:space="preserve">skip to </w:t>
      </w:r>
      <w:r w:rsidR="00EF4B5A">
        <w:rPr>
          <w:rFonts w:ascii="Calibri" w:hAnsi="Calibri" w:cs="Calibri"/>
          <w:sz w:val="22"/>
          <w:szCs w:val="22"/>
        </w:rPr>
        <w:t>W</w:t>
      </w:r>
      <w:r w:rsidR="00EF4B5A" w:rsidRPr="00831540">
        <w:rPr>
          <w:rFonts w:ascii="Calibri" w:hAnsi="Calibri" w:cs="Calibri"/>
          <w:sz w:val="22"/>
          <w:szCs w:val="22"/>
        </w:rPr>
        <w:t>ater testing section</w:t>
      </w:r>
      <w:r w:rsidR="00BC3B9F" w:rsidRPr="00831540">
        <w:rPr>
          <w:rFonts w:ascii="Calibri" w:hAnsi="Calibri" w:cs="Calibri"/>
          <w:sz w:val="22"/>
          <w:szCs w:val="22"/>
        </w:rPr>
        <w:t>)</w:t>
      </w:r>
    </w:p>
    <w:p w14:paraId="4DA336BE" w14:textId="68BFD7B2" w:rsidR="00BD1903" w:rsidRPr="00831540" w:rsidRDefault="00BD1903" w:rsidP="00BD1903">
      <w:pPr>
        <w:pStyle w:val="ListParagraph"/>
        <w:numPr>
          <w:ilvl w:val="0"/>
          <w:numId w:val="64"/>
        </w:numPr>
        <w:spacing w:after="0" w:line="240" w:lineRule="auto"/>
        <w:rPr>
          <w:rFonts w:ascii="Calibri" w:hAnsi="Calibri" w:cs="Calibri"/>
          <w:sz w:val="22"/>
          <w:szCs w:val="22"/>
        </w:rPr>
      </w:pPr>
      <w:r w:rsidRPr="00831540">
        <w:rPr>
          <w:rFonts w:ascii="Calibri" w:hAnsi="Calibri" w:cs="Calibri"/>
          <w:sz w:val="22"/>
          <w:szCs w:val="22"/>
        </w:rPr>
        <w:t xml:space="preserve">Saves time </w:t>
      </w:r>
      <w:r w:rsidR="00C00D5D" w:rsidRPr="00831540">
        <w:rPr>
          <w:rFonts w:ascii="Calibri" w:hAnsi="Calibri" w:cs="Calibri"/>
          <w:sz w:val="22"/>
          <w:szCs w:val="22"/>
        </w:rPr>
        <w:t>compared to</w:t>
      </w:r>
      <w:r w:rsidRPr="00831540">
        <w:rPr>
          <w:rFonts w:ascii="Calibri" w:hAnsi="Calibri" w:cs="Calibri"/>
          <w:sz w:val="22"/>
          <w:szCs w:val="22"/>
        </w:rPr>
        <w:t xml:space="preserve"> boiling</w:t>
      </w:r>
      <w:r w:rsidR="00BC3B9F" w:rsidRPr="00831540">
        <w:rPr>
          <w:rFonts w:ascii="Calibri" w:hAnsi="Calibri" w:cs="Calibri"/>
          <w:sz w:val="22"/>
          <w:szCs w:val="22"/>
        </w:rPr>
        <w:t xml:space="preserve"> (</w:t>
      </w:r>
      <w:r w:rsidR="00EF4B5A" w:rsidRPr="00831540">
        <w:rPr>
          <w:rFonts w:ascii="Calibri" w:hAnsi="Calibri" w:cs="Calibri"/>
          <w:sz w:val="22"/>
          <w:szCs w:val="22"/>
        </w:rPr>
        <w:t xml:space="preserve">skip to </w:t>
      </w:r>
      <w:r w:rsidR="00EF4B5A">
        <w:rPr>
          <w:rFonts w:ascii="Calibri" w:hAnsi="Calibri" w:cs="Calibri"/>
          <w:sz w:val="22"/>
          <w:szCs w:val="22"/>
        </w:rPr>
        <w:t>W</w:t>
      </w:r>
      <w:r w:rsidR="00EF4B5A" w:rsidRPr="00831540">
        <w:rPr>
          <w:rFonts w:ascii="Calibri" w:hAnsi="Calibri" w:cs="Calibri"/>
          <w:sz w:val="22"/>
          <w:szCs w:val="22"/>
        </w:rPr>
        <w:t>ater testing section</w:t>
      </w:r>
      <w:r w:rsidR="00BC3B9F" w:rsidRPr="00831540">
        <w:rPr>
          <w:rFonts w:ascii="Calibri" w:hAnsi="Calibri" w:cs="Calibri"/>
          <w:sz w:val="22"/>
          <w:szCs w:val="22"/>
        </w:rPr>
        <w:t>)</w:t>
      </w:r>
    </w:p>
    <w:p w14:paraId="3FBC7FA5" w14:textId="28F0A728" w:rsidR="003B7F65" w:rsidRPr="00831540" w:rsidRDefault="003B7F65" w:rsidP="00EB764C">
      <w:pPr>
        <w:pStyle w:val="ListParagraph"/>
        <w:numPr>
          <w:ilvl w:val="0"/>
          <w:numId w:val="64"/>
        </w:numPr>
        <w:spacing w:after="0" w:line="240" w:lineRule="auto"/>
        <w:rPr>
          <w:rFonts w:ascii="Calibri" w:hAnsi="Calibri" w:cs="Calibri"/>
          <w:sz w:val="22"/>
          <w:szCs w:val="22"/>
        </w:rPr>
      </w:pPr>
      <w:r w:rsidRPr="00831540">
        <w:rPr>
          <w:rFonts w:ascii="Calibri" w:hAnsi="Calibri" w:cs="Calibri"/>
          <w:sz w:val="22"/>
          <w:szCs w:val="22"/>
        </w:rPr>
        <w:t>There are no benefits of using chlorinated water</w:t>
      </w:r>
      <w:r w:rsidR="00EB764C" w:rsidRPr="00831540">
        <w:rPr>
          <w:rFonts w:ascii="Calibri" w:hAnsi="Calibri" w:cs="Calibri"/>
          <w:sz w:val="22"/>
          <w:szCs w:val="22"/>
        </w:rPr>
        <w:t xml:space="preserve"> (</w:t>
      </w:r>
      <w:r w:rsidR="00EF4B5A" w:rsidRPr="00831540">
        <w:rPr>
          <w:rFonts w:ascii="Calibri" w:hAnsi="Calibri" w:cs="Calibri"/>
          <w:sz w:val="22"/>
          <w:szCs w:val="22"/>
        </w:rPr>
        <w:t xml:space="preserve">skip to </w:t>
      </w:r>
      <w:r w:rsidR="00EF4B5A">
        <w:rPr>
          <w:rFonts w:ascii="Calibri" w:hAnsi="Calibri" w:cs="Calibri"/>
          <w:sz w:val="22"/>
          <w:szCs w:val="22"/>
        </w:rPr>
        <w:t>W</w:t>
      </w:r>
      <w:r w:rsidR="00EF4B5A" w:rsidRPr="00831540">
        <w:rPr>
          <w:rFonts w:ascii="Calibri" w:hAnsi="Calibri" w:cs="Calibri"/>
          <w:sz w:val="22"/>
          <w:szCs w:val="22"/>
        </w:rPr>
        <w:t>ater testing section</w:t>
      </w:r>
      <w:r w:rsidR="00EB764C" w:rsidRPr="00831540">
        <w:rPr>
          <w:rFonts w:ascii="Calibri" w:hAnsi="Calibri" w:cs="Calibri"/>
          <w:sz w:val="22"/>
          <w:szCs w:val="22"/>
        </w:rPr>
        <w:t>)</w:t>
      </w:r>
    </w:p>
    <w:p w14:paraId="68297649" w14:textId="5C2464BB" w:rsidR="00F1580E" w:rsidRPr="00831540" w:rsidDel="00EB764C" w:rsidRDefault="00E71185" w:rsidP="001D6ED3">
      <w:pPr>
        <w:pStyle w:val="ListParagraph"/>
        <w:numPr>
          <w:ilvl w:val="0"/>
          <w:numId w:val="64"/>
        </w:numPr>
        <w:spacing w:after="0" w:line="240" w:lineRule="auto"/>
        <w:rPr>
          <w:del w:id="15" w:author="Nina Morency Brassard" w:date="2025-12-04T11:42:00Z" w16du:dateUtc="2025-12-04T10:42:00Z"/>
          <w:rFonts w:ascii="Calibri" w:hAnsi="Calibri" w:cs="Calibri"/>
          <w:sz w:val="22"/>
          <w:szCs w:val="22"/>
        </w:rPr>
      </w:pPr>
      <w:r w:rsidRPr="00831540">
        <w:rPr>
          <w:rFonts w:ascii="Calibri" w:hAnsi="Calibri" w:cs="Calibri"/>
          <w:sz w:val="22"/>
          <w:szCs w:val="22"/>
          <w:rPrChange w:id="16" w:author="Nina Morency Brassard" w:date="2025-12-04T11:44:00Z" w16du:dateUtc="2025-12-04T10:44:00Z">
            <w:rPr/>
          </w:rPrChange>
        </w:rPr>
        <w:t>Do</w:t>
      </w:r>
      <w:r w:rsidR="00BD0182" w:rsidRPr="00831540">
        <w:rPr>
          <w:rFonts w:ascii="Calibri" w:hAnsi="Calibri" w:cs="Calibri"/>
          <w:sz w:val="22"/>
          <w:szCs w:val="22"/>
        </w:rPr>
        <w:t xml:space="preserve">n’t </w:t>
      </w:r>
      <w:r w:rsidRPr="00831540">
        <w:rPr>
          <w:rFonts w:ascii="Calibri" w:hAnsi="Calibri" w:cs="Calibri"/>
          <w:sz w:val="22"/>
          <w:szCs w:val="22"/>
          <w:rPrChange w:id="17" w:author="Nina Morency Brassard" w:date="2025-12-04T11:44:00Z" w16du:dateUtc="2025-12-04T10:44:00Z">
            <w:rPr/>
          </w:rPrChange>
        </w:rPr>
        <w:t>know (</w:t>
      </w:r>
      <w:r w:rsidR="00EF4B5A" w:rsidRPr="00831540">
        <w:rPr>
          <w:rFonts w:ascii="Calibri" w:hAnsi="Calibri" w:cs="Calibri"/>
          <w:sz w:val="22"/>
          <w:szCs w:val="22"/>
        </w:rPr>
        <w:t xml:space="preserve">skip to </w:t>
      </w:r>
      <w:r w:rsidR="00EF4B5A">
        <w:rPr>
          <w:rFonts w:ascii="Calibri" w:hAnsi="Calibri" w:cs="Calibri"/>
          <w:sz w:val="22"/>
          <w:szCs w:val="22"/>
        </w:rPr>
        <w:t>W</w:t>
      </w:r>
      <w:r w:rsidR="00EF4B5A" w:rsidRPr="00831540">
        <w:rPr>
          <w:rFonts w:ascii="Calibri" w:hAnsi="Calibri" w:cs="Calibri"/>
          <w:sz w:val="22"/>
          <w:szCs w:val="22"/>
        </w:rPr>
        <w:t>ater testing section</w:t>
      </w:r>
      <w:r w:rsidRPr="00831540">
        <w:rPr>
          <w:rFonts w:ascii="Calibri" w:hAnsi="Calibri" w:cs="Calibri"/>
          <w:sz w:val="22"/>
          <w:szCs w:val="22"/>
          <w:rPrChange w:id="18" w:author="Nina Morency Brassard" w:date="2025-12-04T11:44:00Z" w16du:dateUtc="2025-12-04T10:44:00Z">
            <w:rPr/>
          </w:rPrChange>
        </w:rPr>
        <w:t>)</w:t>
      </w:r>
    </w:p>
    <w:p w14:paraId="1EC7F093" w14:textId="7984FDFF" w:rsidR="00EB764C" w:rsidRPr="00831540" w:rsidRDefault="00EB764C" w:rsidP="00EB764C">
      <w:pPr>
        <w:pStyle w:val="ListParagraph"/>
        <w:numPr>
          <w:ilvl w:val="0"/>
          <w:numId w:val="64"/>
        </w:numPr>
        <w:spacing w:after="0" w:line="240" w:lineRule="auto"/>
        <w:rPr>
          <w:rFonts w:ascii="Calibri" w:hAnsi="Calibri" w:cs="Calibri"/>
          <w:sz w:val="22"/>
          <w:szCs w:val="22"/>
        </w:rPr>
      </w:pPr>
      <w:r w:rsidRPr="00831540">
        <w:rPr>
          <w:rFonts w:ascii="Calibri" w:hAnsi="Calibri" w:cs="Calibri"/>
          <w:sz w:val="22"/>
          <w:szCs w:val="22"/>
        </w:rPr>
        <w:t xml:space="preserve">Other </w:t>
      </w:r>
    </w:p>
    <w:p w14:paraId="32E746CB" w14:textId="77777777" w:rsidR="001D6ED3" w:rsidRPr="00831540" w:rsidRDefault="001D6ED3" w:rsidP="001D6ED3">
      <w:pPr>
        <w:spacing w:after="0" w:line="240" w:lineRule="auto"/>
        <w:rPr>
          <w:rFonts w:ascii="Calibri" w:hAnsi="Calibri" w:cs="Calibri"/>
          <w:sz w:val="22"/>
          <w:szCs w:val="22"/>
        </w:rPr>
      </w:pPr>
    </w:p>
    <w:p w14:paraId="68CE0DA3" w14:textId="1424B313" w:rsidR="64EDE3A7" w:rsidRPr="00A21BED" w:rsidRDefault="001D6ED3" w:rsidP="00A21BED">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00831540">
        <w:rPr>
          <w:rFonts w:ascii="Calibri" w:hAnsi="Calibri" w:cs="Calibri"/>
          <w:b/>
          <w:bCs/>
          <w:sz w:val="22"/>
          <w:szCs w:val="22"/>
        </w:rPr>
        <w:t>If “</w:t>
      </w:r>
      <w:r w:rsidR="00EB764C" w:rsidRPr="00831540">
        <w:rPr>
          <w:rFonts w:ascii="Calibri" w:hAnsi="Calibri" w:cs="Calibri"/>
          <w:b/>
          <w:bCs/>
          <w:sz w:val="22"/>
          <w:szCs w:val="22"/>
        </w:rPr>
        <w:t>O</w:t>
      </w:r>
      <w:r w:rsidRPr="00831540">
        <w:rPr>
          <w:rFonts w:ascii="Calibri" w:hAnsi="Calibri" w:cs="Calibri"/>
          <w:b/>
          <w:bCs/>
          <w:sz w:val="22"/>
          <w:szCs w:val="22"/>
        </w:rPr>
        <w:t>ther” reason, please specify</w:t>
      </w:r>
      <w:r w:rsidR="00EB764C" w:rsidRPr="00831540">
        <w:rPr>
          <w:rFonts w:ascii="Calibri" w:hAnsi="Calibri" w:cs="Calibri"/>
          <w:b/>
          <w:bCs/>
          <w:sz w:val="22"/>
          <w:szCs w:val="22"/>
        </w:rPr>
        <w:t xml:space="preserve">. </w:t>
      </w:r>
      <w:r w:rsidRPr="00831540">
        <w:rPr>
          <w:rFonts w:ascii="Calibri" w:hAnsi="Calibri" w:cs="Calibri"/>
          <w:b/>
          <w:bCs/>
          <w:sz w:val="22"/>
          <w:szCs w:val="22"/>
        </w:rPr>
        <w:t xml:space="preserve"> </w:t>
      </w:r>
      <w:r w:rsidR="00660595">
        <w:rPr>
          <w:rFonts w:ascii="Calibri" w:hAnsi="Calibri" w:cs="Calibri"/>
          <w:b/>
          <w:bCs/>
          <w:sz w:val="22"/>
          <w:szCs w:val="22"/>
        </w:rPr>
        <w:br/>
      </w:r>
    </w:p>
    <w:p w14:paraId="028685CE" w14:textId="2F5D4F47" w:rsidR="00113F4E" w:rsidRPr="002A6554" w:rsidRDefault="00660595" w:rsidP="00180027">
      <w:pPr>
        <w:spacing w:line="240" w:lineRule="auto"/>
        <w:rPr>
          <w:rFonts w:ascii="Calibri" w:hAnsi="Calibri" w:cs="Calibri"/>
          <w:i/>
          <w:iCs/>
          <w:sz w:val="22"/>
          <w:szCs w:val="22"/>
          <w:rPrChange w:id="19" w:author="Nina Morency Brassard" w:date="2025-12-02T16:12:00Z" w16du:dateUtc="2025-12-02T15:12:00Z">
            <w:rPr>
              <w:rFonts w:ascii="Calibri" w:hAnsi="Calibri" w:cs="Calibri"/>
              <w:sz w:val="22"/>
              <w:szCs w:val="22"/>
              <w:highlight w:val="yellow"/>
            </w:rPr>
          </w:rPrChange>
        </w:rPr>
      </w:pPr>
      <w:r>
        <w:rPr>
          <w:rFonts w:ascii="Calibri" w:hAnsi="Calibri" w:cs="Calibri"/>
          <w:b/>
          <w:bCs/>
          <w:i/>
          <w:iCs/>
          <w:sz w:val="22"/>
          <w:szCs w:val="22"/>
        </w:rPr>
        <w:t>Instructions</w:t>
      </w:r>
      <w:r w:rsidR="00113F4E" w:rsidRPr="002A6554">
        <w:rPr>
          <w:rFonts w:ascii="Calibri" w:hAnsi="Calibri" w:cs="Calibri"/>
          <w:b/>
          <w:bCs/>
          <w:i/>
          <w:iCs/>
          <w:sz w:val="22"/>
          <w:szCs w:val="22"/>
          <w:rPrChange w:id="20" w:author="Nina Morency Brassard" w:date="2025-12-02T16:12:00Z" w16du:dateUtc="2025-12-02T15:12:00Z">
            <w:rPr>
              <w:rFonts w:ascii="Calibri" w:hAnsi="Calibri" w:cs="Calibri"/>
              <w:b/>
              <w:bCs/>
              <w:sz w:val="22"/>
              <w:szCs w:val="22"/>
              <w:highlight w:val="yellow"/>
            </w:rPr>
          </w:rPrChange>
        </w:rPr>
        <w:t xml:space="preserve"> to enumerator:</w:t>
      </w:r>
      <w:r w:rsidR="00113F4E" w:rsidRPr="002A6554">
        <w:rPr>
          <w:rFonts w:ascii="Calibri" w:hAnsi="Calibri" w:cs="Calibri"/>
          <w:i/>
          <w:iCs/>
          <w:sz w:val="22"/>
          <w:szCs w:val="22"/>
          <w:rPrChange w:id="21" w:author="Nina Morency Brassard" w:date="2025-12-02T16:12:00Z" w16du:dateUtc="2025-12-02T15:12:00Z">
            <w:rPr>
              <w:rFonts w:ascii="Calibri" w:hAnsi="Calibri" w:cs="Calibri"/>
              <w:sz w:val="22"/>
              <w:szCs w:val="22"/>
              <w:highlight w:val="yellow"/>
            </w:rPr>
          </w:rPrChange>
        </w:rPr>
        <w:t xml:space="preserve"> Tell the head of the household that you now want to </w:t>
      </w:r>
      <w:r w:rsidR="0030630E" w:rsidRPr="002A6554">
        <w:rPr>
          <w:rFonts w:ascii="Calibri" w:hAnsi="Calibri" w:cs="Calibri"/>
          <w:i/>
          <w:iCs/>
          <w:sz w:val="22"/>
          <w:szCs w:val="22"/>
        </w:rPr>
        <w:t>collect a sample of water to</w:t>
      </w:r>
      <w:r w:rsidR="00FA7E3B" w:rsidRPr="002A6554">
        <w:rPr>
          <w:rFonts w:ascii="Calibri" w:hAnsi="Calibri" w:cs="Calibri"/>
          <w:i/>
          <w:iCs/>
          <w:sz w:val="22"/>
          <w:szCs w:val="22"/>
        </w:rPr>
        <w:t xml:space="preserve"> test</w:t>
      </w:r>
      <w:r w:rsidR="00113F4E" w:rsidRPr="002A6554">
        <w:rPr>
          <w:rFonts w:ascii="Calibri" w:hAnsi="Calibri" w:cs="Calibri"/>
          <w:i/>
          <w:iCs/>
          <w:sz w:val="22"/>
          <w:szCs w:val="22"/>
          <w:rPrChange w:id="22" w:author="Nina Morency Brassard" w:date="2025-12-02T16:12:00Z" w16du:dateUtc="2025-12-02T15:12:00Z">
            <w:rPr>
              <w:rFonts w:ascii="Calibri" w:hAnsi="Calibri" w:cs="Calibri"/>
              <w:sz w:val="22"/>
              <w:szCs w:val="22"/>
              <w:highlight w:val="yellow"/>
            </w:rPr>
          </w:rPrChange>
        </w:rPr>
        <w:t>.  Ask their permissio</w:t>
      </w:r>
      <w:r w:rsidR="00F5699F">
        <w:rPr>
          <w:rFonts w:ascii="Calibri" w:hAnsi="Calibri" w:cs="Calibri"/>
          <w:i/>
          <w:iCs/>
          <w:sz w:val="22"/>
          <w:szCs w:val="22"/>
        </w:rPr>
        <w:t>n</w:t>
      </w:r>
      <w:r w:rsidR="00113F4E" w:rsidRPr="002A6554">
        <w:rPr>
          <w:rFonts w:ascii="Calibri" w:hAnsi="Calibri" w:cs="Calibri"/>
          <w:i/>
          <w:iCs/>
          <w:sz w:val="22"/>
          <w:szCs w:val="22"/>
          <w:rPrChange w:id="23" w:author="Nina Morency Brassard" w:date="2025-12-02T16:12:00Z" w16du:dateUtc="2025-12-02T15:12:00Z">
            <w:rPr>
              <w:rFonts w:ascii="Calibri" w:hAnsi="Calibri" w:cs="Calibri"/>
              <w:sz w:val="22"/>
              <w:szCs w:val="22"/>
              <w:highlight w:val="yellow"/>
            </w:rPr>
          </w:rPrChange>
        </w:rPr>
        <w:t xml:space="preserve">.  </w:t>
      </w:r>
      <w:r>
        <w:rPr>
          <w:rFonts w:ascii="Calibri" w:hAnsi="Calibri" w:cs="Calibri"/>
          <w:i/>
          <w:iCs/>
          <w:sz w:val="22"/>
          <w:szCs w:val="22"/>
        </w:rPr>
        <w:br/>
      </w:r>
    </w:p>
    <w:p w14:paraId="72EC77D3" w14:textId="59F3317F" w:rsidR="00113F4E" w:rsidRPr="002A6554" w:rsidRDefault="2548D65C" w:rsidP="008743A3">
      <w:pPr>
        <w:pStyle w:val="ListParagraph"/>
        <w:numPr>
          <w:ilvl w:val="0"/>
          <w:numId w:val="37"/>
        </w:numPr>
        <w:spacing w:line="240" w:lineRule="auto"/>
        <w:rPr>
          <w:rFonts w:ascii="Calibri" w:hAnsi="Calibri" w:cs="Calibri"/>
          <w:b/>
          <w:bCs/>
          <w:sz w:val="22"/>
          <w:szCs w:val="22"/>
          <w:rPrChange w:id="24" w:author="Nina Morency Brassard" w:date="2025-12-02T16:12:00Z" w16du:dateUtc="2025-12-02T15:12:00Z">
            <w:rPr>
              <w:rFonts w:ascii="Calibri" w:hAnsi="Calibri" w:cs="Calibri"/>
              <w:b/>
              <w:bCs/>
              <w:sz w:val="22"/>
              <w:szCs w:val="22"/>
              <w:highlight w:val="yellow"/>
            </w:rPr>
          </w:rPrChange>
        </w:rPr>
      </w:pPr>
      <w:r w:rsidRPr="002A6554">
        <w:rPr>
          <w:rFonts w:ascii="Calibri" w:hAnsi="Calibri" w:cs="Calibri"/>
          <w:b/>
          <w:bCs/>
          <w:sz w:val="22"/>
          <w:szCs w:val="22"/>
          <w:rPrChange w:id="25" w:author="Nina Morency Brassard" w:date="2025-12-02T16:12:00Z" w16du:dateUtc="2025-12-02T15:12:00Z">
            <w:rPr>
              <w:rFonts w:ascii="Calibri" w:hAnsi="Calibri" w:cs="Calibri"/>
              <w:b/>
              <w:bCs/>
              <w:sz w:val="22"/>
              <w:szCs w:val="22"/>
              <w:highlight w:val="yellow"/>
            </w:rPr>
          </w:rPrChange>
        </w:rPr>
        <w:t xml:space="preserve">Permission received to </w:t>
      </w:r>
      <w:r w:rsidR="00E35EF0" w:rsidRPr="002A6554">
        <w:rPr>
          <w:rFonts w:ascii="Calibri" w:hAnsi="Calibri" w:cs="Calibri"/>
          <w:b/>
          <w:bCs/>
          <w:sz w:val="22"/>
          <w:szCs w:val="22"/>
          <w:rPrChange w:id="26" w:author="Nina Morency Brassard" w:date="2025-12-02T16:12:00Z" w16du:dateUtc="2025-12-02T15:12:00Z">
            <w:rPr>
              <w:rFonts w:ascii="Calibri" w:hAnsi="Calibri" w:cs="Calibri"/>
              <w:b/>
              <w:bCs/>
              <w:sz w:val="22"/>
              <w:szCs w:val="22"/>
              <w:highlight w:val="yellow"/>
            </w:rPr>
          </w:rPrChange>
        </w:rPr>
        <w:t>collect a water sample</w:t>
      </w:r>
      <w:r w:rsidRPr="002A6554">
        <w:rPr>
          <w:rFonts w:ascii="Calibri" w:hAnsi="Calibri" w:cs="Calibri"/>
          <w:b/>
          <w:bCs/>
          <w:sz w:val="22"/>
          <w:szCs w:val="22"/>
          <w:rPrChange w:id="27" w:author="Nina Morency Brassard" w:date="2025-12-02T16:12:00Z" w16du:dateUtc="2025-12-02T15:12:00Z">
            <w:rPr>
              <w:rFonts w:ascii="Calibri" w:hAnsi="Calibri" w:cs="Calibri"/>
              <w:b/>
              <w:bCs/>
              <w:sz w:val="22"/>
              <w:szCs w:val="22"/>
              <w:highlight w:val="yellow"/>
            </w:rPr>
          </w:rPrChange>
        </w:rPr>
        <w:t xml:space="preserve">? </w:t>
      </w:r>
    </w:p>
    <w:p w14:paraId="444A23E1" w14:textId="06F07F2E" w:rsidR="00113F4E" w:rsidRPr="002A6554" w:rsidRDefault="00113F4E" w:rsidP="008743A3">
      <w:pPr>
        <w:pStyle w:val="ListParagraph"/>
        <w:numPr>
          <w:ilvl w:val="1"/>
          <w:numId w:val="31"/>
        </w:numPr>
        <w:spacing w:line="240" w:lineRule="auto"/>
        <w:rPr>
          <w:rFonts w:ascii="Calibri" w:hAnsi="Calibri" w:cs="Calibri"/>
          <w:sz w:val="22"/>
          <w:szCs w:val="22"/>
          <w:rPrChange w:id="28" w:author="Nina Morency Brassard" w:date="2025-12-02T16:12:00Z" w16du:dateUtc="2025-12-02T15:12:00Z">
            <w:rPr>
              <w:rFonts w:ascii="Calibri" w:hAnsi="Calibri" w:cs="Calibri"/>
              <w:sz w:val="22"/>
              <w:szCs w:val="22"/>
              <w:highlight w:val="yellow"/>
            </w:rPr>
          </w:rPrChange>
        </w:rPr>
      </w:pPr>
      <w:r w:rsidRPr="002A6554">
        <w:rPr>
          <w:rFonts w:ascii="Calibri" w:hAnsi="Calibri" w:cs="Calibri"/>
          <w:sz w:val="22"/>
          <w:szCs w:val="22"/>
          <w:rPrChange w:id="29" w:author="Nina Morency Brassard" w:date="2025-12-02T16:12:00Z" w16du:dateUtc="2025-12-02T15:12:00Z">
            <w:rPr>
              <w:rFonts w:ascii="Calibri" w:hAnsi="Calibri" w:cs="Calibri"/>
              <w:sz w:val="22"/>
              <w:szCs w:val="22"/>
              <w:highlight w:val="yellow"/>
            </w:rPr>
          </w:rPrChange>
        </w:rPr>
        <w:t xml:space="preserve">Yes </w:t>
      </w:r>
    </w:p>
    <w:p w14:paraId="76DE7DCD" w14:textId="13629A64" w:rsidR="00113F4E" w:rsidRPr="002A6554" w:rsidRDefault="7B72A2AC" w:rsidP="002A6554">
      <w:pPr>
        <w:pStyle w:val="ListParagraph"/>
        <w:numPr>
          <w:ilvl w:val="1"/>
          <w:numId w:val="31"/>
        </w:numPr>
        <w:spacing w:line="240" w:lineRule="auto"/>
        <w:rPr>
          <w:rFonts w:ascii="Calibri" w:hAnsi="Calibri" w:cs="Calibri"/>
          <w:sz w:val="22"/>
          <w:szCs w:val="22"/>
          <w:rPrChange w:id="30" w:author="Nina Morency Brassard" w:date="2025-12-02T16:12:00Z" w16du:dateUtc="2025-12-02T15:12:00Z">
            <w:rPr>
              <w:rFonts w:ascii="Calibri" w:hAnsi="Calibri" w:cs="Calibri"/>
              <w:sz w:val="22"/>
              <w:szCs w:val="22"/>
              <w:highlight w:val="yellow"/>
            </w:rPr>
          </w:rPrChange>
        </w:rPr>
      </w:pPr>
      <w:r w:rsidRPr="002A6554">
        <w:rPr>
          <w:rFonts w:ascii="Calibri" w:hAnsi="Calibri" w:cs="Calibri"/>
          <w:sz w:val="22"/>
          <w:szCs w:val="22"/>
          <w:rPrChange w:id="31" w:author="Nina Morency Brassard" w:date="2025-12-02T16:12:00Z" w16du:dateUtc="2025-12-02T15:12:00Z">
            <w:rPr>
              <w:rFonts w:ascii="Calibri" w:hAnsi="Calibri" w:cs="Calibri"/>
              <w:sz w:val="22"/>
              <w:szCs w:val="22"/>
              <w:highlight w:val="yellow"/>
            </w:rPr>
          </w:rPrChange>
        </w:rPr>
        <w:t>No (skip to</w:t>
      </w:r>
      <w:r w:rsidR="00173A70" w:rsidRPr="002A6554">
        <w:rPr>
          <w:rFonts w:ascii="Calibri" w:hAnsi="Calibri" w:cs="Calibri"/>
          <w:sz w:val="22"/>
          <w:szCs w:val="22"/>
          <w:rPrChange w:id="32" w:author="Nina Morency Brassard" w:date="2025-12-02T16:12:00Z" w16du:dateUtc="2025-12-02T15:12:00Z">
            <w:rPr>
              <w:rFonts w:ascii="Calibri" w:hAnsi="Calibri" w:cs="Calibri"/>
              <w:sz w:val="22"/>
              <w:szCs w:val="22"/>
              <w:highlight w:val="yellow"/>
            </w:rPr>
          </w:rPrChange>
        </w:rPr>
        <w:t xml:space="preserve"> Sanitation</w:t>
      </w:r>
      <w:r w:rsidR="00134375">
        <w:rPr>
          <w:rFonts w:ascii="Calibri" w:hAnsi="Calibri" w:cs="Calibri"/>
          <w:sz w:val="22"/>
          <w:szCs w:val="22"/>
        </w:rPr>
        <w:t xml:space="preserve"> a</w:t>
      </w:r>
      <w:r w:rsidR="00173A70" w:rsidRPr="002A6554">
        <w:rPr>
          <w:rFonts w:ascii="Calibri" w:hAnsi="Calibri" w:cs="Calibri"/>
          <w:sz w:val="22"/>
          <w:szCs w:val="22"/>
          <w:rPrChange w:id="33" w:author="Nina Morency Brassard" w:date="2025-12-02T16:12:00Z" w16du:dateUtc="2025-12-02T15:12:00Z">
            <w:rPr>
              <w:rFonts w:ascii="Calibri" w:hAnsi="Calibri" w:cs="Calibri"/>
              <w:sz w:val="22"/>
              <w:szCs w:val="22"/>
              <w:highlight w:val="yellow"/>
            </w:rPr>
          </w:rPrChange>
        </w:rPr>
        <w:t>vailability</w:t>
      </w:r>
      <w:r w:rsidR="00134375">
        <w:rPr>
          <w:rFonts w:ascii="Calibri" w:hAnsi="Calibri" w:cs="Calibri"/>
          <w:sz w:val="22"/>
          <w:szCs w:val="22"/>
        </w:rPr>
        <w:t xml:space="preserve"> section</w:t>
      </w:r>
      <w:r w:rsidRPr="002A6554">
        <w:rPr>
          <w:rFonts w:ascii="Calibri" w:hAnsi="Calibri" w:cs="Calibri"/>
          <w:sz w:val="22"/>
          <w:szCs w:val="22"/>
          <w:rPrChange w:id="34" w:author="Nina Morency Brassard" w:date="2025-12-02T16:12:00Z" w16du:dateUtc="2025-12-02T15:12:00Z">
            <w:rPr>
              <w:rFonts w:ascii="Calibri" w:hAnsi="Calibri" w:cs="Calibri"/>
              <w:sz w:val="22"/>
              <w:szCs w:val="22"/>
              <w:highlight w:val="yellow"/>
            </w:rPr>
          </w:rPrChange>
        </w:rPr>
        <w:t xml:space="preserve">)  </w:t>
      </w:r>
      <w:r w:rsidR="00134375">
        <w:rPr>
          <w:rFonts w:ascii="Calibri" w:hAnsi="Calibri" w:cs="Calibri"/>
          <w:sz w:val="22"/>
          <w:szCs w:val="22"/>
        </w:rPr>
        <w:br/>
      </w:r>
    </w:p>
    <w:p w14:paraId="49AF70C7" w14:textId="64CD3D3F" w:rsidR="002D4FDD" w:rsidRPr="00134375" w:rsidDel="00E35EF0" w:rsidRDefault="002A6554" w:rsidP="41EEA45A">
      <w:pPr>
        <w:spacing w:after="0" w:line="240" w:lineRule="auto"/>
        <w:rPr>
          <w:del w:id="35" w:author="Nina Morency Brassard" w:date="2025-12-02T16:09:00Z" w16du:dateUtc="2025-12-02T15:09:00Z"/>
          <w:rFonts w:ascii="Calibri" w:eastAsia="Calibri" w:hAnsi="Calibri" w:cs="Calibri"/>
          <w:i/>
          <w:iCs/>
          <w:sz w:val="22"/>
          <w:szCs w:val="22"/>
          <w:rPrChange w:id="36" w:author="Nina Morency Brassard" w:date="2025-12-04T11:56:00Z" w16du:dateUtc="2025-12-04T10:56:00Z">
            <w:rPr>
              <w:del w:id="37" w:author="Nina Morency Brassard" w:date="2025-12-02T16:09:00Z" w16du:dateUtc="2025-12-02T15:09:00Z"/>
              <w:rFonts w:ascii="Calibri" w:eastAsia="Calibri" w:hAnsi="Calibri" w:cs="Calibri"/>
              <w:highlight w:val="yellow"/>
            </w:rPr>
          </w:rPrChange>
        </w:rPr>
      </w:pPr>
      <w:r w:rsidRPr="00134375">
        <w:rPr>
          <w:rFonts w:ascii="Calibri" w:eastAsia="Calibri" w:hAnsi="Calibri" w:cs="Calibri"/>
          <w:b/>
          <w:bCs/>
          <w:i/>
          <w:iCs/>
          <w:sz w:val="22"/>
          <w:szCs w:val="22"/>
        </w:rPr>
        <w:t>Instructions to enumerator</w:t>
      </w:r>
      <w:r w:rsidR="00F119D3" w:rsidRPr="00134375">
        <w:rPr>
          <w:rFonts w:ascii="Calibri" w:eastAsia="Calibri" w:hAnsi="Calibri" w:cs="Calibri"/>
          <w:b/>
          <w:bCs/>
          <w:i/>
          <w:iCs/>
          <w:sz w:val="22"/>
          <w:szCs w:val="22"/>
          <w:rPrChange w:id="38" w:author="Nina Morency Brassard" w:date="2025-12-04T11:56:00Z" w16du:dateUtc="2025-12-04T10:56:00Z">
            <w:rPr>
              <w:rFonts w:ascii="Calibri" w:eastAsia="Calibri" w:hAnsi="Calibri" w:cs="Calibri"/>
              <w:b/>
              <w:bCs/>
              <w:highlight w:val="cyan"/>
            </w:rPr>
          </w:rPrChange>
        </w:rPr>
        <w:t xml:space="preserve">: </w:t>
      </w:r>
      <w:r w:rsidR="00F119D3" w:rsidRPr="00134375">
        <w:rPr>
          <w:rFonts w:ascii="Calibri" w:eastAsia="Calibri" w:hAnsi="Calibri" w:cs="Calibri"/>
          <w:i/>
          <w:iCs/>
          <w:sz w:val="22"/>
          <w:szCs w:val="22"/>
          <w:rPrChange w:id="39" w:author="Nina Morency Brassard" w:date="2025-12-04T11:56:00Z" w16du:dateUtc="2025-12-04T10:56:00Z">
            <w:rPr>
              <w:rFonts w:ascii="Calibri" w:eastAsia="Calibri" w:hAnsi="Calibri" w:cs="Calibri"/>
              <w:highlight w:val="cyan"/>
            </w:rPr>
          </w:rPrChange>
        </w:rPr>
        <w:t xml:space="preserve">before taking the sample, </w:t>
      </w:r>
      <w:r w:rsidR="008717E4" w:rsidRPr="00134375">
        <w:rPr>
          <w:rFonts w:ascii="Calibri" w:eastAsia="Calibri" w:hAnsi="Calibri" w:cs="Calibri"/>
          <w:i/>
          <w:iCs/>
          <w:sz w:val="22"/>
          <w:szCs w:val="22"/>
          <w:rPrChange w:id="40" w:author="Nina Morency Brassard" w:date="2025-12-04T11:56:00Z" w16du:dateUtc="2025-12-04T10:56:00Z">
            <w:rPr>
              <w:rFonts w:ascii="Calibri" w:eastAsia="Calibri" w:hAnsi="Calibri" w:cs="Calibri"/>
              <w:highlight w:val="cyan"/>
            </w:rPr>
          </w:rPrChange>
        </w:rPr>
        <w:t xml:space="preserve">write the Household ID # on the sampling bottle. </w:t>
      </w:r>
      <w:r w:rsidR="008717E4" w:rsidRPr="00134375">
        <w:rPr>
          <w:rFonts w:ascii="Calibri" w:eastAsia="Calibri" w:hAnsi="Calibri" w:cs="Calibri"/>
          <w:i/>
          <w:iCs/>
          <w:sz w:val="22"/>
          <w:szCs w:val="22"/>
          <w:rPrChange w:id="41" w:author="Nina Morency Brassard" w:date="2025-12-04T11:56:00Z" w16du:dateUtc="2025-12-04T10:56:00Z">
            <w:rPr>
              <w:rFonts w:ascii="Calibri" w:eastAsia="Calibri" w:hAnsi="Calibri" w:cs="Calibri"/>
              <w:highlight w:val="cyan"/>
            </w:rPr>
          </w:rPrChange>
        </w:rPr>
        <w:br/>
      </w:r>
    </w:p>
    <w:p w14:paraId="601E304D" w14:textId="77777777" w:rsidR="002D783D" w:rsidRDefault="41EEA45A" w:rsidP="002D783D">
      <w:pPr>
        <w:pStyle w:val="ListParagraph"/>
        <w:numPr>
          <w:ilvl w:val="0"/>
          <w:numId w:val="93"/>
        </w:numPr>
        <w:spacing w:after="0" w:line="240" w:lineRule="auto"/>
        <w:rPr>
          <w:rFonts w:ascii="Calibri" w:eastAsia="Calibri" w:hAnsi="Calibri" w:cs="Calibri"/>
          <w:sz w:val="22"/>
          <w:szCs w:val="22"/>
        </w:rPr>
      </w:pPr>
      <w:r w:rsidRPr="00757017">
        <w:rPr>
          <w:rFonts w:ascii="Calibri" w:eastAsia="Calibri" w:hAnsi="Calibri" w:cs="Calibri"/>
          <w:sz w:val="22"/>
          <w:szCs w:val="22"/>
          <w:rPrChange w:id="42" w:author="Nina Morency Brassard" w:date="2025-12-02T16:12:00Z" w16du:dateUtc="2025-12-02T15:12:00Z">
            <w:rPr>
              <w:rFonts w:ascii="Calibri" w:eastAsia="Calibri" w:hAnsi="Calibri" w:cs="Calibri"/>
              <w:highlight w:val="yellow"/>
            </w:rPr>
          </w:rPrChange>
        </w:rPr>
        <w:t xml:space="preserve">Where were the water samples collected? </w:t>
      </w:r>
    </w:p>
    <w:p w14:paraId="7C3A3111" w14:textId="77777777" w:rsidR="002D783D" w:rsidRPr="002D783D" w:rsidRDefault="41EEA45A" w:rsidP="002D783D">
      <w:pPr>
        <w:pStyle w:val="ListParagraph"/>
        <w:numPr>
          <w:ilvl w:val="1"/>
          <w:numId w:val="93"/>
        </w:numPr>
        <w:spacing w:after="0" w:line="240" w:lineRule="auto"/>
        <w:rPr>
          <w:rFonts w:ascii="Calibri" w:eastAsia="Calibri" w:hAnsi="Calibri" w:cs="Calibri"/>
          <w:sz w:val="22"/>
          <w:szCs w:val="22"/>
        </w:rPr>
      </w:pPr>
      <w:r w:rsidRPr="002D783D">
        <w:rPr>
          <w:rFonts w:ascii="Calibri" w:eastAsia="Aptos" w:hAnsi="Calibri" w:cs="Calibri"/>
          <w:sz w:val="22"/>
          <w:szCs w:val="22"/>
          <w:rPrChange w:id="43" w:author="Nina Morency Brassard" w:date="2025-12-02T16:12:00Z" w16du:dateUtc="2025-12-02T15:12:00Z">
            <w:rPr>
              <w:rFonts w:ascii="Aptos" w:eastAsia="Aptos" w:hAnsi="Aptos" w:cs="Aptos"/>
              <w:sz w:val="22"/>
              <w:szCs w:val="22"/>
              <w:highlight w:val="yellow"/>
            </w:rPr>
          </w:rPrChange>
        </w:rPr>
        <w:t>A container for drinking water only</w:t>
      </w:r>
    </w:p>
    <w:p w14:paraId="5C830611" w14:textId="042AE259" w:rsidR="46070456" w:rsidRPr="002D783D" w:rsidRDefault="41EEA45A" w:rsidP="002D783D">
      <w:pPr>
        <w:pStyle w:val="ListParagraph"/>
        <w:numPr>
          <w:ilvl w:val="1"/>
          <w:numId w:val="93"/>
        </w:numPr>
        <w:spacing w:after="0" w:line="240" w:lineRule="auto"/>
        <w:rPr>
          <w:rFonts w:ascii="Calibri" w:eastAsia="Calibri" w:hAnsi="Calibri" w:cs="Calibri"/>
          <w:sz w:val="22"/>
          <w:szCs w:val="22"/>
        </w:rPr>
      </w:pPr>
      <w:r w:rsidRPr="002D783D">
        <w:rPr>
          <w:rFonts w:ascii="Calibri" w:eastAsia="Aptos" w:hAnsi="Calibri" w:cs="Calibri"/>
          <w:sz w:val="22"/>
          <w:szCs w:val="22"/>
          <w:rPrChange w:id="44" w:author="Nina Morency Brassard" w:date="2025-12-02T16:12:00Z" w16du:dateUtc="2025-12-02T15:12:00Z">
            <w:rPr>
              <w:rFonts w:ascii="Aptos" w:eastAsia="Aptos" w:hAnsi="Aptos" w:cs="Aptos"/>
              <w:sz w:val="22"/>
              <w:szCs w:val="22"/>
              <w:highlight w:val="yellow"/>
            </w:rPr>
          </w:rPrChange>
        </w:rPr>
        <w:t>A storage water container for all domestic use</w:t>
      </w:r>
      <w:r w:rsidR="0087202F" w:rsidRPr="002D783D">
        <w:rPr>
          <w:rFonts w:ascii="Aptos" w:eastAsia="Aptos" w:hAnsi="Aptos" w:cs="Aptos"/>
          <w:sz w:val="22"/>
          <w:szCs w:val="22"/>
        </w:rPr>
        <w:br/>
      </w:r>
    </w:p>
    <w:p w14:paraId="72AB64AA" w14:textId="289B768B" w:rsidR="006B4A24" w:rsidRPr="002D783D" w:rsidRDefault="006B4A24" w:rsidP="00180027">
      <w:pPr>
        <w:spacing w:line="240" w:lineRule="auto"/>
        <w:rPr>
          <w:rFonts w:ascii="Calibri" w:hAnsi="Calibri" w:cs="Calibri"/>
          <w:b/>
          <w:bCs/>
          <w:sz w:val="28"/>
          <w:szCs w:val="28"/>
          <w:u w:val="single"/>
        </w:rPr>
      </w:pPr>
      <w:r w:rsidRPr="002D783D">
        <w:rPr>
          <w:rFonts w:ascii="Calibri" w:hAnsi="Calibri" w:cs="Calibri"/>
          <w:b/>
          <w:bCs/>
          <w:sz w:val="28"/>
          <w:szCs w:val="28"/>
          <w:u w:val="single"/>
        </w:rPr>
        <w:t>SANITATION</w:t>
      </w:r>
      <w:r w:rsidR="00B05BEB" w:rsidRPr="002D783D">
        <w:rPr>
          <w:rFonts w:ascii="Calibri" w:hAnsi="Calibri" w:cs="Calibri"/>
          <w:b/>
          <w:bCs/>
          <w:sz w:val="28"/>
          <w:szCs w:val="28"/>
          <w:u w:val="single"/>
        </w:rPr>
        <w:t>: AVAILABILITY</w:t>
      </w:r>
    </w:p>
    <w:p w14:paraId="55022C83" w14:textId="07BF9C3F" w:rsidR="006863F1" w:rsidRPr="002D4FDD" w:rsidRDefault="00E74DDE" w:rsidP="008743A3">
      <w:pPr>
        <w:pStyle w:val="ListParagraph"/>
        <w:numPr>
          <w:ilvl w:val="0"/>
          <w:numId w:val="37"/>
        </w:numPr>
        <w:spacing w:line="240" w:lineRule="auto"/>
        <w:rPr>
          <w:rFonts w:ascii="Calibri" w:hAnsi="Calibri" w:cs="Calibri"/>
          <w:i/>
          <w:iCs/>
          <w:sz w:val="22"/>
          <w:szCs w:val="22"/>
        </w:rPr>
      </w:pPr>
      <w:r w:rsidRPr="002D4FDD">
        <w:rPr>
          <w:rFonts w:ascii="Calibri" w:hAnsi="Calibri" w:cs="Calibri"/>
          <w:sz w:val="22"/>
          <w:szCs w:val="22"/>
          <w:u w:val="single"/>
        </w:rPr>
        <w:t>JMP S1:</w:t>
      </w:r>
      <w:r w:rsidRPr="002D4FDD">
        <w:rPr>
          <w:rFonts w:ascii="Calibri" w:hAnsi="Calibri" w:cs="Calibri"/>
          <w:sz w:val="22"/>
          <w:szCs w:val="22"/>
        </w:rPr>
        <w:t xml:space="preserve"> </w:t>
      </w:r>
      <w:r w:rsidR="006863F1" w:rsidRPr="002D4FDD">
        <w:rPr>
          <w:rFonts w:ascii="Calibri" w:hAnsi="Calibri" w:cs="Calibri"/>
          <w:b/>
          <w:bCs/>
          <w:sz w:val="22"/>
          <w:szCs w:val="22"/>
        </w:rPr>
        <w:t xml:space="preserve">What kind of toilet facility do members of your household usually use? </w:t>
      </w:r>
      <w:r w:rsidR="002969D1" w:rsidRPr="002D4FDD">
        <w:rPr>
          <w:rFonts w:ascii="Calibri" w:hAnsi="Calibri" w:cs="Calibri"/>
          <w:i/>
          <w:iCs/>
          <w:sz w:val="22"/>
          <w:szCs w:val="22"/>
        </w:rPr>
        <w:t>(If “flush” or “</w:t>
      </w:r>
      <w:r w:rsidR="00AF54F8" w:rsidRPr="002D4FDD">
        <w:rPr>
          <w:rFonts w:ascii="Calibri" w:hAnsi="Calibri" w:cs="Calibri"/>
          <w:i/>
          <w:iCs/>
          <w:sz w:val="22"/>
          <w:szCs w:val="22"/>
        </w:rPr>
        <w:t>pou</w:t>
      </w:r>
      <w:r w:rsidR="00F4630E">
        <w:rPr>
          <w:rFonts w:ascii="Calibri" w:hAnsi="Calibri" w:cs="Calibri"/>
          <w:i/>
          <w:iCs/>
          <w:sz w:val="22"/>
          <w:szCs w:val="22"/>
        </w:rPr>
        <w:t>r</w:t>
      </w:r>
      <w:r w:rsidR="00AF54F8" w:rsidRPr="002D4FDD">
        <w:rPr>
          <w:rFonts w:ascii="Calibri" w:hAnsi="Calibri" w:cs="Calibri"/>
          <w:i/>
          <w:iCs/>
          <w:sz w:val="22"/>
          <w:szCs w:val="22"/>
        </w:rPr>
        <w:t xml:space="preserve"> flush”, probe: where does it flush to?...If not possible to determine, ask permission to observe the facility). </w:t>
      </w:r>
    </w:p>
    <w:p w14:paraId="79082FA0" w14:textId="33103BB0" w:rsidR="006863F1" w:rsidRPr="00180027" w:rsidRDefault="61D5D5A7" w:rsidP="008743A3">
      <w:pPr>
        <w:pStyle w:val="ListParagraph"/>
        <w:numPr>
          <w:ilvl w:val="1"/>
          <w:numId w:val="20"/>
        </w:numPr>
        <w:spacing w:line="240" w:lineRule="auto"/>
        <w:rPr>
          <w:rFonts w:ascii="Calibri" w:hAnsi="Calibri" w:cs="Calibri"/>
          <w:sz w:val="22"/>
          <w:szCs w:val="22"/>
        </w:rPr>
      </w:pPr>
      <w:r w:rsidRPr="61D5D5A7">
        <w:rPr>
          <w:rFonts w:ascii="Calibri" w:hAnsi="Calibri" w:cs="Calibri"/>
          <w:sz w:val="22"/>
          <w:szCs w:val="22"/>
        </w:rPr>
        <w:t xml:space="preserve">Flush/ pour flush (skip to </w:t>
      </w:r>
      <w:r w:rsidR="00CE4748">
        <w:rPr>
          <w:rFonts w:ascii="Calibri" w:hAnsi="Calibri" w:cs="Calibri"/>
          <w:sz w:val="22"/>
          <w:szCs w:val="22"/>
        </w:rPr>
        <w:t>Toilet share q</w:t>
      </w:r>
      <w:r w:rsidRPr="61D5D5A7">
        <w:rPr>
          <w:rFonts w:ascii="Calibri" w:hAnsi="Calibri" w:cs="Calibri"/>
          <w:sz w:val="22"/>
          <w:szCs w:val="22"/>
        </w:rPr>
        <w:t>uestio</w:t>
      </w:r>
      <w:r w:rsidR="00CE4748">
        <w:rPr>
          <w:rFonts w:ascii="Calibri" w:hAnsi="Calibri" w:cs="Calibri"/>
          <w:sz w:val="22"/>
          <w:szCs w:val="22"/>
        </w:rPr>
        <w:t>n</w:t>
      </w:r>
      <w:r w:rsidRPr="61D5D5A7">
        <w:rPr>
          <w:rFonts w:ascii="Calibri" w:hAnsi="Calibri" w:cs="Calibri"/>
          <w:sz w:val="22"/>
          <w:szCs w:val="22"/>
        </w:rPr>
        <w:t xml:space="preserve">) </w:t>
      </w:r>
    </w:p>
    <w:p w14:paraId="1BD32DCA" w14:textId="55128831" w:rsidR="00A44BC0" w:rsidRPr="00180027" w:rsidRDefault="00A44BC0" w:rsidP="008743A3">
      <w:pPr>
        <w:pStyle w:val="ListParagraph"/>
        <w:numPr>
          <w:ilvl w:val="2"/>
          <w:numId w:val="20"/>
        </w:numPr>
        <w:spacing w:line="240" w:lineRule="auto"/>
        <w:rPr>
          <w:rFonts w:ascii="Calibri" w:hAnsi="Calibri" w:cs="Calibri"/>
          <w:sz w:val="22"/>
          <w:szCs w:val="22"/>
        </w:rPr>
      </w:pPr>
      <w:r w:rsidRPr="00180027">
        <w:rPr>
          <w:rFonts w:ascii="Calibri" w:hAnsi="Calibri" w:cs="Calibri"/>
          <w:sz w:val="22"/>
          <w:szCs w:val="22"/>
        </w:rPr>
        <w:t xml:space="preserve">Flush to piped sewer system </w:t>
      </w:r>
    </w:p>
    <w:p w14:paraId="27EF002C" w14:textId="13707880" w:rsidR="00A44BC0" w:rsidRPr="00173A70" w:rsidRDefault="6A47E9B8" w:rsidP="008743A3">
      <w:pPr>
        <w:pStyle w:val="ListParagraph"/>
        <w:numPr>
          <w:ilvl w:val="2"/>
          <w:numId w:val="20"/>
        </w:numPr>
        <w:spacing w:line="240" w:lineRule="auto"/>
        <w:rPr>
          <w:rFonts w:ascii="Calibri" w:hAnsi="Calibri" w:cs="Calibri"/>
          <w:sz w:val="22"/>
          <w:szCs w:val="22"/>
          <w:rPrChange w:id="45" w:author="Nina Morency Brassard" w:date="2025-12-02T16:12:00Z" w16du:dateUtc="2025-12-02T15:12:00Z">
            <w:rPr>
              <w:rFonts w:ascii="Calibri" w:hAnsi="Calibri" w:cs="Calibri"/>
              <w:sz w:val="22"/>
              <w:szCs w:val="22"/>
              <w:highlight w:val="yellow"/>
            </w:rPr>
          </w:rPrChange>
        </w:rPr>
      </w:pPr>
      <w:r w:rsidRPr="00173A70">
        <w:rPr>
          <w:rFonts w:ascii="Calibri" w:hAnsi="Calibri" w:cs="Calibri"/>
          <w:sz w:val="22"/>
          <w:szCs w:val="22"/>
          <w:rPrChange w:id="46" w:author="Nina Morency Brassard" w:date="2025-12-02T16:12:00Z" w16du:dateUtc="2025-12-02T15:12:00Z">
            <w:rPr>
              <w:rFonts w:ascii="Calibri" w:hAnsi="Calibri" w:cs="Calibri"/>
              <w:sz w:val="22"/>
              <w:szCs w:val="22"/>
              <w:highlight w:val="yellow"/>
            </w:rPr>
          </w:rPrChange>
        </w:rPr>
        <w:t>Flush to septic tank</w:t>
      </w:r>
      <w:r w:rsidRPr="00173A70">
        <w:rPr>
          <w:rFonts w:ascii="Calibri" w:hAnsi="Calibri" w:cs="Calibri"/>
          <w:sz w:val="22"/>
          <w:szCs w:val="22"/>
        </w:rPr>
        <w:t xml:space="preserve"> </w:t>
      </w:r>
    </w:p>
    <w:p w14:paraId="5008ECEA" w14:textId="76109F3C" w:rsidR="00A44BC0" w:rsidRPr="00173A70" w:rsidRDefault="6A47E9B8" w:rsidP="008743A3">
      <w:pPr>
        <w:pStyle w:val="ListParagraph"/>
        <w:numPr>
          <w:ilvl w:val="2"/>
          <w:numId w:val="20"/>
        </w:numPr>
        <w:spacing w:line="240" w:lineRule="auto"/>
        <w:rPr>
          <w:rFonts w:ascii="Calibri" w:hAnsi="Calibri" w:cs="Calibri"/>
          <w:sz w:val="22"/>
          <w:szCs w:val="22"/>
        </w:rPr>
      </w:pPr>
      <w:r w:rsidRPr="00173A70">
        <w:rPr>
          <w:rFonts w:ascii="Calibri" w:hAnsi="Calibri" w:cs="Calibri"/>
          <w:sz w:val="22"/>
          <w:szCs w:val="22"/>
          <w:rPrChange w:id="47" w:author="Nina Morency Brassard" w:date="2025-12-02T16:12:00Z" w16du:dateUtc="2025-12-02T15:12:00Z">
            <w:rPr>
              <w:rFonts w:ascii="Calibri" w:hAnsi="Calibri" w:cs="Calibri"/>
              <w:sz w:val="22"/>
              <w:szCs w:val="22"/>
              <w:highlight w:val="yellow"/>
            </w:rPr>
          </w:rPrChange>
        </w:rPr>
        <w:t>Flush to pit latrine</w:t>
      </w:r>
      <w:r w:rsidRPr="00173A70">
        <w:rPr>
          <w:rFonts w:ascii="Calibri" w:hAnsi="Calibri" w:cs="Calibri"/>
          <w:sz w:val="22"/>
          <w:szCs w:val="22"/>
        </w:rPr>
        <w:t xml:space="preserve"> </w:t>
      </w:r>
    </w:p>
    <w:p w14:paraId="23C4D0E4" w14:textId="7A775B95" w:rsidR="00A44BC0" w:rsidRPr="00173A70" w:rsidRDefault="00A44BC0" w:rsidP="008743A3">
      <w:pPr>
        <w:pStyle w:val="ListParagraph"/>
        <w:numPr>
          <w:ilvl w:val="2"/>
          <w:numId w:val="20"/>
        </w:numPr>
        <w:spacing w:line="240" w:lineRule="auto"/>
        <w:rPr>
          <w:rFonts w:ascii="Calibri" w:hAnsi="Calibri" w:cs="Calibri"/>
          <w:sz w:val="22"/>
          <w:szCs w:val="22"/>
        </w:rPr>
      </w:pPr>
      <w:r w:rsidRPr="00173A70">
        <w:rPr>
          <w:rFonts w:ascii="Calibri" w:hAnsi="Calibri" w:cs="Calibri"/>
          <w:sz w:val="22"/>
          <w:szCs w:val="22"/>
        </w:rPr>
        <w:t xml:space="preserve">Flush to open drain </w:t>
      </w:r>
    </w:p>
    <w:p w14:paraId="796A292A" w14:textId="5E6937A5" w:rsidR="00A44BC0" w:rsidRPr="00173A70" w:rsidRDefault="00A44BC0" w:rsidP="008743A3">
      <w:pPr>
        <w:pStyle w:val="ListParagraph"/>
        <w:numPr>
          <w:ilvl w:val="2"/>
          <w:numId w:val="20"/>
        </w:numPr>
        <w:spacing w:line="240" w:lineRule="auto"/>
        <w:rPr>
          <w:rFonts w:ascii="Calibri" w:hAnsi="Calibri" w:cs="Calibri"/>
          <w:sz w:val="22"/>
          <w:szCs w:val="22"/>
        </w:rPr>
      </w:pPr>
      <w:r w:rsidRPr="00173A70">
        <w:rPr>
          <w:rFonts w:ascii="Calibri" w:hAnsi="Calibri" w:cs="Calibri"/>
          <w:sz w:val="22"/>
          <w:szCs w:val="22"/>
        </w:rPr>
        <w:t xml:space="preserve">Flush to don’t know where </w:t>
      </w:r>
    </w:p>
    <w:p w14:paraId="55ABEF59" w14:textId="69C972DF" w:rsidR="00A44BC0" w:rsidRPr="00173A70" w:rsidRDefault="61D5D5A7" w:rsidP="008743A3">
      <w:pPr>
        <w:pStyle w:val="ListParagraph"/>
        <w:numPr>
          <w:ilvl w:val="1"/>
          <w:numId w:val="20"/>
        </w:numPr>
        <w:spacing w:line="240" w:lineRule="auto"/>
        <w:rPr>
          <w:rFonts w:ascii="Calibri" w:hAnsi="Calibri" w:cs="Calibri"/>
          <w:sz w:val="22"/>
          <w:szCs w:val="22"/>
        </w:rPr>
      </w:pPr>
      <w:r w:rsidRPr="00173A70">
        <w:rPr>
          <w:rFonts w:ascii="Calibri" w:hAnsi="Calibri" w:cs="Calibri"/>
          <w:sz w:val="22"/>
          <w:szCs w:val="22"/>
        </w:rPr>
        <w:t>Dry pit latrines (</w:t>
      </w:r>
      <w:r w:rsidR="00CE4748" w:rsidRPr="61D5D5A7">
        <w:rPr>
          <w:rFonts w:ascii="Calibri" w:hAnsi="Calibri" w:cs="Calibri"/>
          <w:sz w:val="22"/>
          <w:szCs w:val="22"/>
        </w:rPr>
        <w:t xml:space="preserve">skip to </w:t>
      </w:r>
      <w:r w:rsidR="00CE4748">
        <w:rPr>
          <w:rFonts w:ascii="Calibri" w:hAnsi="Calibri" w:cs="Calibri"/>
          <w:sz w:val="22"/>
          <w:szCs w:val="22"/>
        </w:rPr>
        <w:t>Toilet share q</w:t>
      </w:r>
      <w:r w:rsidR="00CE4748" w:rsidRPr="61D5D5A7">
        <w:rPr>
          <w:rFonts w:ascii="Calibri" w:hAnsi="Calibri" w:cs="Calibri"/>
          <w:sz w:val="22"/>
          <w:szCs w:val="22"/>
        </w:rPr>
        <w:t>uestio</w:t>
      </w:r>
      <w:r w:rsidR="00CE4748">
        <w:rPr>
          <w:rFonts w:ascii="Calibri" w:hAnsi="Calibri" w:cs="Calibri"/>
          <w:sz w:val="22"/>
          <w:szCs w:val="22"/>
        </w:rPr>
        <w:t>n</w:t>
      </w:r>
      <w:r w:rsidRPr="00173A70">
        <w:rPr>
          <w:rFonts w:ascii="Calibri" w:hAnsi="Calibri" w:cs="Calibri"/>
          <w:sz w:val="22"/>
          <w:szCs w:val="22"/>
        </w:rPr>
        <w:t>)</w:t>
      </w:r>
    </w:p>
    <w:p w14:paraId="6EC0B345" w14:textId="26E268CE" w:rsidR="00A44BC0" w:rsidRPr="00173A70" w:rsidRDefault="6A47E9B8" w:rsidP="008743A3">
      <w:pPr>
        <w:pStyle w:val="ListParagraph"/>
        <w:numPr>
          <w:ilvl w:val="2"/>
          <w:numId w:val="20"/>
        </w:numPr>
        <w:spacing w:line="240" w:lineRule="auto"/>
        <w:rPr>
          <w:rFonts w:ascii="Calibri" w:hAnsi="Calibri" w:cs="Calibri"/>
          <w:sz w:val="22"/>
          <w:szCs w:val="22"/>
          <w:rPrChange w:id="48" w:author="Nina Morency Brassard" w:date="2025-12-02T16:12:00Z" w16du:dateUtc="2025-12-02T15:12:00Z">
            <w:rPr>
              <w:rFonts w:ascii="Calibri" w:hAnsi="Calibri" w:cs="Calibri"/>
              <w:sz w:val="22"/>
              <w:szCs w:val="22"/>
              <w:highlight w:val="yellow"/>
            </w:rPr>
          </w:rPrChange>
        </w:rPr>
      </w:pPr>
      <w:r w:rsidRPr="00173A70">
        <w:rPr>
          <w:rFonts w:ascii="Calibri" w:hAnsi="Calibri" w:cs="Calibri"/>
          <w:sz w:val="22"/>
          <w:szCs w:val="22"/>
          <w:rPrChange w:id="49" w:author="Nina Morency Brassard" w:date="2025-12-02T16:12:00Z" w16du:dateUtc="2025-12-02T15:12:00Z">
            <w:rPr>
              <w:rFonts w:ascii="Calibri" w:hAnsi="Calibri" w:cs="Calibri"/>
              <w:sz w:val="22"/>
              <w:szCs w:val="22"/>
              <w:highlight w:val="yellow"/>
            </w:rPr>
          </w:rPrChange>
        </w:rPr>
        <w:t>Pit latrine with slab</w:t>
      </w:r>
      <w:r w:rsidRPr="00173A70">
        <w:rPr>
          <w:rFonts w:ascii="Calibri" w:hAnsi="Calibri" w:cs="Calibri"/>
          <w:sz w:val="22"/>
          <w:szCs w:val="22"/>
        </w:rPr>
        <w:t xml:space="preserve"> </w:t>
      </w:r>
    </w:p>
    <w:p w14:paraId="5E076BC2" w14:textId="6C29369D" w:rsidR="00A44BC0" w:rsidRPr="00173A70" w:rsidRDefault="6A47E9B8" w:rsidP="008743A3">
      <w:pPr>
        <w:pStyle w:val="ListParagraph"/>
        <w:numPr>
          <w:ilvl w:val="2"/>
          <w:numId w:val="20"/>
        </w:numPr>
        <w:spacing w:line="240" w:lineRule="auto"/>
        <w:rPr>
          <w:rFonts w:ascii="Calibri" w:hAnsi="Calibri" w:cs="Calibri"/>
          <w:sz w:val="22"/>
          <w:szCs w:val="22"/>
        </w:rPr>
      </w:pPr>
      <w:r w:rsidRPr="00173A70">
        <w:rPr>
          <w:rFonts w:ascii="Calibri" w:hAnsi="Calibri" w:cs="Calibri"/>
          <w:sz w:val="22"/>
          <w:szCs w:val="22"/>
          <w:rPrChange w:id="50" w:author="Nina Morency Brassard" w:date="2025-12-02T16:12:00Z" w16du:dateUtc="2025-12-02T15:12:00Z">
            <w:rPr>
              <w:rFonts w:ascii="Calibri" w:hAnsi="Calibri" w:cs="Calibri"/>
              <w:sz w:val="22"/>
              <w:szCs w:val="22"/>
              <w:highlight w:val="yellow"/>
            </w:rPr>
          </w:rPrChange>
        </w:rPr>
        <w:t>Pit latrines without slab/ open pit</w:t>
      </w:r>
      <w:r w:rsidRPr="00173A70">
        <w:rPr>
          <w:rFonts w:ascii="Calibri" w:hAnsi="Calibri" w:cs="Calibri"/>
          <w:sz w:val="22"/>
          <w:szCs w:val="22"/>
        </w:rPr>
        <w:t xml:space="preserve"> </w:t>
      </w:r>
    </w:p>
    <w:p w14:paraId="36FF98B9" w14:textId="2BA9BE2A" w:rsidR="00A44BC0" w:rsidRPr="00173A70" w:rsidRDefault="61D5D5A7" w:rsidP="008743A3">
      <w:pPr>
        <w:pStyle w:val="ListParagraph"/>
        <w:numPr>
          <w:ilvl w:val="1"/>
          <w:numId w:val="20"/>
        </w:numPr>
        <w:spacing w:line="240" w:lineRule="auto"/>
        <w:rPr>
          <w:rFonts w:ascii="Calibri" w:hAnsi="Calibri" w:cs="Calibri"/>
          <w:sz w:val="22"/>
          <w:szCs w:val="22"/>
        </w:rPr>
      </w:pPr>
      <w:r w:rsidRPr="00173A70">
        <w:rPr>
          <w:rFonts w:ascii="Calibri" w:hAnsi="Calibri" w:cs="Calibri"/>
          <w:sz w:val="22"/>
          <w:szCs w:val="22"/>
        </w:rPr>
        <w:lastRenderedPageBreak/>
        <w:t>Composting toilets (</w:t>
      </w:r>
      <w:r w:rsidR="00CE4748" w:rsidRPr="61D5D5A7">
        <w:rPr>
          <w:rFonts w:ascii="Calibri" w:hAnsi="Calibri" w:cs="Calibri"/>
          <w:sz w:val="22"/>
          <w:szCs w:val="22"/>
        </w:rPr>
        <w:t xml:space="preserve">skip to </w:t>
      </w:r>
      <w:r w:rsidR="00CE4748">
        <w:rPr>
          <w:rFonts w:ascii="Calibri" w:hAnsi="Calibri" w:cs="Calibri"/>
          <w:sz w:val="22"/>
          <w:szCs w:val="22"/>
        </w:rPr>
        <w:t>Toilet share q</w:t>
      </w:r>
      <w:r w:rsidR="00CE4748" w:rsidRPr="61D5D5A7">
        <w:rPr>
          <w:rFonts w:ascii="Calibri" w:hAnsi="Calibri" w:cs="Calibri"/>
          <w:sz w:val="22"/>
          <w:szCs w:val="22"/>
        </w:rPr>
        <w:t>uestio</w:t>
      </w:r>
      <w:r w:rsidR="00CE4748">
        <w:rPr>
          <w:rFonts w:ascii="Calibri" w:hAnsi="Calibri" w:cs="Calibri"/>
          <w:sz w:val="22"/>
          <w:szCs w:val="22"/>
        </w:rPr>
        <w:t>n</w:t>
      </w:r>
      <w:r w:rsidRPr="00173A70">
        <w:rPr>
          <w:rFonts w:ascii="Calibri" w:hAnsi="Calibri" w:cs="Calibri"/>
          <w:sz w:val="22"/>
          <w:szCs w:val="22"/>
        </w:rPr>
        <w:t>)</w:t>
      </w:r>
    </w:p>
    <w:p w14:paraId="6EE88F84" w14:textId="5E3159AC" w:rsidR="00A44BC0" w:rsidRPr="00173A70" w:rsidRDefault="6A47E9B8" w:rsidP="008743A3">
      <w:pPr>
        <w:pStyle w:val="ListParagraph"/>
        <w:numPr>
          <w:ilvl w:val="2"/>
          <w:numId w:val="20"/>
        </w:numPr>
        <w:spacing w:line="240" w:lineRule="auto"/>
        <w:rPr>
          <w:rFonts w:ascii="Calibri" w:hAnsi="Calibri" w:cs="Calibri"/>
          <w:sz w:val="22"/>
          <w:szCs w:val="22"/>
          <w:rPrChange w:id="51" w:author="Nina Morency Brassard" w:date="2025-12-02T16:12:00Z" w16du:dateUtc="2025-12-02T15:12:00Z">
            <w:rPr>
              <w:rFonts w:ascii="Calibri" w:hAnsi="Calibri" w:cs="Calibri"/>
              <w:sz w:val="22"/>
              <w:szCs w:val="22"/>
              <w:highlight w:val="yellow"/>
            </w:rPr>
          </w:rPrChange>
        </w:rPr>
      </w:pPr>
      <w:r w:rsidRPr="00173A70">
        <w:rPr>
          <w:rFonts w:ascii="Calibri" w:hAnsi="Calibri" w:cs="Calibri"/>
          <w:sz w:val="22"/>
          <w:szCs w:val="22"/>
          <w:rPrChange w:id="52" w:author="Nina Morency Brassard" w:date="2025-12-02T16:12:00Z" w16du:dateUtc="2025-12-02T15:12:00Z">
            <w:rPr>
              <w:rFonts w:ascii="Calibri" w:hAnsi="Calibri" w:cs="Calibri"/>
              <w:sz w:val="22"/>
              <w:szCs w:val="22"/>
              <w:highlight w:val="yellow"/>
            </w:rPr>
          </w:rPrChange>
        </w:rPr>
        <w:t>Twin pit with slab</w:t>
      </w:r>
      <w:r w:rsidRPr="00173A70">
        <w:rPr>
          <w:rFonts w:ascii="Calibri" w:hAnsi="Calibri" w:cs="Calibri"/>
          <w:sz w:val="22"/>
          <w:szCs w:val="22"/>
        </w:rPr>
        <w:t xml:space="preserve"> </w:t>
      </w:r>
    </w:p>
    <w:p w14:paraId="41BDAFC3" w14:textId="7934FD73" w:rsidR="00A44BC0" w:rsidRPr="00173A70" w:rsidRDefault="6A47E9B8" w:rsidP="008743A3">
      <w:pPr>
        <w:pStyle w:val="ListParagraph"/>
        <w:numPr>
          <w:ilvl w:val="2"/>
          <w:numId w:val="20"/>
        </w:numPr>
        <w:spacing w:line="240" w:lineRule="auto"/>
        <w:rPr>
          <w:rFonts w:ascii="Calibri" w:hAnsi="Calibri" w:cs="Calibri"/>
          <w:sz w:val="22"/>
          <w:szCs w:val="22"/>
          <w:rPrChange w:id="53" w:author="Nina Morency Brassard" w:date="2025-12-02T16:12:00Z" w16du:dateUtc="2025-12-02T15:12:00Z">
            <w:rPr>
              <w:rFonts w:ascii="Calibri" w:hAnsi="Calibri" w:cs="Calibri"/>
              <w:sz w:val="22"/>
              <w:szCs w:val="22"/>
              <w:highlight w:val="yellow"/>
            </w:rPr>
          </w:rPrChange>
        </w:rPr>
      </w:pPr>
      <w:r w:rsidRPr="00173A70">
        <w:rPr>
          <w:rFonts w:ascii="Calibri" w:hAnsi="Calibri" w:cs="Calibri"/>
          <w:sz w:val="22"/>
          <w:szCs w:val="22"/>
          <w:rPrChange w:id="54" w:author="Nina Morency Brassard" w:date="2025-12-02T16:12:00Z" w16du:dateUtc="2025-12-02T15:12:00Z">
            <w:rPr>
              <w:rFonts w:ascii="Calibri" w:hAnsi="Calibri" w:cs="Calibri"/>
              <w:sz w:val="22"/>
              <w:szCs w:val="22"/>
              <w:highlight w:val="yellow"/>
            </w:rPr>
          </w:rPrChange>
        </w:rPr>
        <w:t>Twin pit without slab</w:t>
      </w:r>
      <w:r w:rsidRPr="00173A70">
        <w:rPr>
          <w:rFonts w:ascii="Calibri" w:hAnsi="Calibri" w:cs="Calibri"/>
          <w:sz w:val="22"/>
          <w:szCs w:val="22"/>
        </w:rPr>
        <w:t xml:space="preserve"> </w:t>
      </w:r>
    </w:p>
    <w:p w14:paraId="4EC6FA4A" w14:textId="36778FB9" w:rsidR="00A44BC0" w:rsidRPr="00173A70" w:rsidRDefault="6A47E9B8" w:rsidP="008743A3">
      <w:pPr>
        <w:pStyle w:val="ListParagraph"/>
        <w:numPr>
          <w:ilvl w:val="2"/>
          <w:numId w:val="20"/>
        </w:numPr>
        <w:spacing w:line="240" w:lineRule="auto"/>
        <w:rPr>
          <w:rFonts w:ascii="Calibri" w:hAnsi="Calibri" w:cs="Calibri"/>
          <w:sz w:val="22"/>
          <w:szCs w:val="22"/>
          <w:rPrChange w:id="55" w:author="Nina Morency Brassard" w:date="2025-12-02T16:12:00Z" w16du:dateUtc="2025-12-02T15:12:00Z">
            <w:rPr>
              <w:rFonts w:ascii="Calibri" w:hAnsi="Calibri" w:cs="Calibri"/>
              <w:sz w:val="22"/>
              <w:szCs w:val="22"/>
              <w:highlight w:val="yellow"/>
            </w:rPr>
          </w:rPrChange>
        </w:rPr>
      </w:pPr>
      <w:r w:rsidRPr="00173A70">
        <w:rPr>
          <w:rFonts w:ascii="Calibri" w:hAnsi="Calibri" w:cs="Calibri"/>
          <w:sz w:val="22"/>
          <w:szCs w:val="22"/>
          <w:rPrChange w:id="56" w:author="Nina Morency Brassard" w:date="2025-12-02T16:12:00Z" w16du:dateUtc="2025-12-02T15:12:00Z">
            <w:rPr>
              <w:rFonts w:ascii="Calibri" w:hAnsi="Calibri" w:cs="Calibri"/>
              <w:sz w:val="22"/>
              <w:szCs w:val="22"/>
              <w:highlight w:val="yellow"/>
            </w:rPr>
          </w:rPrChange>
        </w:rPr>
        <w:t>Other composting toilet</w:t>
      </w:r>
      <w:r w:rsidRPr="00173A70">
        <w:rPr>
          <w:rFonts w:ascii="Calibri" w:hAnsi="Calibri" w:cs="Calibri"/>
          <w:sz w:val="22"/>
          <w:szCs w:val="22"/>
        </w:rPr>
        <w:t xml:space="preserve"> </w:t>
      </w:r>
    </w:p>
    <w:p w14:paraId="1EAA8437" w14:textId="5073C67F" w:rsidR="00A44BC0" w:rsidRPr="00180027" w:rsidRDefault="61D5D5A7" w:rsidP="008743A3">
      <w:pPr>
        <w:pStyle w:val="ListParagraph"/>
        <w:numPr>
          <w:ilvl w:val="1"/>
          <w:numId w:val="20"/>
        </w:numPr>
        <w:spacing w:line="240" w:lineRule="auto"/>
        <w:rPr>
          <w:rFonts w:ascii="Calibri" w:hAnsi="Calibri" w:cs="Calibri"/>
          <w:sz w:val="22"/>
          <w:szCs w:val="22"/>
        </w:rPr>
      </w:pPr>
      <w:r w:rsidRPr="61D5D5A7">
        <w:rPr>
          <w:rFonts w:ascii="Calibri" w:hAnsi="Calibri" w:cs="Calibri"/>
          <w:sz w:val="22"/>
          <w:szCs w:val="22"/>
        </w:rPr>
        <w:t>Bucket (</w:t>
      </w:r>
      <w:r w:rsidR="00CE4748" w:rsidRPr="61D5D5A7">
        <w:rPr>
          <w:rFonts w:ascii="Calibri" w:hAnsi="Calibri" w:cs="Calibri"/>
          <w:sz w:val="22"/>
          <w:szCs w:val="22"/>
        </w:rPr>
        <w:t xml:space="preserve">skip to </w:t>
      </w:r>
      <w:r w:rsidR="00CE4748">
        <w:rPr>
          <w:rFonts w:ascii="Calibri" w:hAnsi="Calibri" w:cs="Calibri"/>
          <w:sz w:val="22"/>
          <w:szCs w:val="22"/>
        </w:rPr>
        <w:t>Toilet share q</w:t>
      </w:r>
      <w:r w:rsidR="00CE4748" w:rsidRPr="61D5D5A7">
        <w:rPr>
          <w:rFonts w:ascii="Calibri" w:hAnsi="Calibri" w:cs="Calibri"/>
          <w:sz w:val="22"/>
          <w:szCs w:val="22"/>
        </w:rPr>
        <w:t>uestio</w:t>
      </w:r>
      <w:r w:rsidR="00CE4748">
        <w:rPr>
          <w:rFonts w:ascii="Calibri" w:hAnsi="Calibri" w:cs="Calibri"/>
          <w:sz w:val="22"/>
          <w:szCs w:val="22"/>
        </w:rPr>
        <w:t>n</w:t>
      </w:r>
      <w:r w:rsidRPr="61D5D5A7">
        <w:rPr>
          <w:rFonts w:ascii="Calibri" w:hAnsi="Calibri" w:cs="Calibri"/>
          <w:sz w:val="22"/>
          <w:szCs w:val="22"/>
        </w:rPr>
        <w:t>)</w:t>
      </w:r>
    </w:p>
    <w:p w14:paraId="22DEB325" w14:textId="7476D4D3" w:rsidR="00A44BC0" w:rsidRPr="00180027" w:rsidRDefault="61D5D5A7" w:rsidP="008743A3">
      <w:pPr>
        <w:pStyle w:val="ListParagraph"/>
        <w:numPr>
          <w:ilvl w:val="1"/>
          <w:numId w:val="20"/>
        </w:numPr>
        <w:spacing w:line="240" w:lineRule="auto"/>
        <w:rPr>
          <w:rFonts w:ascii="Calibri" w:hAnsi="Calibri" w:cs="Calibri"/>
          <w:sz w:val="22"/>
          <w:szCs w:val="22"/>
        </w:rPr>
      </w:pPr>
      <w:r w:rsidRPr="61D5D5A7">
        <w:rPr>
          <w:rFonts w:ascii="Calibri" w:hAnsi="Calibri" w:cs="Calibri"/>
          <w:sz w:val="22"/>
          <w:szCs w:val="22"/>
        </w:rPr>
        <w:t>Container based sanitation (</w:t>
      </w:r>
      <w:r w:rsidR="00CE4748" w:rsidRPr="61D5D5A7">
        <w:rPr>
          <w:rFonts w:ascii="Calibri" w:hAnsi="Calibri" w:cs="Calibri"/>
          <w:sz w:val="22"/>
          <w:szCs w:val="22"/>
        </w:rPr>
        <w:t xml:space="preserve">skip to </w:t>
      </w:r>
      <w:r w:rsidR="00CE4748">
        <w:rPr>
          <w:rFonts w:ascii="Calibri" w:hAnsi="Calibri" w:cs="Calibri"/>
          <w:sz w:val="22"/>
          <w:szCs w:val="22"/>
        </w:rPr>
        <w:t>Toilet share q</w:t>
      </w:r>
      <w:r w:rsidR="00CE4748" w:rsidRPr="61D5D5A7">
        <w:rPr>
          <w:rFonts w:ascii="Calibri" w:hAnsi="Calibri" w:cs="Calibri"/>
          <w:sz w:val="22"/>
          <w:szCs w:val="22"/>
        </w:rPr>
        <w:t>uestio</w:t>
      </w:r>
      <w:r w:rsidR="00CE4748">
        <w:rPr>
          <w:rFonts w:ascii="Calibri" w:hAnsi="Calibri" w:cs="Calibri"/>
          <w:sz w:val="22"/>
          <w:szCs w:val="22"/>
        </w:rPr>
        <w:t>n</w:t>
      </w:r>
      <w:r w:rsidRPr="61D5D5A7">
        <w:rPr>
          <w:rFonts w:ascii="Calibri" w:hAnsi="Calibri" w:cs="Calibri"/>
          <w:sz w:val="22"/>
          <w:szCs w:val="22"/>
        </w:rPr>
        <w:t>)</w:t>
      </w:r>
    </w:p>
    <w:p w14:paraId="2900EA0F" w14:textId="57213756" w:rsidR="00A44BC0" w:rsidRPr="00180027" w:rsidRDefault="61D5D5A7" w:rsidP="008743A3">
      <w:pPr>
        <w:pStyle w:val="ListParagraph"/>
        <w:numPr>
          <w:ilvl w:val="1"/>
          <w:numId w:val="20"/>
        </w:numPr>
        <w:spacing w:line="240" w:lineRule="auto"/>
        <w:rPr>
          <w:rFonts w:ascii="Calibri" w:hAnsi="Calibri" w:cs="Calibri"/>
          <w:sz w:val="22"/>
          <w:szCs w:val="22"/>
        </w:rPr>
      </w:pPr>
      <w:r w:rsidRPr="61D5D5A7">
        <w:rPr>
          <w:rFonts w:ascii="Calibri" w:hAnsi="Calibri" w:cs="Calibri"/>
          <w:sz w:val="22"/>
          <w:szCs w:val="22"/>
        </w:rPr>
        <w:t>Hanging toilet/ hanging latrine (</w:t>
      </w:r>
      <w:r w:rsidR="00CE4748" w:rsidRPr="61D5D5A7">
        <w:rPr>
          <w:rFonts w:ascii="Calibri" w:hAnsi="Calibri" w:cs="Calibri"/>
          <w:sz w:val="22"/>
          <w:szCs w:val="22"/>
        </w:rPr>
        <w:t xml:space="preserve">skip to </w:t>
      </w:r>
      <w:r w:rsidR="00CE4748">
        <w:rPr>
          <w:rFonts w:ascii="Calibri" w:hAnsi="Calibri" w:cs="Calibri"/>
          <w:sz w:val="22"/>
          <w:szCs w:val="22"/>
        </w:rPr>
        <w:t>Toilet share q</w:t>
      </w:r>
      <w:r w:rsidR="00CE4748" w:rsidRPr="61D5D5A7">
        <w:rPr>
          <w:rFonts w:ascii="Calibri" w:hAnsi="Calibri" w:cs="Calibri"/>
          <w:sz w:val="22"/>
          <w:szCs w:val="22"/>
        </w:rPr>
        <w:t>uestio</w:t>
      </w:r>
      <w:r w:rsidR="00CE4748">
        <w:rPr>
          <w:rFonts w:ascii="Calibri" w:hAnsi="Calibri" w:cs="Calibri"/>
          <w:sz w:val="22"/>
          <w:szCs w:val="22"/>
        </w:rPr>
        <w:t>n</w:t>
      </w:r>
      <w:r w:rsidRPr="61D5D5A7">
        <w:rPr>
          <w:rFonts w:ascii="Calibri" w:hAnsi="Calibri" w:cs="Calibri"/>
          <w:sz w:val="22"/>
          <w:szCs w:val="22"/>
        </w:rPr>
        <w:t xml:space="preserve">)  </w:t>
      </w:r>
    </w:p>
    <w:p w14:paraId="0C0C5AAE" w14:textId="2C2770BB" w:rsidR="00A44BC0" w:rsidRPr="00180027" w:rsidRDefault="2B7DE4E1" w:rsidP="008743A3">
      <w:pPr>
        <w:pStyle w:val="ListParagraph"/>
        <w:numPr>
          <w:ilvl w:val="1"/>
          <w:numId w:val="20"/>
        </w:numPr>
        <w:spacing w:line="240" w:lineRule="auto"/>
        <w:rPr>
          <w:rFonts w:ascii="Calibri" w:hAnsi="Calibri" w:cs="Calibri"/>
          <w:sz w:val="22"/>
          <w:szCs w:val="22"/>
        </w:rPr>
      </w:pPr>
      <w:r w:rsidRPr="2B7DE4E1">
        <w:rPr>
          <w:rFonts w:ascii="Calibri" w:hAnsi="Calibri" w:cs="Calibri"/>
          <w:sz w:val="22"/>
          <w:szCs w:val="22"/>
        </w:rPr>
        <w:t>No facility/ bush/ field (</w:t>
      </w:r>
      <w:r w:rsidR="00CE4748" w:rsidRPr="61D5D5A7">
        <w:rPr>
          <w:rFonts w:ascii="Calibri" w:hAnsi="Calibri" w:cs="Calibri"/>
          <w:sz w:val="22"/>
          <w:szCs w:val="22"/>
        </w:rPr>
        <w:t xml:space="preserve">skip to </w:t>
      </w:r>
      <w:r w:rsidR="00CE4748">
        <w:rPr>
          <w:rFonts w:ascii="Calibri" w:hAnsi="Calibri" w:cs="Calibri"/>
          <w:sz w:val="22"/>
          <w:szCs w:val="22"/>
        </w:rPr>
        <w:t>Toilet share q</w:t>
      </w:r>
      <w:r w:rsidR="00CE4748" w:rsidRPr="61D5D5A7">
        <w:rPr>
          <w:rFonts w:ascii="Calibri" w:hAnsi="Calibri" w:cs="Calibri"/>
          <w:sz w:val="22"/>
          <w:szCs w:val="22"/>
        </w:rPr>
        <w:t>uestio</w:t>
      </w:r>
      <w:r w:rsidR="00CE4748">
        <w:rPr>
          <w:rFonts w:ascii="Calibri" w:hAnsi="Calibri" w:cs="Calibri"/>
          <w:sz w:val="22"/>
          <w:szCs w:val="22"/>
        </w:rPr>
        <w:t>n</w:t>
      </w:r>
      <w:r w:rsidRPr="2B7DE4E1">
        <w:rPr>
          <w:rFonts w:ascii="Calibri" w:hAnsi="Calibri" w:cs="Calibri"/>
          <w:sz w:val="22"/>
          <w:szCs w:val="22"/>
        </w:rPr>
        <w:t>)</w:t>
      </w:r>
    </w:p>
    <w:p w14:paraId="05B4FCE1" w14:textId="36164C12" w:rsidR="00DB724A" w:rsidRPr="0087202F" w:rsidRDefault="2E5E9E40" w:rsidP="0087202F">
      <w:pPr>
        <w:pStyle w:val="ListParagraph"/>
        <w:numPr>
          <w:ilvl w:val="1"/>
          <w:numId w:val="20"/>
        </w:numPr>
        <w:spacing w:line="240" w:lineRule="auto"/>
        <w:rPr>
          <w:rFonts w:ascii="Calibri" w:hAnsi="Calibri" w:cs="Calibri"/>
          <w:sz w:val="22"/>
          <w:szCs w:val="22"/>
        </w:rPr>
      </w:pPr>
      <w:r w:rsidRPr="2E5E9E40">
        <w:rPr>
          <w:rFonts w:ascii="Calibri" w:hAnsi="Calibri" w:cs="Calibri"/>
          <w:sz w:val="22"/>
          <w:szCs w:val="22"/>
        </w:rPr>
        <w:t xml:space="preserve">Other  </w:t>
      </w:r>
      <w:r w:rsidR="0087202F">
        <w:rPr>
          <w:rFonts w:ascii="Calibri" w:hAnsi="Calibri" w:cs="Calibri"/>
          <w:sz w:val="22"/>
          <w:szCs w:val="22"/>
        </w:rPr>
        <w:br/>
      </w:r>
    </w:p>
    <w:p w14:paraId="6357EF49" w14:textId="2E1F5E61" w:rsidR="0010471C" w:rsidRPr="0010471C" w:rsidRDefault="2E5E9E40" w:rsidP="008743A3">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2E5E9E40">
        <w:rPr>
          <w:rFonts w:ascii="Calibri" w:hAnsi="Calibri" w:cs="Calibri"/>
          <w:b/>
          <w:bCs/>
          <w:sz w:val="22"/>
          <w:szCs w:val="22"/>
        </w:rPr>
        <w:t>If “</w:t>
      </w:r>
      <w:r w:rsidR="00CE4748">
        <w:rPr>
          <w:rFonts w:ascii="Calibri" w:hAnsi="Calibri" w:cs="Calibri"/>
          <w:b/>
          <w:bCs/>
          <w:sz w:val="22"/>
          <w:szCs w:val="22"/>
        </w:rPr>
        <w:t>O</w:t>
      </w:r>
      <w:r w:rsidRPr="2E5E9E40">
        <w:rPr>
          <w:rFonts w:ascii="Calibri" w:hAnsi="Calibri" w:cs="Calibri"/>
          <w:b/>
          <w:bCs/>
          <w:sz w:val="22"/>
          <w:szCs w:val="22"/>
        </w:rPr>
        <w:t>ther” kind of toilet, please specify</w:t>
      </w:r>
      <w:r w:rsidR="00CE4748">
        <w:rPr>
          <w:rFonts w:ascii="Calibri" w:hAnsi="Calibri" w:cs="Calibri"/>
          <w:b/>
          <w:bCs/>
          <w:sz w:val="22"/>
          <w:szCs w:val="22"/>
        </w:rPr>
        <w:t xml:space="preserve">. </w:t>
      </w:r>
    </w:p>
    <w:p w14:paraId="0ACD123A" w14:textId="77777777" w:rsidR="002D4FDD" w:rsidRPr="00180027" w:rsidRDefault="002D4FDD" w:rsidP="002D4FDD">
      <w:pPr>
        <w:pStyle w:val="ListParagraph"/>
        <w:spacing w:line="240" w:lineRule="auto"/>
        <w:ind w:left="2160"/>
        <w:rPr>
          <w:rFonts w:ascii="Calibri" w:hAnsi="Calibri" w:cs="Calibri"/>
          <w:sz w:val="22"/>
          <w:szCs w:val="22"/>
        </w:rPr>
      </w:pPr>
    </w:p>
    <w:p w14:paraId="3C2D2863" w14:textId="0E2BDB20" w:rsidR="472498B1" w:rsidRDefault="472498B1" w:rsidP="008743A3">
      <w:pPr>
        <w:pStyle w:val="ListParagraph"/>
        <w:numPr>
          <w:ilvl w:val="0"/>
          <w:numId w:val="37"/>
        </w:numPr>
        <w:spacing w:line="240" w:lineRule="auto"/>
        <w:rPr>
          <w:rFonts w:ascii="Calibri" w:hAnsi="Calibri" w:cs="Calibri"/>
        </w:rPr>
      </w:pPr>
      <w:r w:rsidRPr="472498B1">
        <w:rPr>
          <w:rFonts w:ascii="Calibri" w:hAnsi="Calibri" w:cs="Calibri"/>
          <w:sz w:val="22"/>
          <w:szCs w:val="22"/>
        </w:rPr>
        <w:t xml:space="preserve">JMP S2: </w:t>
      </w:r>
      <w:r w:rsidRPr="472498B1">
        <w:rPr>
          <w:rFonts w:ascii="Calibri" w:hAnsi="Calibri" w:cs="Calibri"/>
          <w:b/>
          <w:bCs/>
          <w:sz w:val="22"/>
          <w:szCs w:val="22"/>
        </w:rPr>
        <w:t>Do you share this facility with others who are not members of your household?</w:t>
      </w:r>
      <w:r w:rsidRPr="472498B1">
        <w:rPr>
          <w:rFonts w:ascii="Calibri" w:hAnsi="Calibri" w:cs="Calibri"/>
          <w:sz w:val="22"/>
          <w:szCs w:val="22"/>
        </w:rPr>
        <w:t xml:space="preserve"> </w:t>
      </w:r>
    </w:p>
    <w:p w14:paraId="5540D9F1" w14:textId="0F6A5302" w:rsidR="472498B1" w:rsidRDefault="472498B1" w:rsidP="008743A3">
      <w:pPr>
        <w:pStyle w:val="ListParagraph"/>
        <w:numPr>
          <w:ilvl w:val="1"/>
          <w:numId w:val="78"/>
        </w:numPr>
        <w:spacing w:line="240" w:lineRule="auto"/>
        <w:rPr>
          <w:rFonts w:ascii="Calibri" w:hAnsi="Calibri" w:cs="Calibri"/>
        </w:rPr>
      </w:pPr>
      <w:r w:rsidRPr="472498B1">
        <w:rPr>
          <w:rFonts w:ascii="Calibri" w:hAnsi="Calibri" w:cs="Calibri"/>
          <w:sz w:val="22"/>
          <w:szCs w:val="22"/>
        </w:rPr>
        <w:t xml:space="preserve">Yes </w:t>
      </w:r>
    </w:p>
    <w:p w14:paraId="36D102C2" w14:textId="36DB7A12" w:rsidR="472498B1" w:rsidRDefault="61D5D5A7" w:rsidP="008743A3">
      <w:pPr>
        <w:pStyle w:val="ListParagraph"/>
        <w:numPr>
          <w:ilvl w:val="1"/>
          <w:numId w:val="78"/>
        </w:numPr>
        <w:spacing w:line="240" w:lineRule="auto"/>
        <w:rPr>
          <w:rFonts w:ascii="Calibri" w:hAnsi="Calibri" w:cs="Calibri"/>
          <w:sz w:val="22"/>
          <w:szCs w:val="22"/>
        </w:rPr>
      </w:pPr>
      <w:r w:rsidRPr="61D5D5A7">
        <w:rPr>
          <w:rFonts w:ascii="Calibri" w:hAnsi="Calibri" w:cs="Calibri"/>
          <w:sz w:val="22"/>
          <w:szCs w:val="22"/>
        </w:rPr>
        <w:t xml:space="preserve">No (skip to </w:t>
      </w:r>
      <w:r w:rsidR="00023448">
        <w:rPr>
          <w:rFonts w:ascii="Calibri" w:hAnsi="Calibri" w:cs="Calibri"/>
          <w:sz w:val="22"/>
          <w:szCs w:val="22"/>
        </w:rPr>
        <w:t>Defecation in bush question</w:t>
      </w:r>
      <w:r w:rsidRPr="61D5D5A7">
        <w:rPr>
          <w:rFonts w:ascii="Calibri" w:hAnsi="Calibri" w:cs="Calibri"/>
          <w:sz w:val="22"/>
          <w:szCs w:val="22"/>
        </w:rPr>
        <w:t>)</w:t>
      </w:r>
    </w:p>
    <w:p w14:paraId="0C09A7BD" w14:textId="77777777" w:rsidR="0010471C" w:rsidRDefault="0010471C" w:rsidP="0010471C">
      <w:pPr>
        <w:pStyle w:val="ListParagraph"/>
        <w:spacing w:line="240" w:lineRule="auto"/>
        <w:ind w:left="1440"/>
        <w:rPr>
          <w:rFonts w:ascii="Calibri" w:hAnsi="Calibri" w:cs="Calibri"/>
          <w:sz w:val="22"/>
          <w:szCs w:val="22"/>
        </w:rPr>
      </w:pPr>
    </w:p>
    <w:p w14:paraId="7B2CA2DB" w14:textId="1D307B22" w:rsidR="00F02CDC" w:rsidRPr="002D4FDD" w:rsidRDefault="00F02CDC" w:rsidP="008743A3">
      <w:pPr>
        <w:pStyle w:val="ListParagraph"/>
        <w:numPr>
          <w:ilvl w:val="0"/>
          <w:numId w:val="37"/>
        </w:numPr>
        <w:spacing w:line="240" w:lineRule="auto"/>
        <w:rPr>
          <w:rFonts w:ascii="Calibri" w:hAnsi="Calibri" w:cs="Calibri"/>
          <w:b/>
          <w:bCs/>
          <w:sz w:val="22"/>
          <w:szCs w:val="22"/>
        </w:rPr>
      </w:pPr>
      <w:r w:rsidRPr="002D4FDD">
        <w:rPr>
          <w:rFonts w:ascii="Calibri" w:hAnsi="Calibri" w:cs="Calibri"/>
          <w:sz w:val="22"/>
          <w:szCs w:val="22"/>
          <w:u w:val="single"/>
        </w:rPr>
        <w:t>JMP XS1</w:t>
      </w:r>
      <w:r w:rsidR="00F833B7" w:rsidRPr="002D4FDD">
        <w:rPr>
          <w:rFonts w:ascii="Calibri" w:hAnsi="Calibri" w:cs="Calibri"/>
          <w:sz w:val="22"/>
          <w:szCs w:val="22"/>
          <w:u w:val="single"/>
        </w:rPr>
        <w:t>:</w:t>
      </w:r>
      <w:r w:rsidR="00F833B7" w:rsidRPr="00180027">
        <w:rPr>
          <w:rFonts w:ascii="Calibri" w:hAnsi="Calibri" w:cs="Calibri"/>
          <w:sz w:val="22"/>
          <w:szCs w:val="22"/>
        </w:rPr>
        <w:t xml:space="preserve"> </w:t>
      </w:r>
      <w:r w:rsidR="00F833B7" w:rsidRPr="002D4FDD">
        <w:rPr>
          <w:rFonts w:ascii="Calibri" w:hAnsi="Calibri" w:cs="Calibri"/>
          <w:b/>
          <w:bCs/>
          <w:sz w:val="22"/>
          <w:szCs w:val="22"/>
        </w:rPr>
        <w:t xml:space="preserve">How many households in total use this toilet facility, including your own household? </w:t>
      </w:r>
    </w:p>
    <w:p w14:paraId="36AFAD79" w14:textId="3098C964" w:rsidR="00F833B7" w:rsidRPr="00180027" w:rsidRDefault="45F003BF" w:rsidP="008743A3">
      <w:pPr>
        <w:pStyle w:val="ListParagraph"/>
        <w:numPr>
          <w:ilvl w:val="1"/>
          <w:numId w:val="43"/>
        </w:numPr>
        <w:spacing w:line="240" w:lineRule="auto"/>
        <w:rPr>
          <w:rFonts w:ascii="Calibri" w:hAnsi="Calibri" w:cs="Calibri"/>
          <w:sz w:val="22"/>
          <w:szCs w:val="22"/>
        </w:rPr>
      </w:pPr>
      <w:r w:rsidRPr="45F003BF">
        <w:rPr>
          <w:rFonts w:ascii="Calibri" w:hAnsi="Calibri" w:cs="Calibri"/>
          <w:sz w:val="22"/>
          <w:szCs w:val="22"/>
        </w:rPr>
        <w:t>Number of households</w:t>
      </w:r>
      <w:r w:rsidR="00727C6F">
        <w:rPr>
          <w:rFonts w:ascii="Calibri" w:hAnsi="Calibri" w:cs="Calibri"/>
          <w:sz w:val="22"/>
          <w:szCs w:val="22"/>
        </w:rPr>
        <w:t>:  _____</w:t>
      </w:r>
    </w:p>
    <w:p w14:paraId="059A701B" w14:textId="4197A0ED" w:rsidR="002D4FDD" w:rsidRPr="00023448" w:rsidRDefault="00F833B7" w:rsidP="00023448">
      <w:pPr>
        <w:pStyle w:val="ListParagraph"/>
        <w:numPr>
          <w:ilvl w:val="1"/>
          <w:numId w:val="43"/>
        </w:numPr>
        <w:spacing w:line="240" w:lineRule="auto"/>
        <w:rPr>
          <w:rFonts w:ascii="Calibri" w:hAnsi="Calibri" w:cs="Calibri"/>
          <w:sz w:val="22"/>
          <w:szCs w:val="22"/>
        </w:rPr>
      </w:pPr>
      <w:r w:rsidRPr="00180027">
        <w:rPr>
          <w:rFonts w:ascii="Calibri" w:hAnsi="Calibri" w:cs="Calibri"/>
          <w:sz w:val="22"/>
          <w:szCs w:val="22"/>
        </w:rPr>
        <w:t>Don’t know</w:t>
      </w:r>
      <w:r w:rsidR="00023448">
        <w:rPr>
          <w:rFonts w:ascii="Calibri" w:hAnsi="Calibri" w:cs="Calibri"/>
          <w:sz w:val="22"/>
          <w:szCs w:val="22"/>
        </w:rPr>
        <w:br/>
      </w:r>
    </w:p>
    <w:p w14:paraId="2134156B" w14:textId="77777777" w:rsidR="00111322" w:rsidRPr="00111322" w:rsidRDefault="6B692EF1" w:rsidP="008743A3">
      <w:pPr>
        <w:pStyle w:val="ListParagraph"/>
        <w:numPr>
          <w:ilvl w:val="0"/>
          <w:numId w:val="37"/>
        </w:numPr>
        <w:spacing w:after="0" w:line="240" w:lineRule="auto"/>
        <w:rPr>
          <w:rFonts w:ascii="Calibri" w:hAnsi="Calibri" w:cs="Calibri"/>
          <w:sz w:val="22"/>
          <w:szCs w:val="22"/>
        </w:rPr>
      </w:pPr>
      <w:r w:rsidRPr="00111322">
        <w:rPr>
          <w:rFonts w:ascii="Calibri" w:hAnsi="Calibri" w:cs="Calibri"/>
          <w:b/>
          <w:bCs/>
          <w:sz w:val="22"/>
          <w:szCs w:val="22"/>
        </w:rPr>
        <w:t>Do adult members of your household sometimes defecate in the bush</w:t>
      </w:r>
      <w:r w:rsidR="0025704C" w:rsidRPr="00111322">
        <w:rPr>
          <w:rFonts w:ascii="Calibri" w:hAnsi="Calibri" w:cs="Calibri"/>
          <w:b/>
          <w:bCs/>
          <w:sz w:val="22"/>
          <w:szCs w:val="22"/>
        </w:rPr>
        <w:t xml:space="preserve">? </w:t>
      </w:r>
      <w:r w:rsidRPr="00111322">
        <w:rPr>
          <w:rFonts w:ascii="Calibri" w:hAnsi="Calibri" w:cs="Calibri"/>
          <w:b/>
          <w:bCs/>
          <w:sz w:val="22"/>
          <w:szCs w:val="22"/>
        </w:rPr>
        <w:t xml:space="preserve"> </w:t>
      </w:r>
    </w:p>
    <w:p w14:paraId="12F2901C" w14:textId="645EBAE0" w:rsidR="002D4FDD" w:rsidRPr="00111322" w:rsidRDefault="001513CA" w:rsidP="008743A3">
      <w:pPr>
        <w:pStyle w:val="ListParagraph"/>
        <w:numPr>
          <w:ilvl w:val="1"/>
          <w:numId w:val="73"/>
        </w:numPr>
        <w:spacing w:after="0" w:line="240" w:lineRule="auto"/>
        <w:rPr>
          <w:rFonts w:ascii="Calibri" w:hAnsi="Calibri" w:cs="Calibri"/>
          <w:sz w:val="22"/>
          <w:szCs w:val="22"/>
        </w:rPr>
      </w:pPr>
      <w:r w:rsidRPr="00111322">
        <w:rPr>
          <w:rFonts w:ascii="Calibri" w:eastAsia="Times New Roman" w:hAnsi="Calibri" w:cs="Calibri"/>
          <w:color w:val="000000"/>
          <w:sz w:val="22"/>
          <w:szCs w:val="22"/>
        </w:rPr>
        <w:t xml:space="preserve">Yes </w:t>
      </w:r>
    </w:p>
    <w:p w14:paraId="55D0A112" w14:textId="43EE3D55" w:rsidR="002D4FDD" w:rsidRDefault="61D5D5A7" w:rsidP="008743A3">
      <w:pPr>
        <w:pStyle w:val="ListParagraph"/>
        <w:numPr>
          <w:ilvl w:val="1"/>
          <w:numId w:val="73"/>
        </w:numPr>
        <w:spacing w:after="0" w:line="240" w:lineRule="auto"/>
        <w:rPr>
          <w:rFonts w:ascii="Calibri" w:hAnsi="Calibri" w:cs="Calibri"/>
          <w:sz w:val="22"/>
          <w:szCs w:val="22"/>
        </w:rPr>
      </w:pPr>
      <w:r w:rsidRPr="61D5D5A7">
        <w:rPr>
          <w:rFonts w:ascii="Calibri" w:hAnsi="Calibri" w:cs="Calibri"/>
          <w:sz w:val="22"/>
          <w:szCs w:val="22"/>
        </w:rPr>
        <w:t xml:space="preserve">No (skip to </w:t>
      </w:r>
      <w:r w:rsidR="00023448">
        <w:rPr>
          <w:rFonts w:ascii="Calibri" w:hAnsi="Calibri" w:cs="Calibri"/>
          <w:sz w:val="22"/>
          <w:szCs w:val="22"/>
        </w:rPr>
        <w:t>Toilet location question</w:t>
      </w:r>
      <w:r w:rsidRPr="61D5D5A7">
        <w:rPr>
          <w:rFonts w:ascii="Calibri" w:hAnsi="Calibri" w:cs="Calibri"/>
          <w:sz w:val="22"/>
          <w:szCs w:val="22"/>
        </w:rPr>
        <w:t xml:space="preserve">) </w:t>
      </w:r>
    </w:p>
    <w:p w14:paraId="7D740415" w14:textId="689738A6" w:rsidR="002D4FDD" w:rsidRPr="002D4FDD" w:rsidRDefault="61D5D5A7" w:rsidP="008743A3">
      <w:pPr>
        <w:pStyle w:val="ListParagraph"/>
        <w:numPr>
          <w:ilvl w:val="1"/>
          <w:numId w:val="73"/>
        </w:numPr>
        <w:spacing w:after="0" w:line="240" w:lineRule="auto"/>
        <w:rPr>
          <w:rFonts w:ascii="Calibri" w:hAnsi="Calibri" w:cs="Calibri"/>
          <w:sz w:val="22"/>
          <w:szCs w:val="22"/>
        </w:rPr>
      </w:pPr>
      <w:r w:rsidRPr="61D5D5A7">
        <w:rPr>
          <w:rFonts w:ascii="Calibri" w:hAnsi="Calibri" w:cs="Calibri"/>
          <w:sz w:val="22"/>
          <w:szCs w:val="22"/>
        </w:rPr>
        <w:t>Don’t know/not sure (</w:t>
      </w:r>
      <w:r w:rsidR="00B76917" w:rsidRPr="61D5D5A7">
        <w:rPr>
          <w:rFonts w:ascii="Calibri" w:hAnsi="Calibri" w:cs="Calibri"/>
          <w:sz w:val="22"/>
          <w:szCs w:val="22"/>
        </w:rPr>
        <w:t xml:space="preserve">skip to </w:t>
      </w:r>
      <w:r w:rsidR="00B76917">
        <w:rPr>
          <w:rFonts w:ascii="Calibri" w:hAnsi="Calibri" w:cs="Calibri"/>
          <w:sz w:val="22"/>
          <w:szCs w:val="22"/>
        </w:rPr>
        <w:t>Toilet location question</w:t>
      </w:r>
      <w:r w:rsidRPr="61D5D5A7">
        <w:rPr>
          <w:rFonts w:ascii="Calibri" w:hAnsi="Calibri" w:cs="Calibri"/>
          <w:sz w:val="22"/>
          <w:szCs w:val="22"/>
        </w:rPr>
        <w:t xml:space="preserve">) </w:t>
      </w:r>
    </w:p>
    <w:p w14:paraId="28F77063" w14:textId="77777777" w:rsidR="002D4FDD" w:rsidRPr="002D4FDD" w:rsidRDefault="002D4FDD" w:rsidP="002D4FDD">
      <w:pPr>
        <w:pStyle w:val="ListParagraph"/>
        <w:spacing w:after="0" w:line="240" w:lineRule="auto"/>
        <w:ind w:left="1440"/>
        <w:rPr>
          <w:rFonts w:ascii="Calibri" w:hAnsi="Calibri" w:cs="Calibri"/>
          <w:b/>
          <w:sz w:val="22"/>
          <w:szCs w:val="22"/>
        </w:rPr>
      </w:pPr>
    </w:p>
    <w:p w14:paraId="48050616" w14:textId="50209D53" w:rsidR="002D4FDD" w:rsidRPr="00B76917" w:rsidRDefault="18111FA0" w:rsidP="008743A3">
      <w:pPr>
        <w:pStyle w:val="ListParagraph"/>
        <w:numPr>
          <w:ilvl w:val="0"/>
          <w:numId w:val="37"/>
        </w:numPr>
        <w:spacing w:after="0" w:line="240" w:lineRule="auto"/>
        <w:rPr>
          <w:rFonts w:ascii="Calibri" w:hAnsi="Calibri" w:cs="Calibri"/>
          <w:i/>
          <w:iCs/>
          <w:sz w:val="22"/>
          <w:szCs w:val="22"/>
        </w:rPr>
      </w:pPr>
      <w:r w:rsidRPr="18111FA0">
        <w:rPr>
          <w:rFonts w:ascii="Calibri" w:eastAsia="Wingdings" w:hAnsi="Calibri" w:cs="Calibri"/>
          <w:b/>
          <w:bCs/>
          <w:color w:val="000000" w:themeColor="text1"/>
          <w:sz w:val="22"/>
          <w:szCs w:val="22"/>
        </w:rPr>
        <w:t xml:space="preserve">Why do they sometimes defecate in the bush? </w:t>
      </w:r>
      <w:r w:rsidR="00B76917">
        <w:rPr>
          <w:rFonts w:ascii="Calibri" w:eastAsia="Wingdings" w:hAnsi="Calibri" w:cs="Calibri"/>
          <w:b/>
          <w:bCs/>
          <w:color w:val="000000" w:themeColor="text1"/>
          <w:sz w:val="22"/>
          <w:szCs w:val="22"/>
        </w:rPr>
        <w:br/>
      </w:r>
      <w:r w:rsidRPr="18111FA0">
        <w:rPr>
          <w:rFonts w:ascii="Calibri" w:eastAsia="Wingdings" w:hAnsi="Calibri" w:cs="Calibri"/>
          <w:i/>
          <w:iCs/>
          <w:color w:val="000000" w:themeColor="text1"/>
          <w:sz w:val="22"/>
          <w:szCs w:val="22"/>
        </w:rPr>
        <w:t>PROBE: any other reasons?</w:t>
      </w:r>
      <w:r w:rsidRPr="18111FA0">
        <w:rPr>
          <w:rFonts w:ascii="Calibri" w:eastAsia="Wingdings" w:hAnsi="Calibri" w:cs="Calibri"/>
          <w:color w:val="000000" w:themeColor="text1"/>
          <w:sz w:val="22"/>
          <w:szCs w:val="22"/>
        </w:rPr>
        <w:t xml:space="preserve"> </w:t>
      </w:r>
      <w:r w:rsidRPr="00B76917">
        <w:rPr>
          <w:rFonts w:ascii="Calibri" w:eastAsia="Wingdings" w:hAnsi="Calibri" w:cs="Calibri"/>
          <w:i/>
          <w:iCs/>
          <w:color w:val="000000" w:themeColor="text1"/>
          <w:sz w:val="22"/>
          <w:szCs w:val="22"/>
        </w:rPr>
        <w:t xml:space="preserve">(multiple answers allowed) </w:t>
      </w:r>
    </w:p>
    <w:p w14:paraId="0E7AB42E" w14:textId="7BDFFFD2" w:rsidR="002D4FDD" w:rsidRPr="002D4FDD" w:rsidRDefault="410BC782" w:rsidP="008743A3">
      <w:pPr>
        <w:pStyle w:val="ListParagraph"/>
        <w:numPr>
          <w:ilvl w:val="1"/>
          <w:numId w:val="67"/>
        </w:numPr>
        <w:spacing w:after="0" w:line="240" w:lineRule="auto"/>
        <w:rPr>
          <w:rFonts w:ascii="Calibri" w:hAnsi="Calibri" w:cs="Calibri"/>
          <w:b/>
          <w:bCs/>
          <w:sz w:val="22"/>
          <w:szCs w:val="22"/>
        </w:rPr>
      </w:pPr>
      <w:r w:rsidRPr="410BC782">
        <w:rPr>
          <w:rFonts w:ascii="Calibri" w:hAnsi="Calibri" w:cs="Calibri"/>
          <w:sz w:val="22"/>
          <w:szCs w:val="22"/>
        </w:rPr>
        <w:t>Latrine is too far (</w:t>
      </w:r>
      <w:r w:rsidR="00565C98" w:rsidRPr="61D5D5A7">
        <w:rPr>
          <w:rFonts w:ascii="Calibri" w:hAnsi="Calibri" w:cs="Calibri"/>
          <w:sz w:val="22"/>
          <w:szCs w:val="22"/>
        </w:rPr>
        <w:t xml:space="preserve">skip to </w:t>
      </w:r>
      <w:r w:rsidR="00565C98">
        <w:rPr>
          <w:rFonts w:ascii="Calibri" w:hAnsi="Calibri" w:cs="Calibri"/>
          <w:sz w:val="22"/>
          <w:szCs w:val="22"/>
        </w:rPr>
        <w:t>Toilet location question</w:t>
      </w:r>
      <w:r w:rsidR="00565C98" w:rsidRPr="61D5D5A7">
        <w:rPr>
          <w:rFonts w:ascii="Calibri" w:hAnsi="Calibri" w:cs="Calibri"/>
          <w:sz w:val="22"/>
          <w:szCs w:val="22"/>
        </w:rPr>
        <w:t>)</w:t>
      </w:r>
      <w:r w:rsidRPr="410BC782">
        <w:rPr>
          <w:rFonts w:ascii="Calibri" w:hAnsi="Calibri" w:cs="Calibri"/>
          <w:sz w:val="22"/>
          <w:szCs w:val="22"/>
        </w:rPr>
        <w:t>)</w:t>
      </w:r>
    </w:p>
    <w:p w14:paraId="372E6E15" w14:textId="4F794EDF" w:rsidR="002D4FDD" w:rsidRPr="00383C02" w:rsidRDefault="61D5D5A7" w:rsidP="008743A3">
      <w:pPr>
        <w:pStyle w:val="ListParagraph"/>
        <w:numPr>
          <w:ilvl w:val="1"/>
          <w:numId w:val="67"/>
        </w:numPr>
        <w:spacing w:after="0" w:line="240" w:lineRule="auto"/>
        <w:rPr>
          <w:rFonts w:ascii="Calibri" w:hAnsi="Calibri" w:cs="Calibri"/>
          <w:b/>
          <w:bCs/>
          <w:sz w:val="22"/>
          <w:szCs w:val="22"/>
        </w:rPr>
      </w:pPr>
      <w:r w:rsidRPr="61D5D5A7">
        <w:rPr>
          <w:rFonts w:ascii="Calibri" w:hAnsi="Calibri" w:cs="Calibri"/>
          <w:sz w:val="22"/>
          <w:szCs w:val="22"/>
        </w:rPr>
        <w:t>Too dark at night (</w:t>
      </w:r>
      <w:r w:rsidR="00565C98" w:rsidRPr="61D5D5A7">
        <w:rPr>
          <w:rFonts w:ascii="Calibri" w:hAnsi="Calibri" w:cs="Calibri"/>
          <w:sz w:val="22"/>
          <w:szCs w:val="22"/>
        </w:rPr>
        <w:t xml:space="preserve">skip to </w:t>
      </w:r>
      <w:r w:rsidR="00565C98">
        <w:rPr>
          <w:rFonts w:ascii="Calibri" w:hAnsi="Calibri" w:cs="Calibri"/>
          <w:sz w:val="22"/>
          <w:szCs w:val="22"/>
        </w:rPr>
        <w:t>Toilet location question</w:t>
      </w:r>
      <w:r w:rsidR="00565C98" w:rsidRPr="61D5D5A7">
        <w:rPr>
          <w:rFonts w:ascii="Calibri" w:hAnsi="Calibri" w:cs="Calibri"/>
          <w:sz w:val="22"/>
          <w:szCs w:val="22"/>
        </w:rPr>
        <w:t>)</w:t>
      </w:r>
      <w:r w:rsidRPr="61D5D5A7">
        <w:rPr>
          <w:rFonts w:ascii="Calibri" w:hAnsi="Calibri" w:cs="Calibri"/>
          <w:sz w:val="22"/>
          <w:szCs w:val="22"/>
        </w:rPr>
        <w:t>)</w:t>
      </w:r>
    </w:p>
    <w:p w14:paraId="1E65C2BC" w14:textId="0ED818F1" w:rsidR="00383C02" w:rsidRPr="00383C02" w:rsidRDefault="61D5D5A7" w:rsidP="008743A3">
      <w:pPr>
        <w:pStyle w:val="ListParagraph"/>
        <w:numPr>
          <w:ilvl w:val="1"/>
          <w:numId w:val="67"/>
        </w:numPr>
        <w:spacing w:after="0" w:line="240" w:lineRule="auto"/>
        <w:rPr>
          <w:rFonts w:ascii="Calibri" w:hAnsi="Calibri" w:cs="Calibri"/>
          <w:b/>
          <w:bCs/>
          <w:sz w:val="22"/>
          <w:szCs w:val="22"/>
        </w:rPr>
      </w:pPr>
      <w:r w:rsidRPr="61D5D5A7">
        <w:rPr>
          <w:rFonts w:ascii="Calibri" w:hAnsi="Calibri" w:cs="Calibri"/>
          <w:sz w:val="22"/>
          <w:szCs w:val="22"/>
        </w:rPr>
        <w:t>Fear of harassment (</w:t>
      </w:r>
      <w:r w:rsidR="00565C98" w:rsidRPr="61D5D5A7">
        <w:rPr>
          <w:rFonts w:ascii="Calibri" w:hAnsi="Calibri" w:cs="Calibri"/>
          <w:sz w:val="22"/>
          <w:szCs w:val="22"/>
        </w:rPr>
        <w:t xml:space="preserve">skip to </w:t>
      </w:r>
      <w:r w:rsidR="00565C98">
        <w:rPr>
          <w:rFonts w:ascii="Calibri" w:hAnsi="Calibri" w:cs="Calibri"/>
          <w:sz w:val="22"/>
          <w:szCs w:val="22"/>
        </w:rPr>
        <w:t>Toilet location question</w:t>
      </w:r>
      <w:r w:rsidR="00565C98" w:rsidRPr="61D5D5A7">
        <w:rPr>
          <w:rFonts w:ascii="Calibri" w:hAnsi="Calibri" w:cs="Calibri"/>
          <w:sz w:val="22"/>
          <w:szCs w:val="22"/>
        </w:rPr>
        <w:t>)</w:t>
      </w:r>
      <w:r w:rsidRPr="61D5D5A7">
        <w:rPr>
          <w:rFonts w:ascii="Calibri" w:hAnsi="Calibri" w:cs="Calibri"/>
          <w:sz w:val="22"/>
          <w:szCs w:val="22"/>
        </w:rPr>
        <w:t>)</w:t>
      </w:r>
    </w:p>
    <w:p w14:paraId="3F0B7712" w14:textId="3614CFF7" w:rsidR="00383C02" w:rsidRPr="00383C02" w:rsidRDefault="410BC782" w:rsidP="008743A3">
      <w:pPr>
        <w:pStyle w:val="ListParagraph"/>
        <w:numPr>
          <w:ilvl w:val="1"/>
          <w:numId w:val="67"/>
        </w:numPr>
        <w:spacing w:after="0" w:line="240" w:lineRule="auto"/>
        <w:rPr>
          <w:rFonts w:ascii="Calibri" w:hAnsi="Calibri" w:cs="Calibri"/>
          <w:b/>
          <w:bCs/>
          <w:sz w:val="22"/>
          <w:szCs w:val="22"/>
        </w:rPr>
      </w:pPr>
      <w:r w:rsidRPr="410BC782">
        <w:rPr>
          <w:rFonts w:ascii="Calibri" w:hAnsi="Calibri" w:cs="Calibri"/>
          <w:sz w:val="22"/>
          <w:szCs w:val="22"/>
        </w:rPr>
        <w:t>Latrine is not clean (</w:t>
      </w:r>
      <w:r w:rsidR="00565C98" w:rsidRPr="61D5D5A7">
        <w:rPr>
          <w:rFonts w:ascii="Calibri" w:hAnsi="Calibri" w:cs="Calibri"/>
          <w:sz w:val="22"/>
          <w:szCs w:val="22"/>
        </w:rPr>
        <w:t xml:space="preserve">skip to </w:t>
      </w:r>
      <w:r w:rsidR="00565C98">
        <w:rPr>
          <w:rFonts w:ascii="Calibri" w:hAnsi="Calibri" w:cs="Calibri"/>
          <w:sz w:val="22"/>
          <w:szCs w:val="22"/>
        </w:rPr>
        <w:t>Toilet location question</w:t>
      </w:r>
      <w:r w:rsidR="00565C98" w:rsidRPr="61D5D5A7">
        <w:rPr>
          <w:rFonts w:ascii="Calibri" w:hAnsi="Calibri" w:cs="Calibri"/>
          <w:sz w:val="22"/>
          <w:szCs w:val="22"/>
        </w:rPr>
        <w:t>)</w:t>
      </w:r>
      <w:r w:rsidRPr="410BC782">
        <w:rPr>
          <w:rFonts w:ascii="Calibri" w:hAnsi="Calibri" w:cs="Calibri"/>
          <w:sz w:val="22"/>
          <w:szCs w:val="22"/>
        </w:rPr>
        <w:t>)</w:t>
      </w:r>
    </w:p>
    <w:p w14:paraId="11AE4D1D" w14:textId="6F181E45" w:rsidR="0025704C" w:rsidRPr="002D4FDD" w:rsidRDefault="61D5D5A7" w:rsidP="008743A3">
      <w:pPr>
        <w:pStyle w:val="ListParagraph"/>
        <w:numPr>
          <w:ilvl w:val="1"/>
          <w:numId w:val="67"/>
        </w:numPr>
        <w:spacing w:after="0" w:line="240" w:lineRule="auto"/>
        <w:rPr>
          <w:rFonts w:ascii="Calibri" w:hAnsi="Calibri" w:cs="Calibri"/>
          <w:b/>
          <w:bCs/>
          <w:sz w:val="22"/>
          <w:szCs w:val="22"/>
        </w:rPr>
      </w:pPr>
      <w:r w:rsidRPr="61D5D5A7">
        <w:rPr>
          <w:rFonts w:ascii="Calibri" w:hAnsi="Calibri" w:cs="Calibri"/>
          <w:sz w:val="22"/>
          <w:szCs w:val="22"/>
        </w:rPr>
        <w:t>Fear of vermin (</w:t>
      </w:r>
      <w:r w:rsidR="00565C98" w:rsidRPr="61D5D5A7">
        <w:rPr>
          <w:rFonts w:ascii="Calibri" w:hAnsi="Calibri" w:cs="Calibri"/>
          <w:sz w:val="22"/>
          <w:szCs w:val="22"/>
        </w:rPr>
        <w:t xml:space="preserve">skip to </w:t>
      </w:r>
      <w:r w:rsidR="00565C98">
        <w:rPr>
          <w:rFonts w:ascii="Calibri" w:hAnsi="Calibri" w:cs="Calibri"/>
          <w:sz w:val="22"/>
          <w:szCs w:val="22"/>
        </w:rPr>
        <w:t>Toilet location question</w:t>
      </w:r>
      <w:r w:rsidR="00565C98" w:rsidRPr="61D5D5A7">
        <w:rPr>
          <w:rFonts w:ascii="Calibri" w:hAnsi="Calibri" w:cs="Calibri"/>
          <w:sz w:val="22"/>
          <w:szCs w:val="22"/>
        </w:rPr>
        <w:t>)</w:t>
      </w:r>
      <w:r w:rsidRPr="61D5D5A7">
        <w:rPr>
          <w:rFonts w:ascii="Calibri" w:hAnsi="Calibri" w:cs="Calibri"/>
          <w:sz w:val="22"/>
          <w:szCs w:val="22"/>
        </w:rPr>
        <w:t>)</w:t>
      </w:r>
    </w:p>
    <w:p w14:paraId="64C0DC17" w14:textId="6E4E80E3" w:rsidR="002D4FDD" w:rsidRPr="002D4FDD" w:rsidRDefault="61D5D5A7" w:rsidP="008743A3">
      <w:pPr>
        <w:pStyle w:val="ListParagraph"/>
        <w:numPr>
          <w:ilvl w:val="1"/>
          <w:numId w:val="67"/>
        </w:numPr>
        <w:spacing w:after="0" w:line="240" w:lineRule="auto"/>
        <w:rPr>
          <w:rFonts w:ascii="Calibri" w:hAnsi="Calibri" w:cs="Calibri"/>
          <w:b/>
          <w:bCs/>
          <w:sz w:val="22"/>
          <w:szCs w:val="22"/>
        </w:rPr>
      </w:pPr>
      <w:r w:rsidRPr="61D5D5A7">
        <w:rPr>
          <w:rFonts w:ascii="Calibri" w:hAnsi="Calibri" w:cs="Calibri"/>
          <w:sz w:val="22"/>
          <w:szCs w:val="22"/>
        </w:rPr>
        <w:t>Not sure (</w:t>
      </w:r>
      <w:r w:rsidR="00565C98" w:rsidRPr="61D5D5A7">
        <w:rPr>
          <w:rFonts w:ascii="Calibri" w:hAnsi="Calibri" w:cs="Calibri"/>
          <w:sz w:val="22"/>
          <w:szCs w:val="22"/>
        </w:rPr>
        <w:t xml:space="preserve">skip to </w:t>
      </w:r>
      <w:r w:rsidR="00565C98">
        <w:rPr>
          <w:rFonts w:ascii="Calibri" w:hAnsi="Calibri" w:cs="Calibri"/>
          <w:sz w:val="22"/>
          <w:szCs w:val="22"/>
        </w:rPr>
        <w:t>Toilet location question</w:t>
      </w:r>
      <w:r w:rsidR="00565C98" w:rsidRPr="61D5D5A7">
        <w:rPr>
          <w:rFonts w:ascii="Calibri" w:hAnsi="Calibri" w:cs="Calibri"/>
          <w:sz w:val="22"/>
          <w:szCs w:val="22"/>
        </w:rPr>
        <w:t>)</w:t>
      </w:r>
      <w:r w:rsidRPr="61D5D5A7">
        <w:rPr>
          <w:rFonts w:ascii="Calibri" w:hAnsi="Calibri" w:cs="Calibri"/>
          <w:sz w:val="22"/>
          <w:szCs w:val="22"/>
        </w:rPr>
        <w:t>)</w:t>
      </w:r>
    </w:p>
    <w:p w14:paraId="4370F53C" w14:textId="26495E18" w:rsidR="00DB724A" w:rsidRPr="00565C98" w:rsidRDefault="01AA0650" w:rsidP="00DB724A">
      <w:pPr>
        <w:pStyle w:val="ListParagraph"/>
        <w:numPr>
          <w:ilvl w:val="1"/>
          <w:numId w:val="67"/>
        </w:numPr>
        <w:spacing w:after="0" w:line="240" w:lineRule="auto"/>
        <w:rPr>
          <w:rFonts w:ascii="Calibri" w:hAnsi="Calibri" w:cs="Calibri"/>
          <w:b/>
          <w:bCs/>
          <w:sz w:val="22"/>
          <w:szCs w:val="22"/>
        </w:rPr>
      </w:pPr>
      <w:r w:rsidRPr="00565C98">
        <w:rPr>
          <w:rFonts w:ascii="Calibri" w:hAnsi="Calibri" w:cs="Calibri"/>
          <w:sz w:val="22"/>
          <w:szCs w:val="22"/>
        </w:rPr>
        <w:t xml:space="preserve">Other </w:t>
      </w:r>
      <w:r w:rsidR="00565C98">
        <w:rPr>
          <w:rFonts w:ascii="Calibri" w:hAnsi="Calibri" w:cs="Calibri"/>
          <w:sz w:val="22"/>
          <w:szCs w:val="22"/>
        </w:rPr>
        <w:br/>
      </w:r>
    </w:p>
    <w:p w14:paraId="4E91058D" w14:textId="3134440A" w:rsidR="00F528CF" w:rsidRPr="00565C98" w:rsidRDefault="2E5E9E40" w:rsidP="00565C98">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2E5E9E40">
        <w:rPr>
          <w:rFonts w:ascii="Calibri" w:hAnsi="Calibri" w:cs="Calibri"/>
          <w:b/>
          <w:bCs/>
          <w:sz w:val="22"/>
          <w:szCs w:val="22"/>
        </w:rPr>
        <w:t>If “</w:t>
      </w:r>
      <w:r w:rsidR="00565C98">
        <w:rPr>
          <w:rFonts w:ascii="Calibri" w:hAnsi="Calibri" w:cs="Calibri"/>
          <w:b/>
          <w:bCs/>
          <w:sz w:val="22"/>
          <w:szCs w:val="22"/>
        </w:rPr>
        <w:t>O</w:t>
      </w:r>
      <w:r w:rsidRPr="2E5E9E40">
        <w:rPr>
          <w:rFonts w:ascii="Calibri" w:hAnsi="Calibri" w:cs="Calibri"/>
          <w:b/>
          <w:bCs/>
          <w:sz w:val="22"/>
          <w:szCs w:val="22"/>
        </w:rPr>
        <w:t>ther” reason for defecating in the bush, please specify</w:t>
      </w:r>
      <w:r w:rsidR="00565C98">
        <w:rPr>
          <w:rFonts w:ascii="Calibri" w:hAnsi="Calibri" w:cs="Calibri"/>
          <w:b/>
          <w:bCs/>
          <w:sz w:val="22"/>
          <w:szCs w:val="22"/>
        </w:rPr>
        <w:t>.</w:t>
      </w:r>
      <w:r w:rsidRPr="2E5E9E40">
        <w:rPr>
          <w:rFonts w:ascii="Calibri" w:hAnsi="Calibri" w:cs="Calibri"/>
          <w:b/>
          <w:bCs/>
          <w:sz w:val="22"/>
          <w:szCs w:val="22"/>
        </w:rPr>
        <w:t xml:space="preserve"> </w:t>
      </w:r>
      <w:r w:rsidR="00565C98">
        <w:rPr>
          <w:rFonts w:ascii="Calibri" w:hAnsi="Calibri" w:cs="Calibri"/>
          <w:b/>
          <w:bCs/>
          <w:sz w:val="22"/>
          <w:szCs w:val="22"/>
        </w:rPr>
        <w:br/>
      </w:r>
    </w:p>
    <w:p w14:paraId="552D8E04" w14:textId="4F9E5ACB" w:rsidR="00A44BC0" w:rsidRPr="00180027" w:rsidRDefault="00E74DDE" w:rsidP="008743A3">
      <w:pPr>
        <w:pStyle w:val="ListParagraph"/>
        <w:numPr>
          <w:ilvl w:val="0"/>
          <w:numId w:val="37"/>
        </w:numPr>
        <w:spacing w:line="240" w:lineRule="auto"/>
        <w:rPr>
          <w:rFonts w:ascii="Calibri" w:hAnsi="Calibri" w:cs="Calibri"/>
          <w:sz w:val="22"/>
          <w:szCs w:val="22"/>
        </w:rPr>
      </w:pPr>
      <w:r w:rsidRPr="002D4FDD">
        <w:rPr>
          <w:rFonts w:ascii="Calibri" w:hAnsi="Calibri" w:cs="Calibri"/>
          <w:sz w:val="22"/>
          <w:szCs w:val="22"/>
          <w:u w:val="single"/>
        </w:rPr>
        <w:t>JMP S3:</w:t>
      </w:r>
      <w:r w:rsidRPr="00180027">
        <w:rPr>
          <w:rFonts w:ascii="Calibri" w:hAnsi="Calibri" w:cs="Calibri"/>
          <w:sz w:val="22"/>
          <w:szCs w:val="22"/>
        </w:rPr>
        <w:t xml:space="preserve"> </w:t>
      </w:r>
      <w:r w:rsidR="00A44BC0" w:rsidRPr="002D4FDD">
        <w:rPr>
          <w:rFonts w:ascii="Calibri" w:hAnsi="Calibri" w:cs="Calibri"/>
          <w:b/>
          <w:bCs/>
          <w:sz w:val="22"/>
          <w:szCs w:val="22"/>
        </w:rPr>
        <w:t>Where is this toilet facility lo</w:t>
      </w:r>
      <w:r w:rsidR="007108C2" w:rsidRPr="002D4FDD">
        <w:rPr>
          <w:rFonts w:ascii="Calibri" w:hAnsi="Calibri" w:cs="Calibri"/>
          <w:b/>
          <w:bCs/>
          <w:sz w:val="22"/>
          <w:szCs w:val="22"/>
        </w:rPr>
        <w:t>cated?</w:t>
      </w:r>
      <w:r w:rsidR="007108C2" w:rsidRPr="00180027">
        <w:rPr>
          <w:rFonts w:ascii="Calibri" w:hAnsi="Calibri" w:cs="Calibri"/>
          <w:sz w:val="22"/>
          <w:szCs w:val="22"/>
        </w:rPr>
        <w:t xml:space="preserve"> </w:t>
      </w:r>
    </w:p>
    <w:p w14:paraId="2C572C08" w14:textId="155E6B6B" w:rsidR="007108C2" w:rsidRPr="00180027" w:rsidRDefault="007108C2" w:rsidP="008743A3">
      <w:pPr>
        <w:pStyle w:val="ListParagraph"/>
        <w:numPr>
          <w:ilvl w:val="1"/>
          <w:numId w:val="21"/>
        </w:numPr>
        <w:spacing w:line="240" w:lineRule="auto"/>
        <w:rPr>
          <w:rFonts w:ascii="Calibri" w:hAnsi="Calibri" w:cs="Calibri"/>
          <w:sz w:val="22"/>
          <w:szCs w:val="22"/>
        </w:rPr>
      </w:pPr>
      <w:r w:rsidRPr="00180027">
        <w:rPr>
          <w:rFonts w:ascii="Calibri" w:hAnsi="Calibri" w:cs="Calibri"/>
          <w:sz w:val="22"/>
          <w:szCs w:val="22"/>
        </w:rPr>
        <w:t xml:space="preserve">In own dwelling </w:t>
      </w:r>
    </w:p>
    <w:p w14:paraId="1DDD9357" w14:textId="3D7E205F" w:rsidR="007108C2" w:rsidRPr="00180027" w:rsidRDefault="007108C2" w:rsidP="008743A3">
      <w:pPr>
        <w:pStyle w:val="ListParagraph"/>
        <w:numPr>
          <w:ilvl w:val="1"/>
          <w:numId w:val="21"/>
        </w:numPr>
        <w:spacing w:line="240" w:lineRule="auto"/>
        <w:rPr>
          <w:rFonts w:ascii="Calibri" w:hAnsi="Calibri" w:cs="Calibri"/>
          <w:sz w:val="22"/>
          <w:szCs w:val="22"/>
        </w:rPr>
      </w:pPr>
      <w:r w:rsidRPr="00180027">
        <w:rPr>
          <w:rFonts w:ascii="Calibri" w:hAnsi="Calibri" w:cs="Calibri"/>
          <w:sz w:val="22"/>
          <w:szCs w:val="22"/>
        </w:rPr>
        <w:t xml:space="preserve">In own yard/ plot </w:t>
      </w:r>
    </w:p>
    <w:p w14:paraId="094C9E21" w14:textId="60537B70" w:rsidR="002D4FDD" w:rsidRPr="00D81FF7" w:rsidRDefault="007108C2" w:rsidP="00D81FF7">
      <w:pPr>
        <w:pStyle w:val="ListParagraph"/>
        <w:numPr>
          <w:ilvl w:val="1"/>
          <w:numId w:val="21"/>
        </w:numPr>
        <w:spacing w:line="240" w:lineRule="auto"/>
        <w:rPr>
          <w:rFonts w:ascii="Calibri" w:hAnsi="Calibri" w:cs="Calibri"/>
          <w:sz w:val="22"/>
          <w:szCs w:val="22"/>
        </w:rPr>
      </w:pPr>
      <w:r w:rsidRPr="00180027">
        <w:rPr>
          <w:rFonts w:ascii="Calibri" w:hAnsi="Calibri" w:cs="Calibri"/>
          <w:sz w:val="22"/>
          <w:szCs w:val="22"/>
        </w:rPr>
        <w:t xml:space="preserve">Elsewhere </w:t>
      </w:r>
      <w:r w:rsidR="00D81FF7">
        <w:rPr>
          <w:rFonts w:ascii="Calibri" w:hAnsi="Calibri" w:cs="Calibri"/>
          <w:sz w:val="22"/>
          <w:szCs w:val="22"/>
        </w:rPr>
        <w:br/>
      </w:r>
    </w:p>
    <w:p w14:paraId="6AEAC9FE" w14:textId="56CD0556" w:rsidR="007108C2" w:rsidRPr="00180027" w:rsidRDefault="03894FA5" w:rsidP="008743A3">
      <w:pPr>
        <w:pStyle w:val="ListParagraph"/>
        <w:numPr>
          <w:ilvl w:val="0"/>
          <w:numId w:val="37"/>
        </w:numPr>
        <w:spacing w:line="240" w:lineRule="auto"/>
        <w:rPr>
          <w:rFonts w:ascii="Calibri" w:hAnsi="Calibri" w:cs="Calibri"/>
          <w:sz w:val="22"/>
          <w:szCs w:val="22"/>
        </w:rPr>
      </w:pPr>
      <w:r w:rsidRPr="03894FA5">
        <w:rPr>
          <w:rFonts w:ascii="Calibri" w:hAnsi="Calibri" w:cs="Calibri"/>
          <w:sz w:val="22"/>
          <w:szCs w:val="22"/>
          <w:u w:val="single"/>
        </w:rPr>
        <w:t>JMP S4:</w:t>
      </w:r>
      <w:r w:rsidRPr="03894FA5">
        <w:rPr>
          <w:rFonts w:ascii="Calibri" w:hAnsi="Calibri" w:cs="Calibri"/>
          <w:sz w:val="22"/>
          <w:szCs w:val="22"/>
        </w:rPr>
        <w:t xml:space="preserve"> </w:t>
      </w:r>
      <w:r w:rsidRPr="03894FA5">
        <w:rPr>
          <w:rFonts w:ascii="Calibri" w:hAnsi="Calibri" w:cs="Calibri"/>
          <w:b/>
          <w:bCs/>
          <w:sz w:val="22"/>
          <w:szCs w:val="22"/>
        </w:rPr>
        <w:t xml:space="preserve">Has your (pit latrine or septic tank) ever been emptied? </w:t>
      </w:r>
    </w:p>
    <w:p w14:paraId="397C20E2" w14:textId="70A8B823" w:rsidR="007108C2" w:rsidRPr="00180027" w:rsidRDefault="007108C2" w:rsidP="008743A3">
      <w:pPr>
        <w:pStyle w:val="ListParagraph"/>
        <w:numPr>
          <w:ilvl w:val="1"/>
          <w:numId w:val="22"/>
        </w:numPr>
        <w:spacing w:line="240" w:lineRule="auto"/>
        <w:rPr>
          <w:rFonts w:ascii="Calibri" w:hAnsi="Calibri" w:cs="Calibri"/>
          <w:sz w:val="22"/>
          <w:szCs w:val="22"/>
        </w:rPr>
      </w:pPr>
      <w:r w:rsidRPr="00180027">
        <w:rPr>
          <w:rFonts w:ascii="Calibri" w:hAnsi="Calibri" w:cs="Calibri"/>
          <w:sz w:val="22"/>
          <w:szCs w:val="22"/>
        </w:rPr>
        <w:t xml:space="preserve">Yes, emptied </w:t>
      </w:r>
    </w:p>
    <w:p w14:paraId="4122F3F6" w14:textId="1025B1B0" w:rsidR="007108C2" w:rsidRPr="00180027" w:rsidRDefault="060DF40D" w:rsidP="008743A3">
      <w:pPr>
        <w:pStyle w:val="ListParagraph"/>
        <w:numPr>
          <w:ilvl w:val="1"/>
          <w:numId w:val="22"/>
        </w:numPr>
        <w:spacing w:line="240" w:lineRule="auto"/>
        <w:rPr>
          <w:rFonts w:ascii="Calibri" w:hAnsi="Calibri" w:cs="Calibri"/>
          <w:sz w:val="22"/>
          <w:szCs w:val="22"/>
        </w:rPr>
      </w:pPr>
      <w:r w:rsidRPr="060DF40D">
        <w:rPr>
          <w:rFonts w:ascii="Calibri" w:hAnsi="Calibri" w:cs="Calibri"/>
          <w:sz w:val="22"/>
          <w:szCs w:val="22"/>
        </w:rPr>
        <w:t>Never emptied (</w:t>
      </w:r>
      <w:bookmarkStart w:id="57" w:name="_Hlk216437822"/>
      <w:r w:rsidRPr="060DF40D">
        <w:rPr>
          <w:rFonts w:ascii="Calibri" w:hAnsi="Calibri" w:cs="Calibri"/>
          <w:sz w:val="22"/>
          <w:szCs w:val="22"/>
        </w:rPr>
        <w:t xml:space="preserve">skip to </w:t>
      </w:r>
      <w:r w:rsidR="001B1B99">
        <w:rPr>
          <w:rFonts w:ascii="Calibri" w:hAnsi="Calibri" w:cs="Calibri"/>
          <w:sz w:val="22"/>
          <w:szCs w:val="22"/>
        </w:rPr>
        <w:t>Child passing stools question</w:t>
      </w:r>
      <w:bookmarkEnd w:id="57"/>
      <w:r w:rsidRPr="060DF40D">
        <w:rPr>
          <w:rFonts w:ascii="Calibri" w:hAnsi="Calibri" w:cs="Calibri"/>
          <w:sz w:val="22"/>
          <w:szCs w:val="22"/>
        </w:rPr>
        <w:t xml:space="preserve">) </w:t>
      </w:r>
    </w:p>
    <w:p w14:paraId="7AD9C7B8" w14:textId="0673EE23" w:rsidR="007108C2" w:rsidRDefault="060DF40D" w:rsidP="008743A3">
      <w:pPr>
        <w:pStyle w:val="ListParagraph"/>
        <w:numPr>
          <w:ilvl w:val="1"/>
          <w:numId w:val="22"/>
        </w:numPr>
        <w:spacing w:line="240" w:lineRule="auto"/>
        <w:rPr>
          <w:rFonts w:ascii="Calibri" w:hAnsi="Calibri" w:cs="Calibri"/>
          <w:sz w:val="22"/>
          <w:szCs w:val="22"/>
        </w:rPr>
      </w:pPr>
      <w:r w:rsidRPr="060DF40D">
        <w:rPr>
          <w:rFonts w:ascii="Calibri" w:hAnsi="Calibri" w:cs="Calibri"/>
          <w:sz w:val="22"/>
          <w:szCs w:val="22"/>
        </w:rPr>
        <w:t>Don’t know (</w:t>
      </w:r>
      <w:r w:rsidR="001B1B99" w:rsidRPr="060DF40D">
        <w:rPr>
          <w:rFonts w:ascii="Calibri" w:hAnsi="Calibri" w:cs="Calibri"/>
          <w:sz w:val="22"/>
          <w:szCs w:val="22"/>
        </w:rPr>
        <w:t xml:space="preserve">skip to </w:t>
      </w:r>
      <w:r w:rsidR="001B1B99">
        <w:rPr>
          <w:rFonts w:ascii="Calibri" w:hAnsi="Calibri" w:cs="Calibri"/>
          <w:sz w:val="22"/>
          <w:szCs w:val="22"/>
        </w:rPr>
        <w:t>Child passing stools question</w:t>
      </w:r>
      <w:r w:rsidRPr="060DF40D">
        <w:rPr>
          <w:rFonts w:ascii="Calibri" w:hAnsi="Calibri" w:cs="Calibri"/>
          <w:sz w:val="22"/>
          <w:szCs w:val="22"/>
        </w:rPr>
        <w:t>)</w:t>
      </w:r>
    </w:p>
    <w:p w14:paraId="4CB45E58" w14:textId="77777777" w:rsidR="002D4FDD" w:rsidRPr="00180027" w:rsidRDefault="002D4FDD" w:rsidP="002D4FDD">
      <w:pPr>
        <w:pStyle w:val="ListParagraph"/>
        <w:spacing w:line="240" w:lineRule="auto"/>
        <w:ind w:left="1440"/>
        <w:rPr>
          <w:rFonts w:ascii="Calibri" w:hAnsi="Calibri" w:cs="Calibri"/>
          <w:sz w:val="22"/>
          <w:szCs w:val="22"/>
        </w:rPr>
      </w:pPr>
    </w:p>
    <w:p w14:paraId="72116864" w14:textId="165983E4" w:rsidR="007108C2" w:rsidRPr="00180027" w:rsidRDefault="00E74DDE" w:rsidP="008743A3">
      <w:pPr>
        <w:pStyle w:val="ListParagraph"/>
        <w:numPr>
          <w:ilvl w:val="0"/>
          <w:numId w:val="37"/>
        </w:numPr>
        <w:spacing w:line="240" w:lineRule="auto"/>
        <w:rPr>
          <w:rFonts w:ascii="Calibri" w:hAnsi="Calibri" w:cs="Calibri"/>
          <w:i/>
          <w:iCs/>
          <w:sz w:val="22"/>
          <w:szCs w:val="22"/>
        </w:rPr>
      </w:pPr>
      <w:r w:rsidRPr="002D4FDD">
        <w:rPr>
          <w:rFonts w:ascii="Calibri" w:hAnsi="Calibri" w:cs="Calibri"/>
          <w:sz w:val="22"/>
          <w:szCs w:val="22"/>
          <w:u w:val="single"/>
        </w:rPr>
        <w:lastRenderedPageBreak/>
        <w:t>JMP S5:</w:t>
      </w:r>
      <w:r w:rsidRPr="00180027">
        <w:rPr>
          <w:rFonts w:ascii="Calibri" w:hAnsi="Calibri" w:cs="Calibri"/>
          <w:sz w:val="22"/>
          <w:szCs w:val="22"/>
        </w:rPr>
        <w:t xml:space="preserve"> </w:t>
      </w:r>
      <w:r w:rsidR="007108C2" w:rsidRPr="002D4FDD">
        <w:rPr>
          <w:rFonts w:ascii="Calibri" w:hAnsi="Calibri" w:cs="Calibri"/>
          <w:b/>
          <w:bCs/>
          <w:sz w:val="22"/>
          <w:szCs w:val="22"/>
        </w:rPr>
        <w:t>The last time it was emptied, where were the contents emptied to?</w:t>
      </w:r>
      <w:r w:rsidR="007108C2" w:rsidRPr="00180027">
        <w:rPr>
          <w:rFonts w:ascii="Calibri" w:hAnsi="Calibri" w:cs="Calibri"/>
          <w:sz w:val="22"/>
          <w:szCs w:val="22"/>
        </w:rPr>
        <w:t xml:space="preserve"> </w:t>
      </w:r>
      <w:r w:rsidR="001B1B99">
        <w:rPr>
          <w:rFonts w:ascii="Calibri" w:hAnsi="Calibri" w:cs="Calibri"/>
          <w:sz w:val="22"/>
          <w:szCs w:val="22"/>
        </w:rPr>
        <w:br/>
      </w:r>
      <w:r w:rsidR="007108C2" w:rsidRPr="001B1B99">
        <w:rPr>
          <w:rFonts w:ascii="Calibri" w:hAnsi="Calibri" w:cs="Calibri"/>
          <w:i/>
          <w:iCs/>
          <w:sz w:val="22"/>
          <w:szCs w:val="22"/>
        </w:rPr>
        <w:t>PROBE:</w:t>
      </w:r>
      <w:r w:rsidR="007108C2" w:rsidRPr="00180027">
        <w:rPr>
          <w:rFonts w:ascii="Calibri" w:hAnsi="Calibri" w:cs="Calibri"/>
          <w:sz w:val="22"/>
          <w:szCs w:val="22"/>
        </w:rPr>
        <w:t xml:space="preserve"> </w:t>
      </w:r>
      <w:r w:rsidR="007108C2" w:rsidRPr="00180027">
        <w:rPr>
          <w:rFonts w:ascii="Calibri" w:hAnsi="Calibri" w:cs="Calibri"/>
          <w:i/>
          <w:iCs/>
          <w:sz w:val="22"/>
          <w:szCs w:val="22"/>
        </w:rPr>
        <w:t xml:space="preserve">Was it removed by a service provider? </w:t>
      </w:r>
    </w:p>
    <w:p w14:paraId="47321830" w14:textId="36CB6243" w:rsidR="007108C2" w:rsidRPr="00180027" w:rsidRDefault="060DF40D" w:rsidP="008743A3">
      <w:pPr>
        <w:pStyle w:val="ListParagraph"/>
        <w:numPr>
          <w:ilvl w:val="1"/>
          <w:numId w:val="23"/>
        </w:numPr>
        <w:spacing w:line="240" w:lineRule="auto"/>
        <w:rPr>
          <w:rFonts w:ascii="Calibri" w:hAnsi="Calibri" w:cs="Calibri"/>
          <w:sz w:val="22"/>
          <w:szCs w:val="22"/>
        </w:rPr>
      </w:pPr>
      <w:r w:rsidRPr="060DF40D">
        <w:rPr>
          <w:rFonts w:ascii="Calibri" w:hAnsi="Calibri" w:cs="Calibri"/>
          <w:sz w:val="22"/>
          <w:szCs w:val="22"/>
        </w:rPr>
        <w:t>Removed by service provider (</w:t>
      </w:r>
      <w:r w:rsidR="001B1B99" w:rsidRPr="060DF40D">
        <w:rPr>
          <w:rFonts w:ascii="Calibri" w:hAnsi="Calibri" w:cs="Calibri"/>
          <w:sz w:val="22"/>
          <w:szCs w:val="22"/>
        </w:rPr>
        <w:t xml:space="preserve">skip to </w:t>
      </w:r>
      <w:r w:rsidR="001B1B99">
        <w:rPr>
          <w:rFonts w:ascii="Calibri" w:hAnsi="Calibri" w:cs="Calibri"/>
          <w:sz w:val="22"/>
          <w:szCs w:val="22"/>
        </w:rPr>
        <w:t>Child passing stools question</w:t>
      </w:r>
      <w:r w:rsidRPr="060DF40D">
        <w:rPr>
          <w:rFonts w:ascii="Calibri" w:hAnsi="Calibri" w:cs="Calibri"/>
          <w:sz w:val="22"/>
          <w:szCs w:val="22"/>
        </w:rPr>
        <w:t>)</w:t>
      </w:r>
    </w:p>
    <w:p w14:paraId="5AF1B8E7" w14:textId="0B54D12C" w:rsidR="007108C2" w:rsidRPr="00180027" w:rsidRDefault="007108C2" w:rsidP="008743A3">
      <w:pPr>
        <w:pStyle w:val="ListParagraph"/>
        <w:numPr>
          <w:ilvl w:val="2"/>
          <w:numId w:val="23"/>
        </w:numPr>
        <w:spacing w:line="240" w:lineRule="auto"/>
        <w:rPr>
          <w:rFonts w:ascii="Calibri" w:hAnsi="Calibri" w:cs="Calibri"/>
          <w:sz w:val="22"/>
          <w:szCs w:val="22"/>
        </w:rPr>
      </w:pPr>
      <w:r w:rsidRPr="00180027">
        <w:rPr>
          <w:rFonts w:ascii="Calibri" w:hAnsi="Calibri" w:cs="Calibri"/>
          <w:sz w:val="22"/>
          <w:szCs w:val="22"/>
        </w:rPr>
        <w:t xml:space="preserve">To a treatment plant </w:t>
      </w:r>
    </w:p>
    <w:p w14:paraId="2C201F75" w14:textId="51512219" w:rsidR="007108C2" w:rsidRPr="00180027" w:rsidRDefault="007108C2" w:rsidP="008743A3">
      <w:pPr>
        <w:pStyle w:val="ListParagraph"/>
        <w:numPr>
          <w:ilvl w:val="2"/>
          <w:numId w:val="23"/>
        </w:numPr>
        <w:spacing w:line="240" w:lineRule="auto"/>
        <w:rPr>
          <w:rFonts w:ascii="Calibri" w:hAnsi="Calibri" w:cs="Calibri"/>
          <w:sz w:val="22"/>
          <w:szCs w:val="22"/>
        </w:rPr>
      </w:pPr>
      <w:r w:rsidRPr="00180027">
        <w:rPr>
          <w:rFonts w:ascii="Calibri" w:hAnsi="Calibri" w:cs="Calibri"/>
          <w:sz w:val="22"/>
          <w:szCs w:val="22"/>
        </w:rPr>
        <w:t xml:space="preserve">Buried in a covered pit </w:t>
      </w:r>
    </w:p>
    <w:p w14:paraId="0720EB0E" w14:textId="4A073BEB" w:rsidR="007108C2" w:rsidRPr="00180027" w:rsidRDefault="007108C2" w:rsidP="008743A3">
      <w:pPr>
        <w:pStyle w:val="ListParagraph"/>
        <w:numPr>
          <w:ilvl w:val="2"/>
          <w:numId w:val="23"/>
        </w:numPr>
        <w:spacing w:line="240" w:lineRule="auto"/>
        <w:rPr>
          <w:rFonts w:ascii="Calibri" w:hAnsi="Calibri" w:cs="Calibri"/>
          <w:sz w:val="22"/>
          <w:szCs w:val="22"/>
        </w:rPr>
      </w:pPr>
      <w:r w:rsidRPr="00180027">
        <w:rPr>
          <w:rFonts w:ascii="Calibri" w:hAnsi="Calibri" w:cs="Calibri"/>
          <w:sz w:val="22"/>
          <w:szCs w:val="22"/>
        </w:rPr>
        <w:t>To don’t know where</w:t>
      </w:r>
    </w:p>
    <w:p w14:paraId="1C2BB362" w14:textId="3E0A8287" w:rsidR="007108C2" w:rsidRPr="00180027" w:rsidRDefault="060DF40D" w:rsidP="008743A3">
      <w:pPr>
        <w:pStyle w:val="ListParagraph"/>
        <w:numPr>
          <w:ilvl w:val="1"/>
          <w:numId w:val="23"/>
        </w:numPr>
        <w:spacing w:line="240" w:lineRule="auto"/>
        <w:rPr>
          <w:rFonts w:ascii="Calibri" w:hAnsi="Calibri" w:cs="Calibri"/>
          <w:sz w:val="22"/>
          <w:szCs w:val="22"/>
        </w:rPr>
      </w:pPr>
      <w:r w:rsidRPr="060DF40D">
        <w:rPr>
          <w:rFonts w:ascii="Calibri" w:hAnsi="Calibri" w:cs="Calibri"/>
          <w:sz w:val="22"/>
          <w:szCs w:val="22"/>
        </w:rPr>
        <w:t>Emptied by household (</w:t>
      </w:r>
      <w:r w:rsidR="001B1B99" w:rsidRPr="060DF40D">
        <w:rPr>
          <w:rFonts w:ascii="Calibri" w:hAnsi="Calibri" w:cs="Calibri"/>
          <w:sz w:val="22"/>
          <w:szCs w:val="22"/>
        </w:rPr>
        <w:t xml:space="preserve">skip to </w:t>
      </w:r>
      <w:r w:rsidR="001B1B99">
        <w:rPr>
          <w:rFonts w:ascii="Calibri" w:hAnsi="Calibri" w:cs="Calibri"/>
          <w:sz w:val="22"/>
          <w:szCs w:val="22"/>
        </w:rPr>
        <w:t>Child passing stools question</w:t>
      </w:r>
      <w:r w:rsidRPr="060DF40D">
        <w:rPr>
          <w:rFonts w:ascii="Calibri" w:hAnsi="Calibri" w:cs="Calibri"/>
          <w:sz w:val="22"/>
          <w:szCs w:val="22"/>
        </w:rPr>
        <w:t>)</w:t>
      </w:r>
    </w:p>
    <w:p w14:paraId="07E319DD" w14:textId="5E56C6EE" w:rsidR="007108C2" w:rsidRPr="00180027" w:rsidRDefault="007108C2" w:rsidP="008743A3">
      <w:pPr>
        <w:pStyle w:val="ListParagraph"/>
        <w:numPr>
          <w:ilvl w:val="2"/>
          <w:numId w:val="23"/>
        </w:numPr>
        <w:spacing w:line="240" w:lineRule="auto"/>
        <w:rPr>
          <w:rFonts w:ascii="Calibri" w:hAnsi="Calibri" w:cs="Calibri"/>
          <w:sz w:val="22"/>
          <w:szCs w:val="22"/>
        </w:rPr>
      </w:pPr>
      <w:r w:rsidRPr="00180027">
        <w:rPr>
          <w:rFonts w:ascii="Calibri" w:hAnsi="Calibri" w:cs="Calibri"/>
          <w:sz w:val="22"/>
          <w:szCs w:val="22"/>
        </w:rPr>
        <w:t>Buried in a covered pit</w:t>
      </w:r>
    </w:p>
    <w:p w14:paraId="23369FC7" w14:textId="750DF93C" w:rsidR="007108C2" w:rsidRPr="00180027" w:rsidRDefault="007108C2" w:rsidP="008743A3">
      <w:pPr>
        <w:pStyle w:val="ListParagraph"/>
        <w:numPr>
          <w:ilvl w:val="2"/>
          <w:numId w:val="23"/>
        </w:numPr>
        <w:spacing w:line="240" w:lineRule="auto"/>
        <w:rPr>
          <w:rFonts w:ascii="Calibri" w:hAnsi="Calibri" w:cs="Calibri"/>
          <w:sz w:val="22"/>
          <w:szCs w:val="22"/>
        </w:rPr>
      </w:pPr>
      <w:r w:rsidRPr="00180027">
        <w:rPr>
          <w:rFonts w:ascii="Calibri" w:hAnsi="Calibri" w:cs="Calibri"/>
          <w:sz w:val="22"/>
          <w:szCs w:val="22"/>
        </w:rPr>
        <w:t>To uncovered pit, open ground, water body or elsewhere</w:t>
      </w:r>
    </w:p>
    <w:p w14:paraId="4DAE2EBA" w14:textId="448B3AC0" w:rsidR="007108C2" w:rsidRPr="00180027" w:rsidRDefault="297CC58D" w:rsidP="008743A3">
      <w:pPr>
        <w:pStyle w:val="ListParagraph"/>
        <w:numPr>
          <w:ilvl w:val="1"/>
          <w:numId w:val="23"/>
        </w:numPr>
        <w:spacing w:line="240" w:lineRule="auto"/>
        <w:rPr>
          <w:rFonts w:ascii="Calibri" w:hAnsi="Calibri" w:cs="Calibri"/>
          <w:sz w:val="22"/>
          <w:szCs w:val="22"/>
        </w:rPr>
      </w:pPr>
      <w:r w:rsidRPr="297CC58D">
        <w:rPr>
          <w:rFonts w:ascii="Calibri" w:hAnsi="Calibri" w:cs="Calibri"/>
          <w:sz w:val="22"/>
          <w:szCs w:val="22"/>
        </w:rPr>
        <w:t xml:space="preserve">Other </w:t>
      </w:r>
    </w:p>
    <w:p w14:paraId="68D97985" w14:textId="29CE723F" w:rsidR="00EB6B8C" w:rsidRDefault="007108C2" w:rsidP="008743A3">
      <w:pPr>
        <w:pStyle w:val="ListParagraph"/>
        <w:numPr>
          <w:ilvl w:val="1"/>
          <w:numId w:val="23"/>
        </w:numPr>
        <w:spacing w:line="240" w:lineRule="auto"/>
        <w:rPr>
          <w:rFonts w:ascii="Calibri" w:hAnsi="Calibri" w:cs="Calibri"/>
          <w:sz w:val="22"/>
          <w:szCs w:val="22"/>
        </w:rPr>
      </w:pPr>
      <w:r w:rsidRPr="00180027">
        <w:rPr>
          <w:rFonts w:ascii="Calibri" w:hAnsi="Calibri" w:cs="Calibri"/>
          <w:sz w:val="22"/>
          <w:szCs w:val="22"/>
        </w:rPr>
        <w:t>Don’t know</w:t>
      </w:r>
    </w:p>
    <w:p w14:paraId="015C6C93" w14:textId="77777777" w:rsidR="00E328E2" w:rsidRPr="00E328E2" w:rsidRDefault="00E328E2" w:rsidP="00E328E2">
      <w:pPr>
        <w:pStyle w:val="ListParagraph"/>
        <w:tabs>
          <w:tab w:val="left" w:pos="540"/>
        </w:tabs>
        <w:spacing w:line="240" w:lineRule="auto"/>
        <w:textAlignment w:val="top"/>
        <w:rPr>
          <w:rFonts w:ascii="Calibri" w:eastAsia="Times New Roman" w:hAnsi="Calibri" w:cs="Calibri"/>
          <w:sz w:val="22"/>
          <w:szCs w:val="22"/>
        </w:rPr>
      </w:pPr>
    </w:p>
    <w:p w14:paraId="0B7625C8" w14:textId="7A0542A2" w:rsidR="001513CA" w:rsidRPr="0087202F" w:rsidRDefault="00E328E2" w:rsidP="0087202F">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00E328E2">
        <w:rPr>
          <w:rFonts w:ascii="Calibri" w:hAnsi="Calibri" w:cs="Calibri"/>
          <w:b/>
          <w:bCs/>
          <w:sz w:val="22"/>
          <w:szCs w:val="22"/>
        </w:rPr>
        <w:t>If “</w:t>
      </w:r>
      <w:r w:rsidR="001B1B99">
        <w:rPr>
          <w:rFonts w:ascii="Calibri" w:hAnsi="Calibri" w:cs="Calibri"/>
          <w:b/>
          <w:bCs/>
          <w:sz w:val="22"/>
          <w:szCs w:val="22"/>
        </w:rPr>
        <w:t>O</w:t>
      </w:r>
      <w:r w:rsidRPr="00E328E2">
        <w:rPr>
          <w:rFonts w:ascii="Calibri" w:hAnsi="Calibri" w:cs="Calibri"/>
          <w:b/>
          <w:bCs/>
          <w:sz w:val="22"/>
          <w:szCs w:val="22"/>
        </w:rPr>
        <w:t xml:space="preserve">ther” </w:t>
      </w:r>
      <w:r>
        <w:rPr>
          <w:rFonts w:ascii="Calibri" w:hAnsi="Calibri" w:cs="Calibri"/>
          <w:b/>
          <w:bCs/>
          <w:sz w:val="22"/>
          <w:szCs w:val="22"/>
        </w:rPr>
        <w:t xml:space="preserve">location where the contents where emptied to, </w:t>
      </w:r>
      <w:r w:rsidRPr="00E328E2">
        <w:rPr>
          <w:rFonts w:ascii="Calibri" w:hAnsi="Calibri" w:cs="Calibri"/>
          <w:b/>
          <w:bCs/>
          <w:sz w:val="22"/>
          <w:szCs w:val="22"/>
        </w:rPr>
        <w:t>please specify</w:t>
      </w:r>
      <w:r w:rsidR="0087202F">
        <w:rPr>
          <w:rFonts w:ascii="Calibri" w:hAnsi="Calibri" w:cs="Calibri"/>
          <w:b/>
          <w:bCs/>
          <w:sz w:val="22"/>
          <w:szCs w:val="22"/>
        </w:rPr>
        <w:t>.</w:t>
      </w:r>
      <w:r w:rsidRPr="00E328E2">
        <w:rPr>
          <w:rFonts w:ascii="Calibri" w:hAnsi="Calibri" w:cs="Calibri"/>
          <w:b/>
          <w:bCs/>
          <w:sz w:val="22"/>
          <w:szCs w:val="22"/>
        </w:rPr>
        <w:t xml:space="preserve"> </w:t>
      </w:r>
      <w:r w:rsidR="0087202F">
        <w:rPr>
          <w:rFonts w:ascii="Calibri" w:hAnsi="Calibri" w:cs="Calibri"/>
          <w:b/>
          <w:bCs/>
          <w:sz w:val="22"/>
          <w:szCs w:val="22"/>
        </w:rPr>
        <w:br/>
      </w:r>
    </w:p>
    <w:p w14:paraId="67805F25" w14:textId="567D12DD" w:rsidR="001513CA" w:rsidRPr="00180027" w:rsidRDefault="01AA0650" w:rsidP="008743A3">
      <w:pPr>
        <w:pStyle w:val="ListParagraph"/>
        <w:numPr>
          <w:ilvl w:val="0"/>
          <w:numId w:val="37"/>
        </w:numPr>
        <w:spacing w:line="240" w:lineRule="auto"/>
        <w:rPr>
          <w:rFonts w:ascii="Calibri" w:hAnsi="Calibri" w:cs="Calibri"/>
          <w:i/>
          <w:iCs/>
          <w:sz w:val="22"/>
          <w:szCs w:val="22"/>
        </w:rPr>
      </w:pPr>
      <w:r w:rsidRPr="01AA0650">
        <w:rPr>
          <w:rFonts w:ascii="Calibri" w:hAnsi="Calibri" w:cs="Calibri"/>
          <w:sz w:val="22"/>
          <w:szCs w:val="22"/>
          <w:u w:val="single"/>
        </w:rPr>
        <w:t>JMP XS5:</w:t>
      </w:r>
      <w:r w:rsidRPr="01AA0650">
        <w:rPr>
          <w:rFonts w:ascii="Calibri" w:hAnsi="Calibri" w:cs="Calibri"/>
          <w:sz w:val="22"/>
          <w:szCs w:val="22"/>
        </w:rPr>
        <w:t xml:space="preserve"> </w:t>
      </w:r>
      <w:r w:rsidRPr="01AA0650">
        <w:rPr>
          <w:rFonts w:ascii="Calibri" w:hAnsi="Calibri" w:cs="Calibri"/>
          <w:b/>
          <w:bCs/>
          <w:sz w:val="22"/>
          <w:szCs w:val="22"/>
        </w:rPr>
        <w:t>The last time [age of child] passed stools, what was done to dispose of the stools?</w:t>
      </w:r>
      <w:r w:rsidRPr="01AA0650">
        <w:rPr>
          <w:rFonts w:ascii="Calibri" w:hAnsi="Calibri" w:cs="Calibri"/>
          <w:sz w:val="22"/>
          <w:szCs w:val="22"/>
        </w:rPr>
        <w:t xml:space="preserve"> </w:t>
      </w:r>
    </w:p>
    <w:p w14:paraId="6AA6A284" w14:textId="7BA49410" w:rsidR="005822DE" w:rsidRPr="00180027" w:rsidRDefault="060DF40D" w:rsidP="008743A3">
      <w:pPr>
        <w:pStyle w:val="ListParagraph"/>
        <w:numPr>
          <w:ilvl w:val="1"/>
          <w:numId w:val="44"/>
        </w:numPr>
        <w:spacing w:line="240" w:lineRule="auto"/>
        <w:rPr>
          <w:rFonts w:ascii="Calibri" w:hAnsi="Calibri" w:cs="Calibri"/>
          <w:sz w:val="22"/>
          <w:szCs w:val="22"/>
        </w:rPr>
      </w:pPr>
      <w:r w:rsidRPr="060DF40D">
        <w:rPr>
          <w:rFonts w:ascii="Calibri" w:hAnsi="Calibri" w:cs="Calibri"/>
          <w:sz w:val="22"/>
          <w:szCs w:val="22"/>
        </w:rPr>
        <w:t xml:space="preserve">Child used toilet/ latrine (skip to </w:t>
      </w:r>
      <w:r w:rsidR="00F14CBF">
        <w:rPr>
          <w:rFonts w:ascii="Calibri" w:hAnsi="Calibri" w:cs="Calibri"/>
          <w:sz w:val="22"/>
          <w:szCs w:val="22"/>
        </w:rPr>
        <w:t xml:space="preserve">Toilet design </w:t>
      </w:r>
      <w:r w:rsidRPr="060DF40D">
        <w:rPr>
          <w:rFonts w:ascii="Calibri" w:hAnsi="Calibri" w:cs="Calibri"/>
          <w:sz w:val="22"/>
          <w:szCs w:val="22"/>
        </w:rPr>
        <w:t xml:space="preserve">question) </w:t>
      </w:r>
    </w:p>
    <w:p w14:paraId="294F8A04" w14:textId="7D54C2EC" w:rsidR="005822DE" w:rsidRPr="00180027" w:rsidRDefault="060DF40D" w:rsidP="008743A3">
      <w:pPr>
        <w:pStyle w:val="ListParagraph"/>
        <w:numPr>
          <w:ilvl w:val="1"/>
          <w:numId w:val="44"/>
        </w:numPr>
        <w:spacing w:line="240" w:lineRule="auto"/>
        <w:rPr>
          <w:rFonts w:ascii="Calibri" w:hAnsi="Calibri" w:cs="Calibri"/>
          <w:sz w:val="22"/>
          <w:szCs w:val="22"/>
        </w:rPr>
      </w:pPr>
      <w:r w:rsidRPr="060DF40D">
        <w:rPr>
          <w:rFonts w:ascii="Calibri" w:hAnsi="Calibri" w:cs="Calibri"/>
          <w:sz w:val="22"/>
          <w:szCs w:val="22"/>
        </w:rPr>
        <w:t>Put/ rinsed into toilet or latrine (</w:t>
      </w:r>
      <w:r w:rsidR="00F14CBF" w:rsidRPr="060DF40D">
        <w:rPr>
          <w:rFonts w:ascii="Calibri" w:hAnsi="Calibri" w:cs="Calibri"/>
          <w:sz w:val="22"/>
          <w:szCs w:val="22"/>
        </w:rPr>
        <w:t xml:space="preserve">skip to </w:t>
      </w:r>
      <w:r w:rsidR="00F14CBF">
        <w:rPr>
          <w:rFonts w:ascii="Calibri" w:hAnsi="Calibri" w:cs="Calibri"/>
          <w:sz w:val="22"/>
          <w:szCs w:val="22"/>
        </w:rPr>
        <w:t xml:space="preserve">Toilet design </w:t>
      </w:r>
      <w:r w:rsidR="00F14CBF" w:rsidRPr="060DF40D">
        <w:rPr>
          <w:rFonts w:ascii="Calibri" w:hAnsi="Calibri" w:cs="Calibri"/>
          <w:sz w:val="22"/>
          <w:szCs w:val="22"/>
        </w:rPr>
        <w:t>question</w:t>
      </w:r>
      <w:r w:rsidRPr="060DF40D">
        <w:rPr>
          <w:rFonts w:ascii="Calibri" w:hAnsi="Calibri" w:cs="Calibri"/>
          <w:sz w:val="22"/>
          <w:szCs w:val="22"/>
        </w:rPr>
        <w:t>)</w:t>
      </w:r>
    </w:p>
    <w:p w14:paraId="26C7CEE1" w14:textId="1F562C11" w:rsidR="00EA2EB1" w:rsidRPr="00180027" w:rsidRDefault="060DF40D" w:rsidP="008743A3">
      <w:pPr>
        <w:pStyle w:val="ListParagraph"/>
        <w:numPr>
          <w:ilvl w:val="1"/>
          <w:numId w:val="44"/>
        </w:numPr>
        <w:spacing w:line="240" w:lineRule="auto"/>
        <w:rPr>
          <w:rFonts w:ascii="Calibri" w:hAnsi="Calibri" w:cs="Calibri"/>
          <w:sz w:val="22"/>
          <w:szCs w:val="22"/>
        </w:rPr>
      </w:pPr>
      <w:r w:rsidRPr="060DF40D">
        <w:rPr>
          <w:rFonts w:ascii="Calibri" w:hAnsi="Calibri" w:cs="Calibri"/>
          <w:sz w:val="22"/>
          <w:szCs w:val="22"/>
        </w:rPr>
        <w:t>Put/ rinsed into drain or ditch (</w:t>
      </w:r>
      <w:r w:rsidR="00F14CBF" w:rsidRPr="060DF40D">
        <w:rPr>
          <w:rFonts w:ascii="Calibri" w:hAnsi="Calibri" w:cs="Calibri"/>
          <w:sz w:val="22"/>
          <w:szCs w:val="22"/>
        </w:rPr>
        <w:t xml:space="preserve">skip to </w:t>
      </w:r>
      <w:r w:rsidR="00F14CBF">
        <w:rPr>
          <w:rFonts w:ascii="Calibri" w:hAnsi="Calibri" w:cs="Calibri"/>
          <w:sz w:val="22"/>
          <w:szCs w:val="22"/>
        </w:rPr>
        <w:t xml:space="preserve">Toilet design </w:t>
      </w:r>
      <w:r w:rsidR="00F14CBF" w:rsidRPr="060DF40D">
        <w:rPr>
          <w:rFonts w:ascii="Calibri" w:hAnsi="Calibri" w:cs="Calibri"/>
          <w:sz w:val="22"/>
          <w:szCs w:val="22"/>
        </w:rPr>
        <w:t>question</w:t>
      </w:r>
      <w:r w:rsidRPr="060DF40D">
        <w:rPr>
          <w:rFonts w:ascii="Calibri" w:hAnsi="Calibri" w:cs="Calibri"/>
          <w:sz w:val="22"/>
          <w:szCs w:val="22"/>
        </w:rPr>
        <w:t>)</w:t>
      </w:r>
    </w:p>
    <w:p w14:paraId="7F9E1F54" w14:textId="73A817C4" w:rsidR="00EA2EB1" w:rsidRPr="00180027" w:rsidRDefault="060DF40D" w:rsidP="008743A3">
      <w:pPr>
        <w:pStyle w:val="ListParagraph"/>
        <w:numPr>
          <w:ilvl w:val="1"/>
          <w:numId w:val="44"/>
        </w:numPr>
        <w:spacing w:line="240" w:lineRule="auto"/>
        <w:rPr>
          <w:rFonts w:ascii="Calibri" w:hAnsi="Calibri" w:cs="Calibri"/>
          <w:sz w:val="22"/>
          <w:szCs w:val="22"/>
        </w:rPr>
      </w:pPr>
      <w:r w:rsidRPr="060DF40D">
        <w:rPr>
          <w:rFonts w:ascii="Calibri" w:hAnsi="Calibri" w:cs="Calibri"/>
          <w:sz w:val="22"/>
          <w:szCs w:val="22"/>
        </w:rPr>
        <w:t>Thrown into garbage (solid waste) (</w:t>
      </w:r>
      <w:r w:rsidR="00F14CBF" w:rsidRPr="060DF40D">
        <w:rPr>
          <w:rFonts w:ascii="Calibri" w:hAnsi="Calibri" w:cs="Calibri"/>
          <w:sz w:val="22"/>
          <w:szCs w:val="22"/>
        </w:rPr>
        <w:t xml:space="preserve">skip to </w:t>
      </w:r>
      <w:r w:rsidR="00F14CBF">
        <w:rPr>
          <w:rFonts w:ascii="Calibri" w:hAnsi="Calibri" w:cs="Calibri"/>
          <w:sz w:val="22"/>
          <w:szCs w:val="22"/>
        </w:rPr>
        <w:t xml:space="preserve">Toilet design </w:t>
      </w:r>
      <w:r w:rsidR="00F14CBF" w:rsidRPr="060DF40D">
        <w:rPr>
          <w:rFonts w:ascii="Calibri" w:hAnsi="Calibri" w:cs="Calibri"/>
          <w:sz w:val="22"/>
          <w:szCs w:val="22"/>
        </w:rPr>
        <w:t>question</w:t>
      </w:r>
      <w:r w:rsidRPr="060DF40D">
        <w:rPr>
          <w:rFonts w:ascii="Calibri" w:hAnsi="Calibri" w:cs="Calibri"/>
          <w:sz w:val="22"/>
          <w:szCs w:val="22"/>
        </w:rPr>
        <w:t>)</w:t>
      </w:r>
    </w:p>
    <w:p w14:paraId="3D5F5E0B" w14:textId="277639AA" w:rsidR="002B1B3A" w:rsidRPr="00180027" w:rsidRDefault="060DF40D" w:rsidP="008743A3">
      <w:pPr>
        <w:pStyle w:val="ListParagraph"/>
        <w:numPr>
          <w:ilvl w:val="1"/>
          <w:numId w:val="44"/>
        </w:numPr>
        <w:spacing w:line="240" w:lineRule="auto"/>
        <w:rPr>
          <w:rFonts w:ascii="Calibri" w:hAnsi="Calibri" w:cs="Calibri"/>
          <w:sz w:val="22"/>
          <w:szCs w:val="22"/>
        </w:rPr>
      </w:pPr>
      <w:r w:rsidRPr="060DF40D">
        <w:rPr>
          <w:rFonts w:ascii="Calibri" w:hAnsi="Calibri" w:cs="Calibri"/>
          <w:sz w:val="22"/>
          <w:szCs w:val="22"/>
        </w:rPr>
        <w:t>Buried (</w:t>
      </w:r>
      <w:r w:rsidR="00F14CBF" w:rsidRPr="060DF40D">
        <w:rPr>
          <w:rFonts w:ascii="Calibri" w:hAnsi="Calibri" w:cs="Calibri"/>
          <w:sz w:val="22"/>
          <w:szCs w:val="22"/>
        </w:rPr>
        <w:t xml:space="preserve">skip to </w:t>
      </w:r>
      <w:r w:rsidR="00F14CBF">
        <w:rPr>
          <w:rFonts w:ascii="Calibri" w:hAnsi="Calibri" w:cs="Calibri"/>
          <w:sz w:val="22"/>
          <w:szCs w:val="22"/>
        </w:rPr>
        <w:t xml:space="preserve">Toilet design </w:t>
      </w:r>
      <w:r w:rsidR="00F14CBF" w:rsidRPr="060DF40D">
        <w:rPr>
          <w:rFonts w:ascii="Calibri" w:hAnsi="Calibri" w:cs="Calibri"/>
          <w:sz w:val="22"/>
          <w:szCs w:val="22"/>
        </w:rPr>
        <w:t>question</w:t>
      </w:r>
      <w:r w:rsidRPr="060DF40D">
        <w:rPr>
          <w:rFonts w:ascii="Calibri" w:hAnsi="Calibri" w:cs="Calibri"/>
          <w:sz w:val="22"/>
          <w:szCs w:val="22"/>
        </w:rPr>
        <w:t>)</w:t>
      </w:r>
    </w:p>
    <w:p w14:paraId="63092AA4" w14:textId="2496D44E" w:rsidR="002B1B3A" w:rsidRPr="00180027" w:rsidRDefault="060DF40D" w:rsidP="008743A3">
      <w:pPr>
        <w:pStyle w:val="ListParagraph"/>
        <w:numPr>
          <w:ilvl w:val="1"/>
          <w:numId w:val="44"/>
        </w:numPr>
        <w:spacing w:line="240" w:lineRule="auto"/>
        <w:rPr>
          <w:rFonts w:ascii="Calibri" w:hAnsi="Calibri" w:cs="Calibri"/>
          <w:sz w:val="22"/>
          <w:szCs w:val="22"/>
        </w:rPr>
      </w:pPr>
      <w:r w:rsidRPr="060DF40D">
        <w:rPr>
          <w:rFonts w:ascii="Calibri" w:hAnsi="Calibri" w:cs="Calibri"/>
          <w:sz w:val="22"/>
          <w:szCs w:val="22"/>
        </w:rPr>
        <w:t>Left in the open (</w:t>
      </w:r>
      <w:r w:rsidR="00F14CBF" w:rsidRPr="060DF40D">
        <w:rPr>
          <w:rFonts w:ascii="Calibri" w:hAnsi="Calibri" w:cs="Calibri"/>
          <w:sz w:val="22"/>
          <w:szCs w:val="22"/>
        </w:rPr>
        <w:t xml:space="preserve">skip to </w:t>
      </w:r>
      <w:r w:rsidR="00F14CBF">
        <w:rPr>
          <w:rFonts w:ascii="Calibri" w:hAnsi="Calibri" w:cs="Calibri"/>
          <w:sz w:val="22"/>
          <w:szCs w:val="22"/>
        </w:rPr>
        <w:t xml:space="preserve">Toilet design </w:t>
      </w:r>
      <w:r w:rsidR="00F14CBF" w:rsidRPr="060DF40D">
        <w:rPr>
          <w:rFonts w:ascii="Calibri" w:hAnsi="Calibri" w:cs="Calibri"/>
          <w:sz w:val="22"/>
          <w:szCs w:val="22"/>
        </w:rPr>
        <w:t>question</w:t>
      </w:r>
      <w:r w:rsidRPr="060DF40D">
        <w:rPr>
          <w:rFonts w:ascii="Calibri" w:hAnsi="Calibri" w:cs="Calibri"/>
          <w:sz w:val="22"/>
          <w:szCs w:val="22"/>
        </w:rPr>
        <w:t>)</w:t>
      </w:r>
    </w:p>
    <w:p w14:paraId="4D167F56" w14:textId="5FC0CCF6" w:rsidR="002B1B3A" w:rsidRPr="00180027" w:rsidRDefault="060DF40D" w:rsidP="008743A3">
      <w:pPr>
        <w:pStyle w:val="ListParagraph"/>
        <w:numPr>
          <w:ilvl w:val="1"/>
          <w:numId w:val="44"/>
        </w:numPr>
        <w:spacing w:line="240" w:lineRule="auto"/>
        <w:rPr>
          <w:rFonts w:ascii="Calibri" w:hAnsi="Calibri" w:cs="Calibri"/>
          <w:sz w:val="22"/>
          <w:szCs w:val="22"/>
        </w:rPr>
      </w:pPr>
      <w:r w:rsidRPr="060DF40D">
        <w:rPr>
          <w:rFonts w:ascii="Calibri" w:hAnsi="Calibri" w:cs="Calibri"/>
          <w:sz w:val="22"/>
          <w:szCs w:val="22"/>
        </w:rPr>
        <w:t>Used as manure (</w:t>
      </w:r>
      <w:r w:rsidR="00F14CBF" w:rsidRPr="060DF40D">
        <w:rPr>
          <w:rFonts w:ascii="Calibri" w:hAnsi="Calibri" w:cs="Calibri"/>
          <w:sz w:val="22"/>
          <w:szCs w:val="22"/>
        </w:rPr>
        <w:t xml:space="preserve">skip to </w:t>
      </w:r>
      <w:r w:rsidR="00F14CBF">
        <w:rPr>
          <w:rFonts w:ascii="Calibri" w:hAnsi="Calibri" w:cs="Calibri"/>
          <w:sz w:val="22"/>
          <w:szCs w:val="22"/>
        </w:rPr>
        <w:t xml:space="preserve">Toilet design </w:t>
      </w:r>
      <w:r w:rsidR="00F14CBF" w:rsidRPr="060DF40D">
        <w:rPr>
          <w:rFonts w:ascii="Calibri" w:hAnsi="Calibri" w:cs="Calibri"/>
          <w:sz w:val="22"/>
          <w:szCs w:val="22"/>
        </w:rPr>
        <w:t>question</w:t>
      </w:r>
      <w:r w:rsidRPr="060DF40D">
        <w:rPr>
          <w:rFonts w:ascii="Calibri" w:hAnsi="Calibri" w:cs="Calibri"/>
          <w:sz w:val="22"/>
          <w:szCs w:val="22"/>
        </w:rPr>
        <w:t>)</w:t>
      </w:r>
    </w:p>
    <w:p w14:paraId="740BC8A1" w14:textId="5FDE1F7A" w:rsidR="002B1B3A" w:rsidRPr="00180027" w:rsidRDefault="002B1B3A" w:rsidP="008743A3">
      <w:pPr>
        <w:pStyle w:val="ListParagraph"/>
        <w:numPr>
          <w:ilvl w:val="1"/>
          <w:numId w:val="44"/>
        </w:numPr>
        <w:spacing w:line="240" w:lineRule="auto"/>
        <w:rPr>
          <w:rFonts w:ascii="Calibri" w:hAnsi="Calibri" w:cs="Calibri"/>
          <w:sz w:val="22"/>
          <w:szCs w:val="22"/>
        </w:rPr>
      </w:pPr>
      <w:r w:rsidRPr="00180027">
        <w:rPr>
          <w:rFonts w:ascii="Calibri" w:hAnsi="Calibri" w:cs="Calibri"/>
          <w:sz w:val="22"/>
          <w:szCs w:val="22"/>
        </w:rPr>
        <w:t xml:space="preserve">Other </w:t>
      </w:r>
    </w:p>
    <w:p w14:paraId="14D8D1FF" w14:textId="3FCDF791" w:rsidR="001513CA" w:rsidRDefault="060DF40D" w:rsidP="008743A3">
      <w:pPr>
        <w:pStyle w:val="ListParagraph"/>
        <w:numPr>
          <w:ilvl w:val="1"/>
          <w:numId w:val="44"/>
        </w:numPr>
        <w:spacing w:line="240" w:lineRule="auto"/>
        <w:rPr>
          <w:rFonts w:ascii="Calibri" w:hAnsi="Calibri" w:cs="Calibri"/>
          <w:sz w:val="22"/>
          <w:szCs w:val="22"/>
        </w:rPr>
      </w:pPr>
      <w:r w:rsidRPr="060DF40D">
        <w:rPr>
          <w:rFonts w:ascii="Calibri" w:hAnsi="Calibri" w:cs="Calibri"/>
          <w:sz w:val="22"/>
          <w:szCs w:val="22"/>
        </w:rPr>
        <w:t>Don’t know (</w:t>
      </w:r>
      <w:r w:rsidR="00F14CBF" w:rsidRPr="060DF40D">
        <w:rPr>
          <w:rFonts w:ascii="Calibri" w:hAnsi="Calibri" w:cs="Calibri"/>
          <w:sz w:val="22"/>
          <w:szCs w:val="22"/>
        </w:rPr>
        <w:t xml:space="preserve">skip to </w:t>
      </w:r>
      <w:r w:rsidR="00F14CBF">
        <w:rPr>
          <w:rFonts w:ascii="Calibri" w:hAnsi="Calibri" w:cs="Calibri"/>
          <w:sz w:val="22"/>
          <w:szCs w:val="22"/>
        </w:rPr>
        <w:t xml:space="preserve">Toilet design </w:t>
      </w:r>
      <w:r w:rsidR="00F14CBF" w:rsidRPr="060DF40D">
        <w:rPr>
          <w:rFonts w:ascii="Calibri" w:hAnsi="Calibri" w:cs="Calibri"/>
          <w:sz w:val="22"/>
          <w:szCs w:val="22"/>
        </w:rPr>
        <w:t>question</w:t>
      </w:r>
      <w:r w:rsidRPr="060DF40D">
        <w:rPr>
          <w:rFonts w:ascii="Calibri" w:hAnsi="Calibri" w:cs="Calibri"/>
          <w:sz w:val="22"/>
          <w:szCs w:val="22"/>
        </w:rPr>
        <w:t>)</w:t>
      </w:r>
    </w:p>
    <w:p w14:paraId="086CE425" w14:textId="77777777" w:rsidR="00E328E2" w:rsidRDefault="00E328E2" w:rsidP="00E328E2">
      <w:pPr>
        <w:pStyle w:val="ListParagraph"/>
        <w:spacing w:line="240" w:lineRule="auto"/>
        <w:ind w:left="1440"/>
        <w:rPr>
          <w:rFonts w:ascii="Calibri" w:hAnsi="Calibri" w:cs="Calibri"/>
          <w:sz w:val="22"/>
          <w:szCs w:val="22"/>
        </w:rPr>
      </w:pPr>
    </w:p>
    <w:p w14:paraId="05BE7B01" w14:textId="7F57106E" w:rsidR="00DB724A" w:rsidRPr="00E328E2" w:rsidRDefault="00E328E2" w:rsidP="008743A3">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00E328E2">
        <w:rPr>
          <w:rFonts w:ascii="Calibri" w:hAnsi="Calibri" w:cs="Calibri"/>
          <w:b/>
          <w:bCs/>
          <w:sz w:val="22"/>
          <w:szCs w:val="22"/>
        </w:rPr>
        <w:t>If “</w:t>
      </w:r>
      <w:r w:rsidR="00AC1E8A">
        <w:rPr>
          <w:rFonts w:ascii="Calibri" w:hAnsi="Calibri" w:cs="Calibri"/>
          <w:b/>
          <w:bCs/>
          <w:sz w:val="22"/>
          <w:szCs w:val="22"/>
        </w:rPr>
        <w:t>O</w:t>
      </w:r>
      <w:r w:rsidRPr="00E328E2">
        <w:rPr>
          <w:rFonts w:ascii="Calibri" w:hAnsi="Calibri" w:cs="Calibri"/>
          <w:b/>
          <w:bCs/>
          <w:sz w:val="22"/>
          <w:szCs w:val="22"/>
        </w:rPr>
        <w:t xml:space="preserve">ther” </w:t>
      </w:r>
      <w:r>
        <w:rPr>
          <w:rFonts w:ascii="Calibri" w:hAnsi="Calibri" w:cs="Calibri"/>
          <w:b/>
          <w:bCs/>
          <w:sz w:val="22"/>
          <w:szCs w:val="22"/>
        </w:rPr>
        <w:t xml:space="preserve">method of disposing of the stools, </w:t>
      </w:r>
      <w:r w:rsidRPr="00E328E2">
        <w:rPr>
          <w:rFonts w:ascii="Calibri" w:hAnsi="Calibri" w:cs="Calibri"/>
          <w:b/>
          <w:bCs/>
          <w:sz w:val="22"/>
          <w:szCs w:val="22"/>
        </w:rPr>
        <w:t xml:space="preserve"> please specify</w:t>
      </w:r>
      <w:r w:rsidR="00AC1E8A">
        <w:rPr>
          <w:rFonts w:ascii="Calibri" w:hAnsi="Calibri" w:cs="Calibri"/>
          <w:b/>
          <w:bCs/>
          <w:sz w:val="22"/>
          <w:szCs w:val="22"/>
        </w:rPr>
        <w:t xml:space="preserve">. </w:t>
      </w:r>
    </w:p>
    <w:p w14:paraId="2E72650B" w14:textId="77777777" w:rsidR="002D4FDD" w:rsidRPr="002D4FDD" w:rsidRDefault="002D4FDD" w:rsidP="002D4FDD">
      <w:pPr>
        <w:pStyle w:val="ListParagraph"/>
        <w:spacing w:line="240" w:lineRule="auto"/>
        <w:ind w:left="1440"/>
        <w:rPr>
          <w:rFonts w:ascii="Calibri" w:hAnsi="Calibri" w:cs="Calibri"/>
          <w:sz w:val="22"/>
          <w:szCs w:val="22"/>
        </w:rPr>
      </w:pPr>
    </w:p>
    <w:p w14:paraId="2C263A83" w14:textId="5677E5F1" w:rsidR="002B1B3A" w:rsidRPr="00DD3791" w:rsidRDefault="002B1B3A" w:rsidP="00180027">
      <w:pPr>
        <w:spacing w:line="240" w:lineRule="auto"/>
        <w:rPr>
          <w:rFonts w:ascii="Calibri" w:hAnsi="Calibri" w:cs="Calibri"/>
          <w:sz w:val="28"/>
          <w:szCs w:val="28"/>
          <w:u w:val="single"/>
        </w:rPr>
      </w:pPr>
      <w:r w:rsidRPr="00DD3791">
        <w:rPr>
          <w:rFonts w:ascii="Calibri" w:hAnsi="Calibri" w:cs="Calibri"/>
          <w:b/>
          <w:bCs/>
          <w:sz w:val="28"/>
          <w:szCs w:val="28"/>
          <w:u w:val="single"/>
        </w:rPr>
        <w:t xml:space="preserve">SANITATION: ACCEPTABILITY </w:t>
      </w:r>
    </w:p>
    <w:p w14:paraId="02B0C8D3" w14:textId="095FDEA4" w:rsidR="002B1B3A" w:rsidRPr="00180027" w:rsidRDefault="002D4FDD" w:rsidP="008743A3">
      <w:pPr>
        <w:pStyle w:val="ListParagraph"/>
        <w:numPr>
          <w:ilvl w:val="0"/>
          <w:numId w:val="37"/>
        </w:numPr>
        <w:spacing w:line="240" w:lineRule="auto"/>
        <w:rPr>
          <w:rFonts w:ascii="Calibri" w:hAnsi="Calibri" w:cs="Calibri"/>
          <w:sz w:val="22"/>
          <w:szCs w:val="22"/>
        </w:rPr>
      </w:pPr>
      <w:r w:rsidRPr="002D4FDD">
        <w:rPr>
          <w:rFonts w:ascii="Calibri" w:hAnsi="Calibri" w:cs="Calibri"/>
          <w:sz w:val="22"/>
          <w:szCs w:val="22"/>
          <w:u w:val="single"/>
        </w:rPr>
        <w:t xml:space="preserve">JMP </w:t>
      </w:r>
      <w:r w:rsidR="001E1E19" w:rsidRPr="002D4FDD">
        <w:rPr>
          <w:rFonts w:ascii="Calibri" w:hAnsi="Calibri" w:cs="Calibri"/>
          <w:sz w:val="22"/>
          <w:szCs w:val="22"/>
          <w:u w:val="single"/>
        </w:rPr>
        <w:t>XS7:</w:t>
      </w:r>
      <w:r w:rsidR="001E1E19" w:rsidRPr="00180027">
        <w:rPr>
          <w:rFonts w:ascii="Calibri" w:hAnsi="Calibri" w:cs="Calibri"/>
          <w:sz w:val="22"/>
          <w:szCs w:val="22"/>
        </w:rPr>
        <w:t xml:space="preserve"> </w:t>
      </w:r>
      <w:r w:rsidR="00ED4FE7" w:rsidRPr="002D4FDD">
        <w:rPr>
          <w:rFonts w:ascii="Calibri" w:hAnsi="Calibri" w:cs="Calibri"/>
          <w:b/>
          <w:bCs/>
          <w:sz w:val="22"/>
          <w:szCs w:val="22"/>
        </w:rPr>
        <w:t>Does the design of your toilet prevent other people seeing and hearing what you are doing when you use it?</w:t>
      </w:r>
      <w:r w:rsidR="00ED4FE7" w:rsidRPr="00180027">
        <w:rPr>
          <w:rFonts w:ascii="Calibri" w:hAnsi="Calibri" w:cs="Calibri"/>
          <w:sz w:val="22"/>
          <w:szCs w:val="22"/>
        </w:rPr>
        <w:t xml:space="preserve"> </w:t>
      </w:r>
    </w:p>
    <w:p w14:paraId="7B23F7E4" w14:textId="710E198B" w:rsidR="00ED4FE7" w:rsidRPr="00180027" w:rsidRDefault="2C7E5893" w:rsidP="008743A3">
      <w:pPr>
        <w:pStyle w:val="ListParagraph"/>
        <w:numPr>
          <w:ilvl w:val="1"/>
          <w:numId w:val="39"/>
        </w:numPr>
        <w:spacing w:line="240" w:lineRule="auto"/>
        <w:rPr>
          <w:rFonts w:ascii="Calibri" w:hAnsi="Calibri" w:cs="Calibri"/>
          <w:sz w:val="22"/>
          <w:szCs w:val="22"/>
        </w:rPr>
      </w:pPr>
      <w:r w:rsidRPr="2C7E5893">
        <w:rPr>
          <w:rFonts w:ascii="Calibri" w:hAnsi="Calibri" w:cs="Calibri"/>
          <w:sz w:val="22"/>
          <w:szCs w:val="22"/>
        </w:rPr>
        <w:t xml:space="preserve">Yes, people CANNOT see me OR hear me </w:t>
      </w:r>
    </w:p>
    <w:p w14:paraId="0A89F8D4" w14:textId="5096E24C" w:rsidR="00ED4FE7" w:rsidRPr="00180027" w:rsidRDefault="718F02FA" w:rsidP="008743A3">
      <w:pPr>
        <w:pStyle w:val="ListParagraph"/>
        <w:numPr>
          <w:ilvl w:val="1"/>
          <w:numId w:val="39"/>
        </w:numPr>
        <w:spacing w:line="240" w:lineRule="auto"/>
        <w:rPr>
          <w:rFonts w:ascii="Calibri" w:hAnsi="Calibri" w:cs="Calibri"/>
          <w:sz w:val="22"/>
          <w:szCs w:val="22"/>
        </w:rPr>
      </w:pPr>
      <w:r w:rsidRPr="718F02FA">
        <w:rPr>
          <w:rFonts w:ascii="Calibri" w:hAnsi="Calibri" w:cs="Calibri"/>
          <w:sz w:val="22"/>
          <w:szCs w:val="22"/>
        </w:rPr>
        <w:t>No, people can see me</w:t>
      </w:r>
    </w:p>
    <w:p w14:paraId="1B079E53" w14:textId="19099571" w:rsidR="718F02FA" w:rsidRDefault="718F02FA" w:rsidP="008743A3">
      <w:pPr>
        <w:pStyle w:val="ListParagraph"/>
        <w:numPr>
          <w:ilvl w:val="1"/>
          <w:numId w:val="39"/>
        </w:numPr>
        <w:spacing w:line="240" w:lineRule="auto"/>
        <w:rPr>
          <w:rFonts w:ascii="Calibri" w:hAnsi="Calibri" w:cs="Calibri"/>
          <w:sz w:val="22"/>
          <w:szCs w:val="22"/>
        </w:rPr>
      </w:pPr>
      <w:r w:rsidRPr="718F02FA">
        <w:rPr>
          <w:rFonts w:ascii="Calibri" w:hAnsi="Calibri" w:cs="Calibri"/>
          <w:sz w:val="22"/>
          <w:szCs w:val="22"/>
        </w:rPr>
        <w:t>No, people can hear me</w:t>
      </w:r>
    </w:p>
    <w:p w14:paraId="333C22D6" w14:textId="6EF6D30B" w:rsidR="718F02FA" w:rsidRDefault="718F02FA" w:rsidP="008743A3">
      <w:pPr>
        <w:pStyle w:val="ListParagraph"/>
        <w:numPr>
          <w:ilvl w:val="1"/>
          <w:numId w:val="39"/>
        </w:numPr>
        <w:spacing w:line="240" w:lineRule="auto"/>
        <w:rPr>
          <w:rFonts w:ascii="Calibri" w:hAnsi="Calibri" w:cs="Calibri"/>
          <w:sz w:val="22"/>
          <w:szCs w:val="22"/>
        </w:rPr>
      </w:pPr>
      <w:r w:rsidRPr="718F02FA">
        <w:rPr>
          <w:rFonts w:ascii="Calibri" w:hAnsi="Calibri" w:cs="Calibri"/>
          <w:sz w:val="22"/>
          <w:szCs w:val="22"/>
        </w:rPr>
        <w:t>No, people can both see and hear me</w:t>
      </w:r>
    </w:p>
    <w:p w14:paraId="66DD2E14" w14:textId="472E9C13" w:rsidR="01AA0650" w:rsidRDefault="01AA0650" w:rsidP="008743A3">
      <w:pPr>
        <w:pStyle w:val="ListParagraph"/>
        <w:numPr>
          <w:ilvl w:val="1"/>
          <w:numId w:val="39"/>
        </w:numPr>
        <w:spacing w:line="240" w:lineRule="auto"/>
        <w:rPr>
          <w:rFonts w:ascii="Calibri" w:hAnsi="Calibri" w:cs="Calibri"/>
          <w:sz w:val="22"/>
          <w:szCs w:val="22"/>
        </w:rPr>
      </w:pPr>
      <w:r w:rsidRPr="01AA0650">
        <w:rPr>
          <w:rFonts w:ascii="Calibri" w:hAnsi="Calibri" w:cs="Calibri"/>
          <w:sz w:val="22"/>
          <w:szCs w:val="22"/>
        </w:rPr>
        <w:t xml:space="preserve">Don’t know </w:t>
      </w:r>
    </w:p>
    <w:p w14:paraId="6CC3D552" w14:textId="77777777" w:rsidR="001E1E19" w:rsidRPr="00180027" w:rsidRDefault="001E1E19" w:rsidP="00180027">
      <w:pPr>
        <w:pStyle w:val="ListParagraph"/>
        <w:spacing w:line="240" w:lineRule="auto"/>
        <w:ind w:left="1440"/>
        <w:rPr>
          <w:rFonts w:ascii="Calibri" w:hAnsi="Calibri" w:cs="Calibri"/>
          <w:sz w:val="22"/>
          <w:szCs w:val="22"/>
        </w:rPr>
      </w:pPr>
    </w:p>
    <w:p w14:paraId="4FF7C57C" w14:textId="62F5FEE2" w:rsidR="00ED4FE7" w:rsidRPr="00180027" w:rsidRDefault="002D4FDD" w:rsidP="008743A3">
      <w:pPr>
        <w:pStyle w:val="ListParagraph"/>
        <w:numPr>
          <w:ilvl w:val="0"/>
          <w:numId w:val="37"/>
        </w:numPr>
        <w:spacing w:line="240" w:lineRule="auto"/>
        <w:rPr>
          <w:rFonts w:ascii="Calibri" w:hAnsi="Calibri" w:cs="Calibri"/>
          <w:sz w:val="22"/>
          <w:szCs w:val="22"/>
        </w:rPr>
      </w:pPr>
      <w:r w:rsidRPr="002D4FDD">
        <w:rPr>
          <w:rFonts w:ascii="Calibri" w:hAnsi="Calibri" w:cs="Calibri"/>
          <w:sz w:val="22"/>
          <w:szCs w:val="22"/>
          <w:u w:val="single"/>
        </w:rPr>
        <w:t xml:space="preserve">JMP </w:t>
      </w:r>
      <w:r w:rsidR="001E1E19" w:rsidRPr="002D4FDD">
        <w:rPr>
          <w:rFonts w:ascii="Calibri" w:hAnsi="Calibri" w:cs="Calibri"/>
          <w:sz w:val="22"/>
          <w:szCs w:val="22"/>
          <w:u w:val="single"/>
        </w:rPr>
        <w:t>XS8:</w:t>
      </w:r>
      <w:r w:rsidR="001E1E19" w:rsidRPr="00180027">
        <w:rPr>
          <w:rFonts w:ascii="Calibri" w:hAnsi="Calibri" w:cs="Calibri"/>
          <w:sz w:val="22"/>
          <w:szCs w:val="22"/>
        </w:rPr>
        <w:t xml:space="preserve"> </w:t>
      </w:r>
      <w:r w:rsidR="00AE6554" w:rsidRPr="002D4FDD">
        <w:rPr>
          <w:rFonts w:ascii="Calibri" w:hAnsi="Calibri" w:cs="Calibri"/>
          <w:b/>
          <w:bCs/>
          <w:sz w:val="22"/>
          <w:szCs w:val="22"/>
        </w:rPr>
        <w:t xml:space="preserve">Do you or other household members face any risks when using the </w:t>
      </w:r>
      <w:r w:rsidRPr="002D4FDD">
        <w:rPr>
          <w:rFonts w:ascii="Calibri" w:hAnsi="Calibri" w:cs="Calibri"/>
          <w:b/>
          <w:bCs/>
          <w:sz w:val="22"/>
          <w:szCs w:val="22"/>
        </w:rPr>
        <w:t>toilets</w:t>
      </w:r>
      <w:r w:rsidR="00AE6554" w:rsidRPr="002D4FDD">
        <w:rPr>
          <w:rFonts w:ascii="Calibri" w:hAnsi="Calibri" w:cs="Calibri"/>
          <w:b/>
          <w:bCs/>
          <w:sz w:val="22"/>
          <w:szCs w:val="22"/>
        </w:rPr>
        <w:t>?</w:t>
      </w:r>
      <w:r w:rsidR="00AE6554" w:rsidRPr="00180027">
        <w:rPr>
          <w:rFonts w:ascii="Calibri" w:hAnsi="Calibri" w:cs="Calibri"/>
          <w:sz w:val="22"/>
          <w:szCs w:val="22"/>
        </w:rPr>
        <w:t xml:space="preserve"> </w:t>
      </w:r>
    </w:p>
    <w:p w14:paraId="42BFED20" w14:textId="0B080A98" w:rsidR="00AE6554" w:rsidRPr="00180027" w:rsidRDefault="00AE6554" w:rsidP="008743A3">
      <w:pPr>
        <w:pStyle w:val="ListParagraph"/>
        <w:numPr>
          <w:ilvl w:val="1"/>
          <w:numId w:val="45"/>
        </w:numPr>
        <w:spacing w:line="240" w:lineRule="auto"/>
        <w:rPr>
          <w:rFonts w:ascii="Calibri" w:hAnsi="Calibri" w:cs="Calibri"/>
          <w:sz w:val="22"/>
          <w:szCs w:val="22"/>
        </w:rPr>
      </w:pPr>
      <w:r w:rsidRPr="00180027">
        <w:rPr>
          <w:rFonts w:ascii="Calibri" w:hAnsi="Calibri" w:cs="Calibri"/>
          <w:sz w:val="22"/>
          <w:szCs w:val="22"/>
        </w:rPr>
        <w:t xml:space="preserve">No risks faced </w:t>
      </w:r>
      <w:r w:rsidR="00E328E2">
        <w:rPr>
          <w:rFonts w:ascii="Calibri" w:hAnsi="Calibri" w:cs="Calibri"/>
          <w:sz w:val="22"/>
          <w:szCs w:val="22"/>
        </w:rPr>
        <w:t>(</w:t>
      </w:r>
      <w:r w:rsidR="004905C9">
        <w:rPr>
          <w:rFonts w:ascii="Calibri" w:hAnsi="Calibri" w:cs="Calibri"/>
          <w:sz w:val="22"/>
          <w:szCs w:val="22"/>
        </w:rPr>
        <w:t>skip to Observe latrine type</w:t>
      </w:r>
      <w:r w:rsidR="00E328E2">
        <w:rPr>
          <w:rFonts w:ascii="Calibri" w:hAnsi="Calibri" w:cs="Calibri"/>
          <w:sz w:val="22"/>
          <w:szCs w:val="22"/>
        </w:rPr>
        <w:t>)</w:t>
      </w:r>
    </w:p>
    <w:p w14:paraId="32EA07FE" w14:textId="7454A872" w:rsidR="00AE6554" w:rsidRPr="00180027" w:rsidRDefault="00AE6554" w:rsidP="008743A3">
      <w:pPr>
        <w:pStyle w:val="ListParagraph"/>
        <w:numPr>
          <w:ilvl w:val="1"/>
          <w:numId w:val="45"/>
        </w:numPr>
        <w:spacing w:line="240" w:lineRule="auto"/>
        <w:rPr>
          <w:rFonts w:ascii="Calibri" w:hAnsi="Calibri" w:cs="Calibri"/>
          <w:sz w:val="22"/>
          <w:szCs w:val="22"/>
        </w:rPr>
      </w:pPr>
      <w:r w:rsidRPr="00180027">
        <w:rPr>
          <w:rFonts w:ascii="Calibri" w:hAnsi="Calibri" w:cs="Calibri"/>
          <w:sz w:val="22"/>
          <w:szCs w:val="22"/>
        </w:rPr>
        <w:t xml:space="preserve">Yes, risk to health </w:t>
      </w:r>
      <w:r w:rsidR="00E328E2">
        <w:rPr>
          <w:rFonts w:ascii="Calibri" w:hAnsi="Calibri" w:cs="Calibri"/>
          <w:sz w:val="22"/>
          <w:szCs w:val="22"/>
        </w:rPr>
        <w:t>(</w:t>
      </w:r>
      <w:r w:rsidR="004905C9">
        <w:rPr>
          <w:rFonts w:ascii="Calibri" w:hAnsi="Calibri" w:cs="Calibri"/>
          <w:sz w:val="22"/>
          <w:szCs w:val="22"/>
        </w:rPr>
        <w:t>skip to Observe latrine type</w:t>
      </w:r>
      <w:r w:rsidR="00E328E2">
        <w:rPr>
          <w:rFonts w:ascii="Calibri" w:hAnsi="Calibri" w:cs="Calibri"/>
          <w:sz w:val="22"/>
          <w:szCs w:val="22"/>
        </w:rPr>
        <w:t>)</w:t>
      </w:r>
    </w:p>
    <w:p w14:paraId="5E1A9C0B" w14:textId="0E9E9EAE" w:rsidR="00AE6554" w:rsidRPr="00180027" w:rsidRDefault="00AE6554" w:rsidP="008743A3">
      <w:pPr>
        <w:pStyle w:val="ListParagraph"/>
        <w:numPr>
          <w:ilvl w:val="1"/>
          <w:numId w:val="45"/>
        </w:numPr>
        <w:spacing w:line="240" w:lineRule="auto"/>
        <w:rPr>
          <w:rFonts w:ascii="Calibri" w:hAnsi="Calibri" w:cs="Calibri"/>
          <w:sz w:val="22"/>
          <w:szCs w:val="22"/>
        </w:rPr>
      </w:pPr>
      <w:r w:rsidRPr="00180027">
        <w:rPr>
          <w:rFonts w:ascii="Calibri" w:hAnsi="Calibri" w:cs="Calibri"/>
          <w:sz w:val="22"/>
          <w:szCs w:val="22"/>
        </w:rPr>
        <w:t xml:space="preserve">Yes, risk to harassment </w:t>
      </w:r>
      <w:r w:rsidR="00E328E2">
        <w:rPr>
          <w:rFonts w:ascii="Calibri" w:hAnsi="Calibri" w:cs="Calibri"/>
          <w:sz w:val="22"/>
          <w:szCs w:val="22"/>
        </w:rPr>
        <w:t>(</w:t>
      </w:r>
      <w:r w:rsidR="004905C9">
        <w:rPr>
          <w:rFonts w:ascii="Calibri" w:hAnsi="Calibri" w:cs="Calibri"/>
          <w:sz w:val="22"/>
          <w:szCs w:val="22"/>
        </w:rPr>
        <w:t>skip to Observe latrine type</w:t>
      </w:r>
      <w:r w:rsidR="00E328E2">
        <w:rPr>
          <w:rFonts w:ascii="Calibri" w:hAnsi="Calibri" w:cs="Calibri"/>
          <w:sz w:val="22"/>
          <w:szCs w:val="22"/>
        </w:rPr>
        <w:t>)</w:t>
      </w:r>
    </w:p>
    <w:p w14:paraId="41DE0F09" w14:textId="1D0F7A6F" w:rsidR="00AE6554" w:rsidRDefault="00AE6554" w:rsidP="008743A3">
      <w:pPr>
        <w:pStyle w:val="ListParagraph"/>
        <w:numPr>
          <w:ilvl w:val="1"/>
          <w:numId w:val="45"/>
        </w:numPr>
        <w:spacing w:line="240" w:lineRule="auto"/>
        <w:rPr>
          <w:rFonts w:ascii="Calibri" w:hAnsi="Calibri" w:cs="Calibri"/>
          <w:sz w:val="22"/>
          <w:szCs w:val="22"/>
        </w:rPr>
      </w:pPr>
      <w:r w:rsidRPr="00180027">
        <w:rPr>
          <w:rFonts w:ascii="Calibri" w:hAnsi="Calibri" w:cs="Calibri"/>
          <w:sz w:val="22"/>
          <w:szCs w:val="22"/>
        </w:rPr>
        <w:t xml:space="preserve">Yes, other  </w:t>
      </w:r>
    </w:p>
    <w:p w14:paraId="71585703" w14:textId="77777777" w:rsidR="00E328E2" w:rsidRDefault="00E328E2" w:rsidP="00E328E2">
      <w:pPr>
        <w:pStyle w:val="ListParagraph"/>
        <w:spacing w:line="240" w:lineRule="auto"/>
        <w:ind w:left="1440"/>
        <w:rPr>
          <w:rFonts w:ascii="Calibri" w:hAnsi="Calibri" w:cs="Calibri"/>
          <w:sz w:val="22"/>
          <w:szCs w:val="22"/>
        </w:rPr>
      </w:pPr>
    </w:p>
    <w:p w14:paraId="19F50954" w14:textId="30735D2C" w:rsidR="00D81FF7" w:rsidRPr="00D81FF7" w:rsidRDefault="00E328E2" w:rsidP="00D81FF7">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00E328E2">
        <w:rPr>
          <w:rFonts w:ascii="Calibri" w:hAnsi="Calibri" w:cs="Calibri"/>
          <w:b/>
          <w:bCs/>
          <w:sz w:val="22"/>
          <w:szCs w:val="22"/>
        </w:rPr>
        <w:t>If “</w:t>
      </w:r>
      <w:r w:rsidR="00DD3791">
        <w:rPr>
          <w:rFonts w:ascii="Calibri" w:hAnsi="Calibri" w:cs="Calibri"/>
          <w:b/>
          <w:bCs/>
          <w:sz w:val="22"/>
          <w:szCs w:val="22"/>
        </w:rPr>
        <w:t>O</w:t>
      </w:r>
      <w:r w:rsidRPr="00E328E2">
        <w:rPr>
          <w:rFonts w:ascii="Calibri" w:hAnsi="Calibri" w:cs="Calibri"/>
          <w:b/>
          <w:bCs/>
          <w:sz w:val="22"/>
          <w:szCs w:val="22"/>
        </w:rPr>
        <w:t xml:space="preserve">ther” </w:t>
      </w:r>
      <w:r>
        <w:rPr>
          <w:rFonts w:ascii="Calibri" w:hAnsi="Calibri" w:cs="Calibri"/>
          <w:b/>
          <w:bCs/>
          <w:sz w:val="22"/>
          <w:szCs w:val="22"/>
        </w:rPr>
        <w:t xml:space="preserve">risks faced when using the toilet, </w:t>
      </w:r>
      <w:r w:rsidRPr="00E328E2">
        <w:rPr>
          <w:rFonts w:ascii="Calibri" w:hAnsi="Calibri" w:cs="Calibri"/>
          <w:b/>
          <w:bCs/>
          <w:sz w:val="22"/>
          <w:szCs w:val="22"/>
        </w:rPr>
        <w:t>please specify</w:t>
      </w:r>
      <w:r w:rsidR="00DD3791">
        <w:rPr>
          <w:rFonts w:ascii="Calibri" w:hAnsi="Calibri" w:cs="Calibri"/>
          <w:b/>
          <w:bCs/>
          <w:sz w:val="22"/>
          <w:szCs w:val="22"/>
        </w:rPr>
        <w:t xml:space="preserve">. </w:t>
      </w:r>
      <w:r w:rsidR="0087202F">
        <w:rPr>
          <w:rFonts w:ascii="Calibri" w:hAnsi="Calibri" w:cs="Calibri"/>
          <w:b/>
          <w:bCs/>
          <w:sz w:val="22"/>
          <w:szCs w:val="22"/>
        </w:rPr>
        <w:br/>
      </w:r>
      <w:r w:rsidR="00D81FF7">
        <w:rPr>
          <w:rFonts w:ascii="Calibri" w:eastAsia="Times New Roman" w:hAnsi="Calibri" w:cs="Calibri"/>
          <w:sz w:val="22"/>
          <w:szCs w:val="22"/>
        </w:rPr>
        <w:br/>
      </w:r>
    </w:p>
    <w:p w14:paraId="01BA655A" w14:textId="7187C670" w:rsidR="0091004F" w:rsidRPr="00DD3791" w:rsidRDefault="0091004F" w:rsidP="00180027">
      <w:pPr>
        <w:spacing w:line="240" w:lineRule="auto"/>
        <w:rPr>
          <w:rFonts w:ascii="Calibri" w:hAnsi="Calibri" w:cs="Calibri"/>
          <w:b/>
          <w:bCs/>
          <w:sz w:val="28"/>
          <w:szCs w:val="28"/>
          <w:u w:val="single"/>
        </w:rPr>
      </w:pPr>
      <w:r w:rsidRPr="00DD3791">
        <w:rPr>
          <w:rFonts w:ascii="Calibri" w:hAnsi="Calibri" w:cs="Calibri"/>
          <w:b/>
          <w:bCs/>
          <w:sz w:val="28"/>
          <w:szCs w:val="28"/>
          <w:u w:val="single"/>
        </w:rPr>
        <w:lastRenderedPageBreak/>
        <w:t xml:space="preserve">SANITATION: OBSERVATION </w:t>
      </w:r>
    </w:p>
    <w:p w14:paraId="167333D9" w14:textId="087D1108" w:rsidR="001A325E" w:rsidRPr="002D4FDD" w:rsidRDefault="01AA0650" w:rsidP="008743A3">
      <w:pPr>
        <w:pStyle w:val="ListParagraph"/>
        <w:numPr>
          <w:ilvl w:val="0"/>
          <w:numId w:val="37"/>
        </w:numPr>
        <w:spacing w:after="0" w:line="240" w:lineRule="auto"/>
        <w:rPr>
          <w:rFonts w:ascii="Calibri" w:eastAsia="Times New Roman" w:hAnsi="Calibri" w:cs="Calibri"/>
          <w:i/>
          <w:iCs/>
          <w:color w:val="000000"/>
          <w:sz w:val="22"/>
          <w:szCs w:val="22"/>
        </w:rPr>
      </w:pPr>
      <w:r w:rsidRPr="01AA0650">
        <w:rPr>
          <w:rFonts w:ascii="Calibri" w:eastAsia="Times New Roman" w:hAnsi="Calibri" w:cs="Calibri"/>
          <w:b/>
          <w:bCs/>
          <w:sz w:val="22"/>
          <w:szCs w:val="22"/>
        </w:rPr>
        <w:t xml:space="preserve">Observe </w:t>
      </w:r>
      <w:r w:rsidRPr="01AA0650">
        <w:rPr>
          <w:rFonts w:ascii="Calibri" w:eastAsia="Times New Roman" w:hAnsi="Calibri" w:cs="Calibri"/>
          <w:b/>
          <w:bCs/>
          <w:color w:val="000000" w:themeColor="text1"/>
          <w:sz w:val="22"/>
          <w:szCs w:val="22"/>
        </w:rPr>
        <w:t xml:space="preserve">type of latrine/toilet </w:t>
      </w:r>
    </w:p>
    <w:p w14:paraId="5C98B8A3" w14:textId="5BBAB406" w:rsidR="001A325E" w:rsidRPr="00180027" w:rsidRDefault="1461DC94" w:rsidP="008743A3">
      <w:pPr>
        <w:pStyle w:val="ListParagraph"/>
        <w:numPr>
          <w:ilvl w:val="0"/>
          <w:numId w:val="46"/>
        </w:numPr>
        <w:spacing w:after="0" w:line="240" w:lineRule="auto"/>
        <w:rPr>
          <w:rFonts w:ascii="Calibri" w:eastAsia="Times New Roman" w:hAnsi="Calibri" w:cs="Calibri"/>
          <w:color w:val="000000"/>
          <w:sz w:val="22"/>
          <w:szCs w:val="22"/>
        </w:rPr>
      </w:pPr>
      <w:r w:rsidRPr="1461DC94">
        <w:rPr>
          <w:rFonts w:ascii="Calibri" w:eastAsia="Times New Roman" w:hAnsi="Calibri" w:cs="Calibri"/>
          <w:color w:val="000000" w:themeColor="text1"/>
          <w:sz w:val="22"/>
          <w:szCs w:val="22"/>
        </w:rPr>
        <w:t xml:space="preserve">Flush or pour/flush toilet (skip to </w:t>
      </w:r>
      <w:r w:rsidR="00600D23">
        <w:rPr>
          <w:rFonts w:ascii="Calibri" w:eastAsia="Times New Roman" w:hAnsi="Calibri" w:cs="Calibri"/>
          <w:color w:val="000000" w:themeColor="text1"/>
          <w:sz w:val="22"/>
          <w:szCs w:val="22"/>
        </w:rPr>
        <w:t>S</w:t>
      </w:r>
      <w:r w:rsidR="004905C9">
        <w:rPr>
          <w:rFonts w:ascii="Calibri" w:eastAsia="Times New Roman" w:hAnsi="Calibri" w:cs="Calibri"/>
          <w:color w:val="000000" w:themeColor="text1"/>
          <w:sz w:val="22"/>
          <w:szCs w:val="22"/>
        </w:rPr>
        <w:t>uperstructure type</w:t>
      </w:r>
      <w:r w:rsidR="00600D23">
        <w:rPr>
          <w:rFonts w:ascii="Calibri" w:eastAsia="Times New Roman" w:hAnsi="Calibri" w:cs="Calibri"/>
          <w:color w:val="000000" w:themeColor="text1"/>
          <w:sz w:val="22"/>
          <w:szCs w:val="22"/>
        </w:rPr>
        <w:t xml:space="preserve"> observation</w:t>
      </w:r>
      <w:r w:rsidRPr="1461DC94">
        <w:rPr>
          <w:rFonts w:ascii="Calibri" w:eastAsia="Times New Roman" w:hAnsi="Calibri" w:cs="Calibri"/>
          <w:color w:val="000000" w:themeColor="text1"/>
          <w:sz w:val="22"/>
          <w:szCs w:val="22"/>
        </w:rPr>
        <w:t xml:space="preserve">) </w:t>
      </w:r>
    </w:p>
    <w:p w14:paraId="69F036E1" w14:textId="312F7987" w:rsidR="001A325E" w:rsidRPr="00180027" w:rsidRDefault="1461DC94" w:rsidP="008743A3">
      <w:pPr>
        <w:pStyle w:val="ListParagraph"/>
        <w:numPr>
          <w:ilvl w:val="0"/>
          <w:numId w:val="46"/>
        </w:numPr>
        <w:spacing w:after="0" w:line="240" w:lineRule="auto"/>
        <w:rPr>
          <w:rFonts w:ascii="Calibri" w:eastAsia="Times New Roman" w:hAnsi="Calibri" w:cs="Calibri"/>
          <w:sz w:val="22"/>
          <w:szCs w:val="22"/>
        </w:rPr>
      </w:pPr>
      <w:r w:rsidRPr="1461DC94">
        <w:rPr>
          <w:rFonts w:ascii="Calibri" w:eastAsia="Times New Roman" w:hAnsi="Calibri" w:cs="Calibri"/>
          <w:sz w:val="22"/>
          <w:szCs w:val="22"/>
        </w:rPr>
        <w:t xml:space="preserve">Pit latrine </w:t>
      </w:r>
      <w:r w:rsidRPr="1461DC94">
        <w:rPr>
          <w:rFonts w:ascii="Calibri" w:eastAsia="Times New Roman" w:hAnsi="Calibri" w:cs="Calibri"/>
          <w:color w:val="000000" w:themeColor="text1"/>
          <w:sz w:val="22"/>
          <w:szCs w:val="22"/>
        </w:rPr>
        <w:t>(</w:t>
      </w:r>
      <w:r w:rsidR="00600D23" w:rsidRPr="1461DC94">
        <w:rPr>
          <w:rFonts w:ascii="Calibri" w:eastAsia="Times New Roman" w:hAnsi="Calibri" w:cs="Calibri"/>
          <w:color w:val="000000" w:themeColor="text1"/>
          <w:sz w:val="22"/>
          <w:szCs w:val="22"/>
        </w:rPr>
        <w:t xml:space="preserve">skip to </w:t>
      </w:r>
      <w:r w:rsidR="00600D23">
        <w:rPr>
          <w:rFonts w:ascii="Calibri" w:eastAsia="Times New Roman" w:hAnsi="Calibri" w:cs="Calibri"/>
          <w:color w:val="000000" w:themeColor="text1"/>
          <w:sz w:val="22"/>
          <w:szCs w:val="22"/>
        </w:rPr>
        <w:t>Superstructure type observation</w:t>
      </w:r>
      <w:r w:rsidRPr="1461DC94">
        <w:rPr>
          <w:rFonts w:ascii="Calibri" w:eastAsia="Times New Roman" w:hAnsi="Calibri" w:cs="Calibri"/>
          <w:color w:val="000000" w:themeColor="text1"/>
          <w:sz w:val="22"/>
          <w:szCs w:val="22"/>
        </w:rPr>
        <w:t>)</w:t>
      </w:r>
    </w:p>
    <w:p w14:paraId="3F7644A2" w14:textId="6E04B3C2" w:rsidR="001A325E" w:rsidRPr="00180027" w:rsidRDefault="1461DC94" w:rsidP="008743A3">
      <w:pPr>
        <w:pStyle w:val="ListParagraph"/>
        <w:numPr>
          <w:ilvl w:val="0"/>
          <w:numId w:val="46"/>
        </w:numPr>
        <w:spacing w:after="0" w:line="240" w:lineRule="auto"/>
        <w:rPr>
          <w:rFonts w:ascii="Calibri" w:eastAsia="Times New Roman" w:hAnsi="Calibri" w:cs="Calibri"/>
          <w:color w:val="000000"/>
          <w:sz w:val="22"/>
          <w:szCs w:val="22"/>
        </w:rPr>
      </w:pPr>
      <w:r w:rsidRPr="1461DC94">
        <w:rPr>
          <w:rFonts w:ascii="Calibri" w:eastAsia="Times New Roman" w:hAnsi="Calibri" w:cs="Calibri"/>
          <w:color w:val="000000" w:themeColor="text1"/>
          <w:sz w:val="22"/>
          <w:szCs w:val="22"/>
        </w:rPr>
        <w:t>VIP Toilet (</w:t>
      </w:r>
      <w:r w:rsidR="00600D23" w:rsidRPr="1461DC94">
        <w:rPr>
          <w:rFonts w:ascii="Calibri" w:eastAsia="Times New Roman" w:hAnsi="Calibri" w:cs="Calibri"/>
          <w:color w:val="000000" w:themeColor="text1"/>
          <w:sz w:val="22"/>
          <w:szCs w:val="22"/>
        </w:rPr>
        <w:t xml:space="preserve">skip to </w:t>
      </w:r>
      <w:r w:rsidR="00600D23">
        <w:rPr>
          <w:rFonts w:ascii="Calibri" w:eastAsia="Times New Roman" w:hAnsi="Calibri" w:cs="Calibri"/>
          <w:color w:val="000000" w:themeColor="text1"/>
          <w:sz w:val="22"/>
          <w:szCs w:val="22"/>
        </w:rPr>
        <w:t>Superstructure type observation</w:t>
      </w:r>
      <w:r w:rsidRPr="1461DC94">
        <w:rPr>
          <w:rFonts w:ascii="Calibri" w:eastAsia="Times New Roman" w:hAnsi="Calibri" w:cs="Calibri"/>
          <w:color w:val="000000" w:themeColor="text1"/>
          <w:sz w:val="22"/>
          <w:szCs w:val="22"/>
        </w:rPr>
        <w:t>)</w:t>
      </w:r>
      <w:r w:rsidR="001A325E">
        <w:tab/>
      </w:r>
    </w:p>
    <w:p w14:paraId="3733CE19" w14:textId="009262CD" w:rsidR="001A325E" w:rsidRPr="00180027" w:rsidRDefault="1461DC94" w:rsidP="008743A3">
      <w:pPr>
        <w:pStyle w:val="ListParagraph"/>
        <w:numPr>
          <w:ilvl w:val="0"/>
          <w:numId w:val="46"/>
        </w:numPr>
        <w:spacing w:after="0" w:line="240" w:lineRule="auto"/>
        <w:rPr>
          <w:rFonts w:ascii="Calibri" w:eastAsia="Times New Roman" w:hAnsi="Calibri" w:cs="Calibri"/>
          <w:color w:val="000000"/>
          <w:sz w:val="22"/>
          <w:szCs w:val="22"/>
        </w:rPr>
      </w:pPr>
      <w:r w:rsidRPr="1461DC94">
        <w:rPr>
          <w:rFonts w:ascii="Calibri" w:eastAsia="Times New Roman" w:hAnsi="Calibri" w:cs="Calibri"/>
          <w:color w:val="000000" w:themeColor="text1"/>
          <w:sz w:val="22"/>
          <w:szCs w:val="22"/>
        </w:rPr>
        <w:t>Composting toilet (</w:t>
      </w:r>
      <w:r w:rsidR="00600D23" w:rsidRPr="1461DC94">
        <w:rPr>
          <w:rFonts w:ascii="Calibri" w:eastAsia="Times New Roman" w:hAnsi="Calibri" w:cs="Calibri"/>
          <w:color w:val="000000" w:themeColor="text1"/>
          <w:sz w:val="22"/>
          <w:szCs w:val="22"/>
        </w:rPr>
        <w:t xml:space="preserve">skip to </w:t>
      </w:r>
      <w:r w:rsidR="00600D23">
        <w:rPr>
          <w:rFonts w:ascii="Calibri" w:eastAsia="Times New Roman" w:hAnsi="Calibri" w:cs="Calibri"/>
          <w:color w:val="000000" w:themeColor="text1"/>
          <w:sz w:val="22"/>
          <w:szCs w:val="22"/>
        </w:rPr>
        <w:t>Superstructure type observation</w:t>
      </w:r>
      <w:r w:rsidRPr="1461DC94">
        <w:rPr>
          <w:rFonts w:ascii="Calibri" w:eastAsia="Times New Roman" w:hAnsi="Calibri" w:cs="Calibri"/>
          <w:color w:val="000000" w:themeColor="text1"/>
          <w:sz w:val="22"/>
          <w:szCs w:val="22"/>
        </w:rPr>
        <w:t>)</w:t>
      </w:r>
      <w:r w:rsidR="001A325E">
        <w:tab/>
      </w:r>
      <w:r w:rsidRPr="1461DC94">
        <w:rPr>
          <w:rFonts w:ascii="Calibri" w:eastAsia="Times New Roman" w:hAnsi="Calibri" w:cs="Calibri"/>
          <w:color w:val="000000" w:themeColor="text1"/>
          <w:sz w:val="22"/>
          <w:szCs w:val="22"/>
        </w:rPr>
        <w:t xml:space="preserve">          </w:t>
      </w:r>
      <w:r w:rsidR="001A325E">
        <w:tab/>
      </w:r>
      <w:r w:rsidR="001A325E">
        <w:tab/>
      </w:r>
    </w:p>
    <w:p w14:paraId="5976675A" w14:textId="1F4824FB" w:rsidR="001A325E" w:rsidRPr="00180027" w:rsidRDefault="1461DC94" w:rsidP="008743A3">
      <w:pPr>
        <w:pStyle w:val="ListParagraph"/>
        <w:numPr>
          <w:ilvl w:val="0"/>
          <w:numId w:val="46"/>
        </w:numPr>
        <w:spacing w:after="0" w:line="240" w:lineRule="auto"/>
        <w:rPr>
          <w:rFonts w:ascii="Calibri" w:eastAsia="Times New Roman" w:hAnsi="Calibri" w:cs="Calibri"/>
          <w:color w:val="000000"/>
          <w:sz w:val="22"/>
          <w:szCs w:val="22"/>
        </w:rPr>
      </w:pPr>
      <w:r w:rsidRPr="1461DC94">
        <w:rPr>
          <w:rFonts w:ascii="Calibri" w:eastAsia="Times New Roman" w:hAnsi="Calibri" w:cs="Calibri"/>
          <w:color w:val="000000" w:themeColor="text1"/>
          <w:sz w:val="22"/>
          <w:szCs w:val="22"/>
        </w:rPr>
        <w:t>Bucket toilet (</w:t>
      </w:r>
      <w:r w:rsidR="00600D23" w:rsidRPr="1461DC94">
        <w:rPr>
          <w:rFonts w:ascii="Calibri" w:eastAsia="Times New Roman" w:hAnsi="Calibri" w:cs="Calibri"/>
          <w:color w:val="000000" w:themeColor="text1"/>
          <w:sz w:val="22"/>
          <w:szCs w:val="22"/>
        </w:rPr>
        <w:t xml:space="preserve">skip to </w:t>
      </w:r>
      <w:r w:rsidR="00600D23">
        <w:rPr>
          <w:rFonts w:ascii="Calibri" w:eastAsia="Times New Roman" w:hAnsi="Calibri" w:cs="Calibri"/>
          <w:color w:val="000000" w:themeColor="text1"/>
          <w:sz w:val="22"/>
          <w:szCs w:val="22"/>
        </w:rPr>
        <w:t>Superstructure type observation</w:t>
      </w:r>
      <w:r w:rsidRPr="1461DC94">
        <w:rPr>
          <w:rFonts w:ascii="Calibri" w:eastAsia="Times New Roman" w:hAnsi="Calibri" w:cs="Calibri"/>
          <w:color w:val="000000" w:themeColor="text1"/>
          <w:sz w:val="22"/>
          <w:szCs w:val="22"/>
        </w:rPr>
        <w:t>)</w:t>
      </w:r>
    </w:p>
    <w:p w14:paraId="2E67D278" w14:textId="06BCCE44" w:rsidR="001A325E" w:rsidRPr="00180027" w:rsidRDefault="1461DC94" w:rsidP="008743A3">
      <w:pPr>
        <w:pStyle w:val="ListParagraph"/>
        <w:numPr>
          <w:ilvl w:val="0"/>
          <w:numId w:val="46"/>
        </w:numPr>
        <w:spacing w:after="0" w:line="240" w:lineRule="auto"/>
        <w:rPr>
          <w:rFonts w:ascii="Calibri" w:eastAsia="Times New Roman" w:hAnsi="Calibri" w:cs="Calibri"/>
          <w:color w:val="000000"/>
          <w:sz w:val="22"/>
          <w:szCs w:val="22"/>
        </w:rPr>
      </w:pPr>
      <w:r w:rsidRPr="1461DC94">
        <w:rPr>
          <w:rFonts w:ascii="Calibri" w:eastAsia="Times New Roman" w:hAnsi="Calibri" w:cs="Calibri"/>
          <w:color w:val="000000" w:themeColor="text1"/>
          <w:sz w:val="22"/>
          <w:szCs w:val="22"/>
        </w:rPr>
        <w:t>Hanging toilet/latrine (</w:t>
      </w:r>
      <w:r w:rsidR="00600D23" w:rsidRPr="1461DC94">
        <w:rPr>
          <w:rFonts w:ascii="Calibri" w:eastAsia="Times New Roman" w:hAnsi="Calibri" w:cs="Calibri"/>
          <w:color w:val="000000" w:themeColor="text1"/>
          <w:sz w:val="22"/>
          <w:szCs w:val="22"/>
        </w:rPr>
        <w:t xml:space="preserve">skip to </w:t>
      </w:r>
      <w:r w:rsidR="00600D23">
        <w:rPr>
          <w:rFonts w:ascii="Calibri" w:eastAsia="Times New Roman" w:hAnsi="Calibri" w:cs="Calibri"/>
          <w:color w:val="000000" w:themeColor="text1"/>
          <w:sz w:val="22"/>
          <w:szCs w:val="22"/>
        </w:rPr>
        <w:t>Superstructure type observation</w:t>
      </w:r>
      <w:r w:rsidRPr="1461DC94">
        <w:rPr>
          <w:rFonts w:ascii="Calibri" w:eastAsia="Times New Roman" w:hAnsi="Calibri" w:cs="Calibri"/>
          <w:color w:val="000000" w:themeColor="text1"/>
          <w:sz w:val="22"/>
          <w:szCs w:val="22"/>
        </w:rPr>
        <w:t>)</w:t>
      </w:r>
    </w:p>
    <w:p w14:paraId="03CA3390" w14:textId="33A05665" w:rsidR="00E328E2" w:rsidRDefault="7FAE3299" w:rsidP="008743A3">
      <w:pPr>
        <w:pStyle w:val="ListParagraph"/>
        <w:numPr>
          <w:ilvl w:val="0"/>
          <w:numId w:val="46"/>
        </w:numPr>
        <w:spacing w:after="0" w:line="240" w:lineRule="auto"/>
        <w:rPr>
          <w:rFonts w:ascii="Calibri" w:eastAsia="Times New Roman" w:hAnsi="Calibri" w:cs="Calibri"/>
          <w:color w:val="000000"/>
          <w:sz w:val="22"/>
          <w:szCs w:val="22"/>
        </w:rPr>
      </w:pPr>
      <w:r w:rsidRPr="7FAE3299">
        <w:rPr>
          <w:rFonts w:ascii="Calibri" w:eastAsia="Times New Roman" w:hAnsi="Calibri" w:cs="Calibri"/>
          <w:color w:val="000000" w:themeColor="text1"/>
          <w:sz w:val="22"/>
          <w:szCs w:val="22"/>
        </w:rPr>
        <w:t>None (</w:t>
      </w:r>
      <w:r w:rsidR="00600D23" w:rsidRPr="1461DC94">
        <w:rPr>
          <w:rFonts w:ascii="Calibri" w:eastAsia="Times New Roman" w:hAnsi="Calibri" w:cs="Calibri"/>
          <w:color w:val="000000" w:themeColor="text1"/>
          <w:sz w:val="22"/>
          <w:szCs w:val="22"/>
        </w:rPr>
        <w:t xml:space="preserve">skip to </w:t>
      </w:r>
      <w:r w:rsidR="00600D23">
        <w:rPr>
          <w:rFonts w:ascii="Calibri" w:eastAsia="Times New Roman" w:hAnsi="Calibri" w:cs="Calibri"/>
          <w:color w:val="000000" w:themeColor="text1"/>
          <w:sz w:val="22"/>
          <w:szCs w:val="22"/>
        </w:rPr>
        <w:t>Superstructure type observation</w:t>
      </w:r>
      <w:r w:rsidRPr="7FAE3299">
        <w:rPr>
          <w:rFonts w:ascii="Calibri" w:eastAsia="Times New Roman" w:hAnsi="Calibri" w:cs="Calibri"/>
          <w:color w:val="000000" w:themeColor="text1"/>
          <w:sz w:val="22"/>
          <w:szCs w:val="22"/>
        </w:rPr>
        <w:t>)</w:t>
      </w:r>
    </w:p>
    <w:p w14:paraId="7C4D1332" w14:textId="2C423A7A" w:rsidR="002D4FDD" w:rsidRDefault="001A325E" w:rsidP="008743A3">
      <w:pPr>
        <w:pStyle w:val="ListParagraph"/>
        <w:numPr>
          <w:ilvl w:val="0"/>
          <w:numId w:val="46"/>
        </w:numPr>
        <w:spacing w:after="0" w:line="240" w:lineRule="auto"/>
        <w:rPr>
          <w:rFonts w:ascii="Calibri" w:eastAsia="Times New Roman" w:hAnsi="Calibri" w:cs="Calibri"/>
          <w:color w:val="000000"/>
          <w:sz w:val="22"/>
          <w:szCs w:val="22"/>
        </w:rPr>
      </w:pPr>
      <w:r w:rsidRPr="00180027">
        <w:rPr>
          <w:rFonts w:ascii="Calibri" w:eastAsia="Times New Roman" w:hAnsi="Calibri" w:cs="Calibri"/>
          <w:color w:val="000000"/>
          <w:sz w:val="22"/>
          <w:szCs w:val="22"/>
        </w:rPr>
        <w:t>Other</w:t>
      </w:r>
    </w:p>
    <w:p w14:paraId="27B4CA11" w14:textId="585DEBFD" w:rsidR="00E328E2" w:rsidRPr="00F70BD8" w:rsidRDefault="001A325E" w:rsidP="00F70BD8">
      <w:pPr>
        <w:pStyle w:val="ListParagraph"/>
        <w:spacing w:after="0" w:line="240" w:lineRule="auto"/>
        <w:ind w:left="1080"/>
        <w:rPr>
          <w:rFonts w:ascii="Calibri" w:eastAsia="Times New Roman" w:hAnsi="Calibri" w:cs="Calibri"/>
          <w:color w:val="000000"/>
          <w:sz w:val="22"/>
          <w:szCs w:val="22"/>
        </w:rPr>
      </w:pPr>
      <w:r w:rsidRPr="002D4FDD">
        <w:rPr>
          <w:rFonts w:ascii="Calibri" w:eastAsia="Times New Roman" w:hAnsi="Calibri" w:cs="Calibri"/>
          <w:color w:val="000000"/>
          <w:sz w:val="22"/>
          <w:szCs w:val="22"/>
        </w:rPr>
        <w:tab/>
      </w:r>
    </w:p>
    <w:p w14:paraId="56D64548" w14:textId="274E6854" w:rsidR="0091004F" w:rsidRPr="00F70BD8" w:rsidRDefault="00E328E2" w:rsidP="00F70BD8">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00E328E2">
        <w:rPr>
          <w:rFonts w:ascii="Calibri" w:hAnsi="Calibri" w:cs="Calibri"/>
          <w:b/>
          <w:bCs/>
          <w:sz w:val="22"/>
          <w:szCs w:val="22"/>
        </w:rPr>
        <w:t>If “</w:t>
      </w:r>
      <w:r w:rsidR="00F70BD8">
        <w:rPr>
          <w:rFonts w:ascii="Calibri" w:hAnsi="Calibri" w:cs="Calibri"/>
          <w:b/>
          <w:bCs/>
          <w:sz w:val="22"/>
          <w:szCs w:val="22"/>
        </w:rPr>
        <w:t>O</w:t>
      </w:r>
      <w:r w:rsidRPr="00E328E2">
        <w:rPr>
          <w:rFonts w:ascii="Calibri" w:hAnsi="Calibri" w:cs="Calibri"/>
          <w:b/>
          <w:bCs/>
          <w:sz w:val="22"/>
          <w:szCs w:val="22"/>
        </w:rPr>
        <w:t xml:space="preserve">ther” </w:t>
      </w:r>
      <w:r>
        <w:rPr>
          <w:rFonts w:ascii="Calibri" w:hAnsi="Calibri" w:cs="Calibri"/>
          <w:b/>
          <w:bCs/>
          <w:sz w:val="22"/>
          <w:szCs w:val="22"/>
        </w:rPr>
        <w:t xml:space="preserve">type of latrine/ toilet, </w:t>
      </w:r>
      <w:r w:rsidRPr="00E328E2">
        <w:rPr>
          <w:rFonts w:ascii="Calibri" w:hAnsi="Calibri" w:cs="Calibri"/>
          <w:b/>
          <w:bCs/>
          <w:sz w:val="22"/>
          <w:szCs w:val="22"/>
        </w:rPr>
        <w:t>please specify</w:t>
      </w:r>
      <w:r w:rsidR="00F70BD8">
        <w:rPr>
          <w:rFonts w:ascii="Calibri" w:hAnsi="Calibri" w:cs="Calibri"/>
          <w:b/>
          <w:bCs/>
          <w:sz w:val="22"/>
          <w:szCs w:val="22"/>
        </w:rPr>
        <w:t>.</w:t>
      </w:r>
      <w:r w:rsidRPr="00E328E2">
        <w:rPr>
          <w:rFonts w:ascii="Calibri" w:hAnsi="Calibri" w:cs="Calibri"/>
          <w:b/>
          <w:bCs/>
          <w:sz w:val="22"/>
          <w:szCs w:val="22"/>
        </w:rPr>
        <w:t xml:space="preserve"> </w:t>
      </w:r>
      <w:r w:rsidR="00F70BD8">
        <w:rPr>
          <w:rFonts w:ascii="Calibri" w:hAnsi="Calibri" w:cs="Calibri"/>
          <w:b/>
          <w:bCs/>
          <w:sz w:val="22"/>
          <w:szCs w:val="22"/>
        </w:rPr>
        <w:br/>
      </w:r>
    </w:p>
    <w:p w14:paraId="0960B1DA" w14:textId="34366AA9" w:rsidR="001C53B3" w:rsidRPr="00180027" w:rsidRDefault="01AA0650" w:rsidP="008743A3">
      <w:pPr>
        <w:pStyle w:val="ListParagraph"/>
        <w:numPr>
          <w:ilvl w:val="0"/>
          <w:numId w:val="37"/>
        </w:numPr>
        <w:spacing w:after="0" w:line="240" w:lineRule="auto"/>
        <w:rPr>
          <w:rFonts w:ascii="Calibri" w:hAnsi="Calibri" w:cs="Calibri"/>
        </w:rPr>
      </w:pPr>
      <w:r w:rsidRPr="01AA0650">
        <w:rPr>
          <w:rFonts w:ascii="Calibri" w:hAnsi="Calibri" w:cs="Calibri"/>
          <w:b/>
          <w:bCs/>
          <w:sz w:val="22"/>
          <w:szCs w:val="22"/>
        </w:rPr>
        <w:t>Observe the type of superstructure</w:t>
      </w:r>
      <w:r w:rsidRPr="01AA0650">
        <w:rPr>
          <w:rFonts w:ascii="Calibri" w:hAnsi="Calibri" w:cs="Calibri"/>
          <w:sz w:val="22"/>
          <w:szCs w:val="22"/>
        </w:rPr>
        <w:t xml:space="preserve"> </w:t>
      </w:r>
    </w:p>
    <w:p w14:paraId="2260BE79" w14:textId="783ED006" w:rsidR="001C53B3" w:rsidRPr="00180027" w:rsidRDefault="2FF5DE21" w:rsidP="008743A3">
      <w:pPr>
        <w:pStyle w:val="ListParagraph"/>
        <w:numPr>
          <w:ilvl w:val="0"/>
          <w:numId w:val="47"/>
        </w:numPr>
        <w:spacing w:after="0" w:line="240" w:lineRule="auto"/>
        <w:rPr>
          <w:rFonts w:ascii="Calibri" w:hAnsi="Calibri" w:cs="Calibri"/>
        </w:rPr>
      </w:pPr>
      <w:r w:rsidRPr="2FF5DE21">
        <w:rPr>
          <w:rFonts w:ascii="Calibri" w:hAnsi="Calibri" w:cs="Calibri"/>
          <w:sz w:val="22"/>
          <w:szCs w:val="22"/>
        </w:rPr>
        <w:t xml:space="preserve">Mud on sticks (skip to </w:t>
      </w:r>
      <w:r w:rsidR="00600D23">
        <w:rPr>
          <w:rFonts w:ascii="Calibri" w:hAnsi="Calibri" w:cs="Calibri"/>
          <w:sz w:val="22"/>
          <w:szCs w:val="22"/>
        </w:rPr>
        <w:t>Latrine in use observation</w:t>
      </w:r>
      <w:r w:rsidRPr="2FF5DE21">
        <w:rPr>
          <w:rFonts w:ascii="Calibri" w:hAnsi="Calibri" w:cs="Calibri"/>
          <w:sz w:val="22"/>
          <w:szCs w:val="22"/>
        </w:rPr>
        <w:t xml:space="preserve">) </w:t>
      </w:r>
    </w:p>
    <w:p w14:paraId="7477FF8C" w14:textId="00CFAC8C" w:rsidR="001C53B3" w:rsidRPr="00180027" w:rsidRDefault="2FF5DE21" w:rsidP="008743A3">
      <w:pPr>
        <w:pStyle w:val="ListParagraph"/>
        <w:numPr>
          <w:ilvl w:val="0"/>
          <w:numId w:val="47"/>
        </w:numPr>
        <w:spacing w:after="0" w:line="240" w:lineRule="auto"/>
        <w:rPr>
          <w:rFonts w:ascii="Calibri" w:hAnsi="Calibri" w:cs="Calibri"/>
          <w:sz w:val="22"/>
          <w:szCs w:val="22"/>
        </w:rPr>
      </w:pPr>
      <w:r w:rsidRPr="2FF5DE21">
        <w:rPr>
          <w:rFonts w:ascii="Calibri" w:hAnsi="Calibri" w:cs="Calibri"/>
          <w:sz w:val="22"/>
          <w:szCs w:val="22"/>
        </w:rPr>
        <w:t>Mud bricks (</w:t>
      </w:r>
      <w:r w:rsidR="00600D23" w:rsidRPr="2FF5DE21">
        <w:rPr>
          <w:rFonts w:ascii="Calibri" w:hAnsi="Calibri" w:cs="Calibri"/>
          <w:sz w:val="22"/>
          <w:szCs w:val="22"/>
        </w:rPr>
        <w:t xml:space="preserve">skip to </w:t>
      </w:r>
      <w:r w:rsidR="00600D23">
        <w:rPr>
          <w:rFonts w:ascii="Calibri" w:hAnsi="Calibri" w:cs="Calibri"/>
          <w:sz w:val="22"/>
          <w:szCs w:val="22"/>
        </w:rPr>
        <w:t>Latrine in use observation</w:t>
      </w:r>
      <w:r w:rsidRPr="2FF5DE21">
        <w:rPr>
          <w:rFonts w:ascii="Calibri" w:hAnsi="Calibri" w:cs="Calibri"/>
          <w:sz w:val="22"/>
          <w:szCs w:val="22"/>
        </w:rPr>
        <w:t>)</w:t>
      </w:r>
    </w:p>
    <w:p w14:paraId="3A9384A9" w14:textId="62CCFC49" w:rsidR="001C53B3" w:rsidRPr="00180027" w:rsidRDefault="2FF5DE21" w:rsidP="008743A3">
      <w:pPr>
        <w:pStyle w:val="ListParagraph"/>
        <w:numPr>
          <w:ilvl w:val="0"/>
          <w:numId w:val="47"/>
        </w:numPr>
        <w:spacing w:after="0" w:line="240" w:lineRule="auto"/>
        <w:rPr>
          <w:rFonts w:ascii="Calibri" w:hAnsi="Calibri" w:cs="Calibri"/>
          <w:sz w:val="22"/>
          <w:szCs w:val="22"/>
        </w:rPr>
      </w:pPr>
      <w:r w:rsidRPr="2FF5DE21">
        <w:rPr>
          <w:rFonts w:ascii="Calibri" w:hAnsi="Calibri" w:cs="Calibri"/>
          <w:sz w:val="22"/>
          <w:szCs w:val="22"/>
        </w:rPr>
        <w:t>Masonry (</w:t>
      </w:r>
      <w:r w:rsidR="00600D23" w:rsidRPr="2FF5DE21">
        <w:rPr>
          <w:rFonts w:ascii="Calibri" w:hAnsi="Calibri" w:cs="Calibri"/>
          <w:sz w:val="22"/>
          <w:szCs w:val="22"/>
        </w:rPr>
        <w:t xml:space="preserve">skip to </w:t>
      </w:r>
      <w:r w:rsidR="00600D23">
        <w:rPr>
          <w:rFonts w:ascii="Calibri" w:hAnsi="Calibri" w:cs="Calibri"/>
          <w:sz w:val="22"/>
          <w:szCs w:val="22"/>
        </w:rPr>
        <w:t>Latrine in use observation</w:t>
      </w:r>
      <w:r w:rsidRPr="2FF5DE21">
        <w:rPr>
          <w:rFonts w:ascii="Calibri" w:hAnsi="Calibri" w:cs="Calibri"/>
          <w:sz w:val="22"/>
          <w:szCs w:val="22"/>
        </w:rPr>
        <w:t>)</w:t>
      </w:r>
    </w:p>
    <w:p w14:paraId="48552953" w14:textId="3D4FB08A" w:rsidR="001C53B3" w:rsidRPr="00180027" w:rsidRDefault="2FF5DE21" w:rsidP="008743A3">
      <w:pPr>
        <w:pStyle w:val="ListParagraph"/>
        <w:numPr>
          <w:ilvl w:val="0"/>
          <w:numId w:val="47"/>
        </w:numPr>
        <w:spacing w:after="0" w:line="240" w:lineRule="auto"/>
        <w:rPr>
          <w:rFonts w:ascii="Calibri" w:hAnsi="Calibri" w:cs="Calibri"/>
          <w:sz w:val="22"/>
          <w:szCs w:val="22"/>
        </w:rPr>
      </w:pPr>
      <w:r w:rsidRPr="2FF5DE21">
        <w:rPr>
          <w:rFonts w:ascii="Calibri" w:hAnsi="Calibri" w:cs="Calibri"/>
          <w:sz w:val="22"/>
          <w:szCs w:val="22"/>
        </w:rPr>
        <w:t>Fabric (</w:t>
      </w:r>
      <w:r w:rsidR="00600D23" w:rsidRPr="2FF5DE21">
        <w:rPr>
          <w:rFonts w:ascii="Calibri" w:hAnsi="Calibri" w:cs="Calibri"/>
          <w:sz w:val="22"/>
          <w:szCs w:val="22"/>
        </w:rPr>
        <w:t xml:space="preserve">skip to </w:t>
      </w:r>
      <w:r w:rsidR="00600D23">
        <w:rPr>
          <w:rFonts w:ascii="Calibri" w:hAnsi="Calibri" w:cs="Calibri"/>
          <w:sz w:val="22"/>
          <w:szCs w:val="22"/>
        </w:rPr>
        <w:t>Latrine in use observation</w:t>
      </w:r>
      <w:r w:rsidRPr="2FF5DE21">
        <w:rPr>
          <w:rFonts w:ascii="Calibri" w:hAnsi="Calibri" w:cs="Calibri"/>
          <w:sz w:val="22"/>
          <w:szCs w:val="22"/>
        </w:rPr>
        <w:t>)</w:t>
      </w:r>
    </w:p>
    <w:p w14:paraId="061F3E81" w14:textId="793CF210" w:rsidR="001C53B3" w:rsidRPr="00180027" w:rsidRDefault="2FF5DE21" w:rsidP="008743A3">
      <w:pPr>
        <w:pStyle w:val="ListParagraph"/>
        <w:numPr>
          <w:ilvl w:val="0"/>
          <w:numId w:val="47"/>
        </w:numPr>
        <w:spacing w:after="0" w:line="240" w:lineRule="auto"/>
        <w:rPr>
          <w:rFonts w:ascii="Calibri" w:hAnsi="Calibri" w:cs="Calibri"/>
          <w:sz w:val="22"/>
          <w:szCs w:val="22"/>
        </w:rPr>
      </w:pPr>
      <w:r w:rsidRPr="2FF5DE21">
        <w:rPr>
          <w:rFonts w:ascii="Calibri" w:hAnsi="Calibri" w:cs="Calibri"/>
          <w:sz w:val="22"/>
          <w:szCs w:val="22"/>
        </w:rPr>
        <w:t>Metal sheet/GI sheet (</w:t>
      </w:r>
      <w:r w:rsidR="00600D23" w:rsidRPr="2FF5DE21">
        <w:rPr>
          <w:rFonts w:ascii="Calibri" w:hAnsi="Calibri" w:cs="Calibri"/>
          <w:sz w:val="22"/>
          <w:szCs w:val="22"/>
        </w:rPr>
        <w:t xml:space="preserve">skip to </w:t>
      </w:r>
      <w:r w:rsidR="00600D23">
        <w:rPr>
          <w:rFonts w:ascii="Calibri" w:hAnsi="Calibri" w:cs="Calibri"/>
          <w:sz w:val="22"/>
          <w:szCs w:val="22"/>
        </w:rPr>
        <w:t>Latrine in use observation)</w:t>
      </w:r>
    </w:p>
    <w:p w14:paraId="77AD9D2C" w14:textId="0A77F355" w:rsidR="001C53B3" w:rsidRPr="00180027" w:rsidRDefault="2FF5DE21" w:rsidP="008743A3">
      <w:pPr>
        <w:pStyle w:val="ListParagraph"/>
        <w:numPr>
          <w:ilvl w:val="0"/>
          <w:numId w:val="47"/>
        </w:numPr>
        <w:spacing w:after="0" w:line="240" w:lineRule="auto"/>
        <w:rPr>
          <w:rFonts w:ascii="Calibri" w:hAnsi="Calibri" w:cs="Calibri"/>
          <w:sz w:val="22"/>
          <w:szCs w:val="22"/>
        </w:rPr>
      </w:pPr>
      <w:r w:rsidRPr="2FF5DE21">
        <w:rPr>
          <w:rFonts w:ascii="Calibri" w:hAnsi="Calibri" w:cs="Calibri"/>
          <w:sz w:val="22"/>
          <w:szCs w:val="22"/>
        </w:rPr>
        <w:t>Wood (</w:t>
      </w:r>
      <w:r w:rsidR="00600D23" w:rsidRPr="2FF5DE21">
        <w:rPr>
          <w:rFonts w:ascii="Calibri" w:hAnsi="Calibri" w:cs="Calibri"/>
          <w:sz w:val="22"/>
          <w:szCs w:val="22"/>
        </w:rPr>
        <w:t xml:space="preserve">skip to </w:t>
      </w:r>
      <w:r w:rsidR="00600D23">
        <w:rPr>
          <w:rFonts w:ascii="Calibri" w:hAnsi="Calibri" w:cs="Calibri"/>
          <w:sz w:val="22"/>
          <w:szCs w:val="22"/>
        </w:rPr>
        <w:t>Latrine in use observation</w:t>
      </w:r>
      <w:r w:rsidRPr="2FF5DE21">
        <w:rPr>
          <w:rFonts w:ascii="Calibri" w:hAnsi="Calibri" w:cs="Calibri"/>
          <w:sz w:val="22"/>
          <w:szCs w:val="22"/>
        </w:rPr>
        <w:t>)</w:t>
      </w:r>
    </w:p>
    <w:p w14:paraId="5A7397AB" w14:textId="6D6E4BEF" w:rsidR="001C53B3" w:rsidRPr="00180027" w:rsidRDefault="2FF5DE21" w:rsidP="008743A3">
      <w:pPr>
        <w:pStyle w:val="ListParagraph"/>
        <w:numPr>
          <w:ilvl w:val="0"/>
          <w:numId w:val="47"/>
        </w:numPr>
        <w:spacing w:after="0" w:line="240" w:lineRule="auto"/>
        <w:rPr>
          <w:rFonts w:ascii="Calibri" w:hAnsi="Calibri" w:cs="Calibri"/>
          <w:sz w:val="22"/>
          <w:szCs w:val="22"/>
        </w:rPr>
      </w:pPr>
      <w:r w:rsidRPr="2FF5DE21">
        <w:rPr>
          <w:rFonts w:ascii="Calibri" w:hAnsi="Calibri" w:cs="Calibri"/>
          <w:sz w:val="22"/>
          <w:szCs w:val="22"/>
        </w:rPr>
        <w:t>Thatch/leaves (</w:t>
      </w:r>
      <w:r w:rsidR="00600D23" w:rsidRPr="2FF5DE21">
        <w:rPr>
          <w:rFonts w:ascii="Calibri" w:hAnsi="Calibri" w:cs="Calibri"/>
          <w:sz w:val="22"/>
          <w:szCs w:val="22"/>
        </w:rPr>
        <w:t xml:space="preserve">skip to </w:t>
      </w:r>
      <w:r w:rsidR="00600D23">
        <w:rPr>
          <w:rFonts w:ascii="Calibri" w:hAnsi="Calibri" w:cs="Calibri"/>
          <w:sz w:val="22"/>
          <w:szCs w:val="22"/>
        </w:rPr>
        <w:t>Latrine in use observation</w:t>
      </w:r>
      <w:r w:rsidRPr="2FF5DE21">
        <w:rPr>
          <w:rFonts w:ascii="Calibri" w:hAnsi="Calibri" w:cs="Calibri"/>
          <w:sz w:val="22"/>
          <w:szCs w:val="22"/>
        </w:rPr>
        <w:t>)</w:t>
      </w:r>
    </w:p>
    <w:p w14:paraId="118A8328" w14:textId="15007C2E" w:rsidR="00897EFB" w:rsidRPr="00180027" w:rsidRDefault="01AA0650" w:rsidP="008743A3">
      <w:pPr>
        <w:pStyle w:val="ListParagraph"/>
        <w:numPr>
          <w:ilvl w:val="0"/>
          <w:numId w:val="47"/>
        </w:numPr>
        <w:spacing w:after="0" w:line="240" w:lineRule="auto"/>
        <w:rPr>
          <w:rFonts w:ascii="Calibri" w:hAnsi="Calibri" w:cs="Calibri"/>
          <w:sz w:val="22"/>
          <w:szCs w:val="22"/>
        </w:rPr>
      </w:pPr>
      <w:r w:rsidRPr="01AA0650">
        <w:rPr>
          <w:rFonts w:ascii="Calibri" w:hAnsi="Calibri" w:cs="Calibri"/>
          <w:sz w:val="22"/>
          <w:szCs w:val="22"/>
        </w:rPr>
        <w:t xml:space="preserve">Other </w:t>
      </w:r>
      <w:r w:rsidR="00E328E2" w:rsidRPr="00180027">
        <w:rPr>
          <w:rFonts w:ascii="Calibri" w:hAnsi="Calibri" w:cs="Calibri"/>
          <w:sz w:val="22"/>
          <w:szCs w:val="22"/>
        </w:rPr>
        <w:t xml:space="preserve"> </w:t>
      </w:r>
    </w:p>
    <w:p w14:paraId="12A4C4B0" w14:textId="29F4C381" w:rsidR="00E328E2" w:rsidRPr="00D81FF7" w:rsidRDefault="2FF5DE21" w:rsidP="00D81FF7">
      <w:pPr>
        <w:pStyle w:val="ListParagraph"/>
        <w:numPr>
          <w:ilvl w:val="0"/>
          <w:numId w:val="47"/>
        </w:numPr>
        <w:spacing w:after="0" w:line="240" w:lineRule="auto"/>
        <w:rPr>
          <w:rFonts w:ascii="Calibri" w:hAnsi="Calibri" w:cs="Calibri"/>
          <w:sz w:val="22"/>
          <w:szCs w:val="22"/>
        </w:rPr>
      </w:pPr>
      <w:r w:rsidRPr="2FF5DE21">
        <w:rPr>
          <w:rFonts w:ascii="Calibri" w:hAnsi="Calibri" w:cs="Calibri"/>
          <w:sz w:val="22"/>
          <w:szCs w:val="22"/>
        </w:rPr>
        <w:t>None (</w:t>
      </w:r>
      <w:r w:rsidR="00600D23" w:rsidRPr="2FF5DE21">
        <w:rPr>
          <w:rFonts w:ascii="Calibri" w:hAnsi="Calibri" w:cs="Calibri"/>
          <w:sz w:val="22"/>
          <w:szCs w:val="22"/>
        </w:rPr>
        <w:t xml:space="preserve">skip to </w:t>
      </w:r>
      <w:r w:rsidR="00600D23">
        <w:rPr>
          <w:rFonts w:ascii="Calibri" w:hAnsi="Calibri" w:cs="Calibri"/>
          <w:sz w:val="22"/>
          <w:szCs w:val="22"/>
        </w:rPr>
        <w:t>Latrine in use observation</w:t>
      </w:r>
      <w:r w:rsidRPr="2FF5DE21">
        <w:rPr>
          <w:rFonts w:ascii="Calibri" w:hAnsi="Calibri" w:cs="Calibri"/>
          <w:sz w:val="22"/>
          <w:szCs w:val="22"/>
        </w:rPr>
        <w:t>)</w:t>
      </w:r>
      <w:r w:rsidR="00D81FF7">
        <w:rPr>
          <w:rFonts w:ascii="Calibri" w:hAnsi="Calibri" w:cs="Calibri"/>
          <w:sz w:val="22"/>
          <w:szCs w:val="22"/>
        </w:rPr>
        <w:br/>
      </w:r>
    </w:p>
    <w:p w14:paraId="4E0F3287" w14:textId="0A5D132F" w:rsidR="007D4808" w:rsidRPr="0087202F" w:rsidRDefault="297CC58D" w:rsidP="0087202F">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297CC58D">
        <w:rPr>
          <w:rFonts w:ascii="Calibri" w:hAnsi="Calibri" w:cs="Calibri"/>
          <w:b/>
          <w:bCs/>
          <w:sz w:val="22"/>
          <w:szCs w:val="22"/>
        </w:rPr>
        <w:t>If “</w:t>
      </w:r>
      <w:r w:rsidR="00F70BD8">
        <w:rPr>
          <w:rFonts w:ascii="Calibri" w:hAnsi="Calibri" w:cs="Calibri"/>
          <w:b/>
          <w:bCs/>
          <w:sz w:val="22"/>
          <w:szCs w:val="22"/>
        </w:rPr>
        <w:t>O</w:t>
      </w:r>
      <w:r w:rsidRPr="297CC58D">
        <w:rPr>
          <w:rFonts w:ascii="Calibri" w:hAnsi="Calibri" w:cs="Calibri"/>
          <w:b/>
          <w:bCs/>
          <w:sz w:val="22"/>
          <w:szCs w:val="22"/>
        </w:rPr>
        <w:t>ther” type of superstructure, please specify</w:t>
      </w:r>
      <w:r w:rsidR="0087202F">
        <w:rPr>
          <w:rFonts w:ascii="Calibri" w:hAnsi="Calibri" w:cs="Calibri"/>
          <w:b/>
          <w:bCs/>
          <w:sz w:val="22"/>
          <w:szCs w:val="22"/>
        </w:rPr>
        <w:t xml:space="preserve">. </w:t>
      </w:r>
    </w:p>
    <w:p w14:paraId="53FEB2E7" w14:textId="77777777" w:rsidR="00897EFB" w:rsidRPr="00180027" w:rsidRDefault="00897EFB" w:rsidP="00180027">
      <w:pPr>
        <w:pStyle w:val="ListParagraph"/>
        <w:spacing w:after="0" w:line="240" w:lineRule="auto"/>
        <w:ind w:left="1080"/>
        <w:rPr>
          <w:rFonts w:ascii="Calibri" w:hAnsi="Calibri" w:cs="Calibri"/>
          <w:sz w:val="22"/>
          <w:szCs w:val="22"/>
        </w:rPr>
      </w:pPr>
    </w:p>
    <w:p w14:paraId="2F36B1F9" w14:textId="25916CD6" w:rsidR="00897EFB" w:rsidRPr="00600D23" w:rsidRDefault="41EEA45A" w:rsidP="00600D23">
      <w:pPr>
        <w:pStyle w:val="ListParagraph"/>
        <w:numPr>
          <w:ilvl w:val="0"/>
          <w:numId w:val="37"/>
        </w:numPr>
        <w:spacing w:after="0" w:line="240" w:lineRule="auto"/>
        <w:rPr>
          <w:rFonts w:ascii="Calibri" w:hAnsi="Calibri" w:cs="Calibri"/>
          <w:sz w:val="22"/>
          <w:szCs w:val="22"/>
        </w:rPr>
      </w:pPr>
      <w:r w:rsidRPr="41EEA45A">
        <w:rPr>
          <w:rFonts w:ascii="Calibri" w:eastAsia="Times New Roman" w:hAnsi="Calibri" w:cs="Calibri"/>
          <w:b/>
          <w:bCs/>
          <w:sz w:val="22"/>
          <w:szCs w:val="22"/>
        </w:rPr>
        <w:t>Latrine/toilet in use?</w:t>
      </w:r>
      <w:r w:rsidRPr="41EEA45A">
        <w:rPr>
          <w:rFonts w:ascii="Calibri" w:eastAsia="Times New Roman" w:hAnsi="Calibri" w:cs="Calibri"/>
          <w:b/>
          <w:bCs/>
          <w:i/>
          <w:iCs/>
          <w:sz w:val="16"/>
          <w:szCs w:val="16"/>
        </w:rPr>
        <w:t xml:space="preserve"> </w:t>
      </w:r>
      <w:r w:rsidRPr="00600D23">
        <w:rPr>
          <w:rFonts w:ascii="Calibri" w:hAnsi="Calibri" w:cs="Calibri"/>
          <w:i/>
          <w:iCs/>
          <w:sz w:val="22"/>
          <w:szCs w:val="22"/>
        </w:rPr>
        <w:t>(</w:t>
      </w:r>
      <w:r w:rsidRPr="00600D23">
        <w:rPr>
          <w:rFonts w:ascii="Calibri" w:eastAsia="Aptos" w:hAnsi="Calibri" w:cs="Calibri"/>
          <w:i/>
          <w:iCs/>
          <w:sz w:val="22"/>
          <w:szCs w:val="22"/>
        </w:rPr>
        <w:t>Look for signs of recent use such as footprints, water, or mud near the entrance, signs of fresh fecal matter in the pit, presence of cleaning materials, check that no vegetation is growing inside or around the pit</w:t>
      </w:r>
      <w:r w:rsidRPr="00600D23">
        <w:rPr>
          <w:rFonts w:ascii="Calibri" w:hAnsi="Calibri" w:cs="Calibri"/>
          <w:i/>
          <w:iCs/>
          <w:sz w:val="22"/>
          <w:szCs w:val="22"/>
        </w:rPr>
        <w:t>)</w:t>
      </w:r>
    </w:p>
    <w:p w14:paraId="6F26B275" w14:textId="77777777" w:rsidR="002D4FDD" w:rsidRDefault="00897EFB" w:rsidP="008743A3">
      <w:pPr>
        <w:pStyle w:val="ListParagraph"/>
        <w:numPr>
          <w:ilvl w:val="1"/>
          <w:numId w:val="48"/>
        </w:numPr>
        <w:spacing w:after="0" w:line="240" w:lineRule="auto"/>
        <w:rPr>
          <w:rFonts w:ascii="Calibri" w:eastAsia="Times New Roman" w:hAnsi="Calibri" w:cs="Calibri"/>
          <w:color w:val="000000"/>
          <w:sz w:val="22"/>
          <w:szCs w:val="22"/>
        </w:rPr>
      </w:pPr>
      <w:r w:rsidRPr="00180027">
        <w:rPr>
          <w:rFonts w:ascii="Calibri" w:eastAsia="Times New Roman" w:hAnsi="Calibri" w:cs="Calibri"/>
          <w:color w:val="000000"/>
          <w:sz w:val="22"/>
          <w:szCs w:val="22"/>
        </w:rPr>
        <w:t>Yes</w:t>
      </w:r>
    </w:p>
    <w:p w14:paraId="790342E9" w14:textId="0A06CE0C" w:rsidR="001C53B3" w:rsidRPr="00D81FF7" w:rsidRDefault="00897EFB" w:rsidP="00D81FF7">
      <w:pPr>
        <w:pStyle w:val="ListParagraph"/>
        <w:numPr>
          <w:ilvl w:val="1"/>
          <w:numId w:val="48"/>
        </w:numPr>
        <w:spacing w:after="0" w:line="240" w:lineRule="auto"/>
        <w:rPr>
          <w:rFonts w:ascii="Calibri" w:eastAsia="Times New Roman" w:hAnsi="Calibri" w:cs="Calibri"/>
          <w:color w:val="000000"/>
          <w:sz w:val="22"/>
          <w:szCs w:val="22"/>
        </w:rPr>
      </w:pPr>
      <w:r w:rsidRPr="002D4FDD">
        <w:rPr>
          <w:rFonts w:ascii="Calibri" w:eastAsia="Times New Roman" w:hAnsi="Calibri" w:cs="Calibri"/>
          <w:color w:val="000000"/>
          <w:sz w:val="22"/>
          <w:szCs w:val="22"/>
        </w:rPr>
        <w:t>No</w:t>
      </w:r>
      <w:r w:rsidR="00D81FF7">
        <w:rPr>
          <w:rFonts w:ascii="Calibri" w:eastAsia="Times New Roman" w:hAnsi="Calibri" w:cs="Calibri"/>
          <w:color w:val="000000"/>
          <w:sz w:val="22"/>
          <w:szCs w:val="22"/>
        </w:rPr>
        <w:br/>
      </w:r>
    </w:p>
    <w:p w14:paraId="6AA199C4" w14:textId="77777777" w:rsidR="00440FC4" w:rsidRPr="00180027" w:rsidRDefault="00440FC4" w:rsidP="008743A3">
      <w:pPr>
        <w:pStyle w:val="ListParagraph"/>
        <w:numPr>
          <w:ilvl w:val="0"/>
          <w:numId w:val="37"/>
        </w:numPr>
        <w:spacing w:after="0" w:line="240" w:lineRule="auto"/>
        <w:rPr>
          <w:rFonts w:ascii="Calibri" w:eastAsia="Times New Roman" w:hAnsi="Calibri" w:cs="Calibri"/>
          <w:b/>
          <w:sz w:val="22"/>
          <w:szCs w:val="22"/>
        </w:rPr>
      </w:pPr>
      <w:r w:rsidRPr="00180027">
        <w:rPr>
          <w:rFonts w:ascii="Calibri" w:eastAsia="Times New Roman" w:hAnsi="Calibri" w:cs="Calibri"/>
          <w:b/>
          <w:sz w:val="22"/>
          <w:szCs w:val="22"/>
        </w:rPr>
        <w:t>Are there signs of open defecation around the household?</w:t>
      </w:r>
    </w:p>
    <w:p w14:paraId="5CDC3277" w14:textId="77777777" w:rsidR="002D4FDD" w:rsidRDefault="00440FC4" w:rsidP="008743A3">
      <w:pPr>
        <w:pStyle w:val="ListParagraph"/>
        <w:numPr>
          <w:ilvl w:val="1"/>
          <w:numId w:val="49"/>
        </w:numPr>
        <w:spacing w:after="0" w:line="240" w:lineRule="auto"/>
        <w:rPr>
          <w:rFonts w:ascii="Calibri" w:eastAsia="Times New Roman" w:hAnsi="Calibri" w:cs="Calibri"/>
          <w:color w:val="000000"/>
          <w:sz w:val="22"/>
          <w:szCs w:val="22"/>
        </w:rPr>
      </w:pPr>
      <w:r w:rsidRPr="00180027">
        <w:rPr>
          <w:rFonts w:ascii="Calibri" w:eastAsia="Times New Roman" w:hAnsi="Calibri" w:cs="Calibri"/>
          <w:color w:val="000000"/>
          <w:sz w:val="22"/>
          <w:szCs w:val="22"/>
        </w:rPr>
        <w:t>Yes</w:t>
      </w:r>
    </w:p>
    <w:p w14:paraId="4B1BF7CA" w14:textId="74F9B420" w:rsidR="002D4FDD" w:rsidRPr="00600D23" w:rsidRDefault="00440FC4" w:rsidP="00600D23">
      <w:pPr>
        <w:pStyle w:val="ListParagraph"/>
        <w:numPr>
          <w:ilvl w:val="1"/>
          <w:numId w:val="49"/>
        </w:numPr>
        <w:spacing w:after="0" w:line="240" w:lineRule="auto"/>
        <w:rPr>
          <w:rFonts w:ascii="Calibri" w:eastAsia="Times New Roman" w:hAnsi="Calibri" w:cs="Calibri"/>
          <w:color w:val="000000"/>
          <w:sz w:val="22"/>
          <w:szCs w:val="22"/>
        </w:rPr>
      </w:pPr>
      <w:r w:rsidRPr="002D4FDD">
        <w:rPr>
          <w:rFonts w:ascii="Calibri" w:eastAsia="Times New Roman" w:hAnsi="Calibri" w:cs="Calibri"/>
          <w:color w:val="000000"/>
          <w:sz w:val="22"/>
          <w:szCs w:val="22"/>
        </w:rPr>
        <w:t>No</w:t>
      </w:r>
    </w:p>
    <w:p w14:paraId="7CE27B9B" w14:textId="77777777" w:rsidR="002D4FDD" w:rsidRPr="002D4FDD" w:rsidRDefault="002D4FDD" w:rsidP="002D4FDD">
      <w:pPr>
        <w:spacing w:after="0" w:line="240" w:lineRule="auto"/>
        <w:ind w:left="1080"/>
        <w:rPr>
          <w:rFonts w:ascii="Calibri" w:eastAsia="Times New Roman" w:hAnsi="Calibri" w:cs="Calibri"/>
          <w:color w:val="000000"/>
          <w:sz w:val="22"/>
          <w:szCs w:val="22"/>
        </w:rPr>
      </w:pPr>
    </w:p>
    <w:p w14:paraId="484424E3" w14:textId="29E5547B" w:rsidR="00344149" w:rsidRPr="00180027" w:rsidRDefault="01AA0650" w:rsidP="008743A3">
      <w:pPr>
        <w:pStyle w:val="ListParagraph"/>
        <w:numPr>
          <w:ilvl w:val="0"/>
          <w:numId w:val="37"/>
        </w:numPr>
        <w:spacing w:after="0" w:line="240" w:lineRule="auto"/>
        <w:rPr>
          <w:rFonts w:ascii="Calibri" w:hAnsi="Calibri" w:cs="Calibri"/>
          <w:sz w:val="22"/>
          <w:szCs w:val="22"/>
        </w:rPr>
      </w:pPr>
      <w:r w:rsidRPr="01AA0650">
        <w:rPr>
          <w:rFonts w:ascii="Calibri" w:hAnsi="Calibri" w:cs="Calibri"/>
          <w:b/>
          <w:bCs/>
          <w:sz w:val="22"/>
          <w:szCs w:val="22"/>
        </w:rPr>
        <w:t>Estimated distance from dwelling to the latrine/toilet</w:t>
      </w:r>
      <w:r w:rsidRPr="01AA0650">
        <w:rPr>
          <w:rFonts w:ascii="Calibri" w:hAnsi="Calibri" w:cs="Calibri"/>
          <w:sz w:val="22"/>
          <w:szCs w:val="22"/>
        </w:rPr>
        <w:t xml:space="preserve"> </w:t>
      </w:r>
    </w:p>
    <w:p w14:paraId="7947F4C6" w14:textId="77777777" w:rsidR="00344149" w:rsidRPr="00180027" w:rsidRDefault="00344149" w:rsidP="008743A3">
      <w:pPr>
        <w:pStyle w:val="ListParagraph"/>
        <w:numPr>
          <w:ilvl w:val="0"/>
          <w:numId w:val="50"/>
        </w:numPr>
        <w:spacing w:after="0" w:line="240" w:lineRule="auto"/>
        <w:rPr>
          <w:rFonts w:ascii="Calibri" w:hAnsi="Calibri" w:cs="Calibri"/>
          <w:sz w:val="22"/>
          <w:szCs w:val="22"/>
        </w:rPr>
      </w:pPr>
      <w:r w:rsidRPr="00180027">
        <w:rPr>
          <w:rFonts w:ascii="Calibri" w:hAnsi="Calibri" w:cs="Calibri"/>
          <w:sz w:val="22"/>
          <w:szCs w:val="22"/>
        </w:rPr>
        <w:t xml:space="preserve">Between 0 to 10m </w:t>
      </w:r>
    </w:p>
    <w:p w14:paraId="588647BD" w14:textId="77777777" w:rsidR="00344149" w:rsidRPr="00180027" w:rsidRDefault="00344149" w:rsidP="008743A3">
      <w:pPr>
        <w:pStyle w:val="ListParagraph"/>
        <w:numPr>
          <w:ilvl w:val="0"/>
          <w:numId w:val="50"/>
        </w:numPr>
        <w:spacing w:after="0" w:line="240" w:lineRule="auto"/>
        <w:rPr>
          <w:rFonts w:ascii="Calibri" w:hAnsi="Calibri" w:cs="Calibri"/>
          <w:sz w:val="22"/>
          <w:szCs w:val="22"/>
        </w:rPr>
      </w:pPr>
      <w:r w:rsidRPr="00180027">
        <w:rPr>
          <w:rFonts w:ascii="Calibri" w:hAnsi="Calibri" w:cs="Calibri"/>
          <w:sz w:val="22"/>
          <w:szCs w:val="22"/>
        </w:rPr>
        <w:t xml:space="preserve">Between 11 to 25m </w:t>
      </w:r>
    </w:p>
    <w:p w14:paraId="747C871D" w14:textId="77777777" w:rsidR="002D4FDD" w:rsidRDefault="00344149" w:rsidP="008743A3">
      <w:pPr>
        <w:pStyle w:val="ListParagraph"/>
        <w:numPr>
          <w:ilvl w:val="0"/>
          <w:numId w:val="50"/>
        </w:numPr>
        <w:spacing w:after="0" w:line="240" w:lineRule="auto"/>
        <w:rPr>
          <w:rFonts w:ascii="Calibri" w:hAnsi="Calibri" w:cs="Calibri"/>
          <w:sz w:val="22"/>
          <w:szCs w:val="22"/>
        </w:rPr>
      </w:pPr>
      <w:r w:rsidRPr="00180027">
        <w:rPr>
          <w:rFonts w:ascii="Calibri" w:hAnsi="Calibri" w:cs="Calibri"/>
          <w:sz w:val="22"/>
          <w:szCs w:val="22"/>
        </w:rPr>
        <w:t xml:space="preserve">Between 26 to 50m </w:t>
      </w:r>
    </w:p>
    <w:p w14:paraId="46935065" w14:textId="3D26EC76" w:rsidR="00440FC4" w:rsidRPr="00D81FF7" w:rsidRDefault="00344149" w:rsidP="00D81FF7">
      <w:pPr>
        <w:pStyle w:val="ListParagraph"/>
        <w:numPr>
          <w:ilvl w:val="0"/>
          <w:numId w:val="50"/>
        </w:numPr>
        <w:spacing w:after="0" w:line="240" w:lineRule="auto"/>
        <w:rPr>
          <w:rFonts w:ascii="Calibri" w:hAnsi="Calibri" w:cs="Calibri"/>
          <w:sz w:val="22"/>
          <w:szCs w:val="22"/>
        </w:rPr>
      </w:pPr>
      <w:r w:rsidRPr="002D4FDD">
        <w:rPr>
          <w:rFonts w:ascii="Calibri" w:hAnsi="Calibri" w:cs="Calibri"/>
          <w:sz w:val="22"/>
          <w:szCs w:val="22"/>
        </w:rPr>
        <w:t>More than 50m</w:t>
      </w:r>
      <w:r w:rsidR="00D81FF7">
        <w:rPr>
          <w:rFonts w:ascii="Calibri" w:hAnsi="Calibri" w:cs="Calibri"/>
          <w:sz w:val="22"/>
          <w:szCs w:val="22"/>
        </w:rPr>
        <w:br/>
      </w:r>
    </w:p>
    <w:p w14:paraId="5E09A07C" w14:textId="112746D7" w:rsidR="00697959" w:rsidRPr="00600D23" w:rsidRDefault="1CD8AADA" w:rsidP="008743A3">
      <w:pPr>
        <w:pStyle w:val="ListParagraph"/>
        <w:numPr>
          <w:ilvl w:val="0"/>
          <w:numId w:val="37"/>
        </w:numPr>
        <w:spacing w:after="0" w:line="240" w:lineRule="auto"/>
        <w:rPr>
          <w:rFonts w:ascii="Calibri" w:hAnsi="Calibri" w:cs="Calibri"/>
        </w:rPr>
      </w:pPr>
      <w:r w:rsidRPr="00600D23">
        <w:rPr>
          <w:rFonts w:ascii="Calibri" w:hAnsi="Calibri" w:cs="Calibri"/>
          <w:b/>
          <w:bCs/>
          <w:sz w:val="22"/>
          <w:szCs w:val="22"/>
        </w:rPr>
        <w:t>Does the toilet door have a functioning mechanism that allows you to lock from the inside?</w:t>
      </w:r>
    </w:p>
    <w:p w14:paraId="5CB6AADD" w14:textId="77777777" w:rsidR="002D4FDD" w:rsidRDefault="00697959" w:rsidP="008743A3">
      <w:pPr>
        <w:pStyle w:val="ListParagraph"/>
        <w:numPr>
          <w:ilvl w:val="0"/>
          <w:numId w:val="51"/>
        </w:numPr>
        <w:spacing w:after="0" w:line="240" w:lineRule="auto"/>
        <w:rPr>
          <w:rFonts w:ascii="Calibri" w:eastAsia="Times New Roman" w:hAnsi="Calibri" w:cs="Calibri"/>
          <w:sz w:val="22"/>
          <w:szCs w:val="22"/>
        </w:rPr>
      </w:pPr>
      <w:r w:rsidRPr="00180027">
        <w:rPr>
          <w:rFonts w:ascii="Calibri" w:eastAsia="Times New Roman" w:hAnsi="Calibri" w:cs="Calibri"/>
          <w:sz w:val="22"/>
          <w:szCs w:val="22"/>
        </w:rPr>
        <w:t>Yes</w:t>
      </w:r>
    </w:p>
    <w:p w14:paraId="0B673FD6" w14:textId="5687FD4A" w:rsidR="00697959" w:rsidRPr="00600D23" w:rsidRDefault="00697959" w:rsidP="00600D23">
      <w:pPr>
        <w:pStyle w:val="ListParagraph"/>
        <w:numPr>
          <w:ilvl w:val="0"/>
          <w:numId w:val="51"/>
        </w:numPr>
        <w:spacing w:after="0" w:line="240" w:lineRule="auto"/>
        <w:rPr>
          <w:rFonts w:ascii="Calibri" w:eastAsia="Times New Roman" w:hAnsi="Calibri" w:cs="Calibri"/>
          <w:sz w:val="22"/>
          <w:szCs w:val="22"/>
        </w:rPr>
      </w:pPr>
      <w:r w:rsidRPr="002D4FDD">
        <w:rPr>
          <w:rFonts w:ascii="Calibri" w:eastAsia="Times New Roman" w:hAnsi="Calibri" w:cs="Calibri"/>
          <w:sz w:val="22"/>
          <w:szCs w:val="22"/>
        </w:rPr>
        <w:t>N</w:t>
      </w:r>
      <w:r w:rsidR="00600D23">
        <w:rPr>
          <w:rFonts w:ascii="Calibri" w:eastAsia="Times New Roman" w:hAnsi="Calibri" w:cs="Calibri"/>
          <w:sz w:val="22"/>
          <w:szCs w:val="22"/>
        </w:rPr>
        <w:t>o</w:t>
      </w:r>
    </w:p>
    <w:p w14:paraId="2BCE7290" w14:textId="3A5C5D4D" w:rsidR="00601100" w:rsidRPr="00180027" w:rsidRDefault="01AA0650" w:rsidP="008743A3">
      <w:pPr>
        <w:pStyle w:val="ListParagraph"/>
        <w:numPr>
          <w:ilvl w:val="0"/>
          <w:numId w:val="37"/>
        </w:numPr>
        <w:spacing w:after="0" w:line="240" w:lineRule="auto"/>
        <w:rPr>
          <w:rFonts w:ascii="Calibri" w:hAnsi="Calibri" w:cs="Calibri"/>
          <w:i/>
          <w:iCs/>
          <w:sz w:val="22"/>
          <w:szCs w:val="22"/>
        </w:rPr>
      </w:pPr>
      <w:r w:rsidRPr="01AA0650">
        <w:rPr>
          <w:rFonts w:ascii="Calibri" w:hAnsi="Calibri" w:cs="Calibri"/>
          <w:b/>
          <w:bCs/>
          <w:sz w:val="22"/>
          <w:szCs w:val="22"/>
        </w:rPr>
        <w:t xml:space="preserve">Type of slab present </w:t>
      </w:r>
    </w:p>
    <w:p w14:paraId="2A0DBEE7" w14:textId="61FCA40E" w:rsidR="00601100" w:rsidRPr="00180027" w:rsidRDefault="2FF5DE21" w:rsidP="008743A3">
      <w:pPr>
        <w:pStyle w:val="ListParagraph"/>
        <w:numPr>
          <w:ilvl w:val="0"/>
          <w:numId w:val="52"/>
        </w:numPr>
        <w:spacing w:after="0" w:line="240" w:lineRule="auto"/>
        <w:rPr>
          <w:rFonts w:ascii="Calibri" w:hAnsi="Calibri" w:cs="Calibri"/>
          <w:b/>
          <w:bCs/>
          <w:sz w:val="22"/>
          <w:szCs w:val="22"/>
        </w:rPr>
      </w:pPr>
      <w:r w:rsidRPr="2FF5DE21">
        <w:rPr>
          <w:rFonts w:ascii="Calibri" w:hAnsi="Calibri" w:cs="Calibri"/>
          <w:sz w:val="22"/>
          <w:szCs w:val="22"/>
        </w:rPr>
        <w:lastRenderedPageBreak/>
        <w:t xml:space="preserve">Wood (skip to </w:t>
      </w:r>
      <w:r w:rsidR="00600D23">
        <w:rPr>
          <w:rFonts w:ascii="Calibri" w:hAnsi="Calibri" w:cs="Calibri"/>
          <w:sz w:val="22"/>
          <w:szCs w:val="22"/>
        </w:rPr>
        <w:t>Latrine pit full observation</w:t>
      </w:r>
      <w:r w:rsidRPr="2FF5DE21">
        <w:rPr>
          <w:rFonts w:ascii="Calibri" w:hAnsi="Calibri" w:cs="Calibri"/>
          <w:sz w:val="22"/>
          <w:szCs w:val="22"/>
        </w:rPr>
        <w:t xml:space="preserve">) </w:t>
      </w:r>
    </w:p>
    <w:p w14:paraId="6C616D6C" w14:textId="25845568" w:rsidR="00601100" w:rsidRPr="00E328E2" w:rsidRDefault="2FF5DE21" w:rsidP="008743A3">
      <w:pPr>
        <w:pStyle w:val="ListParagraph"/>
        <w:numPr>
          <w:ilvl w:val="0"/>
          <w:numId w:val="52"/>
        </w:numPr>
        <w:spacing w:after="0" w:line="240" w:lineRule="auto"/>
        <w:rPr>
          <w:rFonts w:ascii="Calibri" w:hAnsi="Calibri" w:cs="Calibri"/>
          <w:b/>
          <w:bCs/>
          <w:sz w:val="22"/>
          <w:szCs w:val="22"/>
        </w:rPr>
      </w:pPr>
      <w:r w:rsidRPr="2FF5DE21">
        <w:rPr>
          <w:rFonts w:ascii="Calibri" w:hAnsi="Calibri" w:cs="Calibri"/>
          <w:sz w:val="22"/>
          <w:szCs w:val="22"/>
        </w:rPr>
        <w:t>Logs (</w:t>
      </w:r>
      <w:r w:rsidR="00155074" w:rsidRPr="2FF5DE21">
        <w:rPr>
          <w:rFonts w:ascii="Calibri" w:hAnsi="Calibri" w:cs="Calibri"/>
          <w:sz w:val="22"/>
          <w:szCs w:val="22"/>
        </w:rPr>
        <w:t xml:space="preserve">skip to </w:t>
      </w:r>
      <w:r w:rsidR="00155074">
        <w:rPr>
          <w:rFonts w:ascii="Calibri" w:hAnsi="Calibri" w:cs="Calibri"/>
          <w:sz w:val="22"/>
          <w:szCs w:val="22"/>
        </w:rPr>
        <w:t>Latrine pit full observation</w:t>
      </w:r>
      <w:r w:rsidRPr="2FF5DE21">
        <w:rPr>
          <w:rFonts w:ascii="Calibri" w:hAnsi="Calibri" w:cs="Calibri"/>
          <w:sz w:val="22"/>
          <w:szCs w:val="22"/>
        </w:rPr>
        <w:t xml:space="preserve">) </w:t>
      </w:r>
    </w:p>
    <w:p w14:paraId="70AFA957" w14:textId="0516CED3" w:rsidR="00601100" w:rsidRPr="00E328E2" w:rsidRDefault="2FF5DE21" w:rsidP="008743A3">
      <w:pPr>
        <w:pStyle w:val="ListParagraph"/>
        <w:numPr>
          <w:ilvl w:val="0"/>
          <w:numId w:val="52"/>
        </w:numPr>
        <w:spacing w:after="0" w:line="240" w:lineRule="auto"/>
        <w:rPr>
          <w:rFonts w:ascii="Calibri" w:hAnsi="Calibri" w:cs="Calibri"/>
          <w:b/>
          <w:bCs/>
          <w:sz w:val="22"/>
          <w:szCs w:val="22"/>
        </w:rPr>
      </w:pPr>
      <w:r w:rsidRPr="2FF5DE21">
        <w:rPr>
          <w:rFonts w:ascii="Calibri" w:hAnsi="Calibri" w:cs="Calibri"/>
          <w:sz w:val="22"/>
          <w:szCs w:val="22"/>
        </w:rPr>
        <w:t>Plastic (</w:t>
      </w:r>
      <w:r w:rsidR="00155074" w:rsidRPr="2FF5DE21">
        <w:rPr>
          <w:rFonts w:ascii="Calibri" w:hAnsi="Calibri" w:cs="Calibri"/>
          <w:sz w:val="22"/>
          <w:szCs w:val="22"/>
        </w:rPr>
        <w:t xml:space="preserve">skip to </w:t>
      </w:r>
      <w:r w:rsidR="00155074">
        <w:rPr>
          <w:rFonts w:ascii="Calibri" w:hAnsi="Calibri" w:cs="Calibri"/>
          <w:sz w:val="22"/>
          <w:szCs w:val="22"/>
        </w:rPr>
        <w:t>Latrine pit full observation</w:t>
      </w:r>
      <w:r w:rsidRPr="2FF5DE21">
        <w:rPr>
          <w:rFonts w:ascii="Calibri" w:hAnsi="Calibri" w:cs="Calibri"/>
          <w:sz w:val="22"/>
          <w:szCs w:val="22"/>
        </w:rPr>
        <w:t xml:space="preserve">) </w:t>
      </w:r>
    </w:p>
    <w:p w14:paraId="1E005808" w14:textId="01FA1A08" w:rsidR="00601100" w:rsidRPr="00E328E2" w:rsidRDefault="2FF5DE21" w:rsidP="008743A3">
      <w:pPr>
        <w:pStyle w:val="ListParagraph"/>
        <w:numPr>
          <w:ilvl w:val="0"/>
          <w:numId w:val="52"/>
        </w:numPr>
        <w:spacing w:after="0" w:line="240" w:lineRule="auto"/>
        <w:rPr>
          <w:rFonts w:ascii="Calibri" w:hAnsi="Calibri" w:cs="Calibri"/>
          <w:b/>
          <w:bCs/>
          <w:sz w:val="22"/>
          <w:szCs w:val="22"/>
        </w:rPr>
      </w:pPr>
      <w:r w:rsidRPr="2FF5DE21">
        <w:rPr>
          <w:rFonts w:ascii="Calibri" w:hAnsi="Calibri" w:cs="Calibri"/>
          <w:sz w:val="22"/>
          <w:szCs w:val="22"/>
        </w:rPr>
        <w:t>Concrete (</w:t>
      </w:r>
      <w:r w:rsidR="00155074" w:rsidRPr="2FF5DE21">
        <w:rPr>
          <w:rFonts w:ascii="Calibri" w:hAnsi="Calibri" w:cs="Calibri"/>
          <w:sz w:val="22"/>
          <w:szCs w:val="22"/>
        </w:rPr>
        <w:t xml:space="preserve">skip to </w:t>
      </w:r>
      <w:r w:rsidR="00155074">
        <w:rPr>
          <w:rFonts w:ascii="Calibri" w:hAnsi="Calibri" w:cs="Calibri"/>
          <w:sz w:val="22"/>
          <w:szCs w:val="22"/>
        </w:rPr>
        <w:t>Latrine pit full observation</w:t>
      </w:r>
      <w:r w:rsidRPr="2FF5DE21">
        <w:rPr>
          <w:rFonts w:ascii="Calibri" w:hAnsi="Calibri" w:cs="Calibri"/>
          <w:sz w:val="22"/>
          <w:szCs w:val="22"/>
        </w:rPr>
        <w:t xml:space="preserve">) </w:t>
      </w:r>
    </w:p>
    <w:p w14:paraId="07625A2D" w14:textId="1FD6406A" w:rsidR="002D4FDD" w:rsidRPr="002D4FDD" w:rsidRDefault="01AA0650" w:rsidP="008743A3">
      <w:pPr>
        <w:pStyle w:val="ListParagraph"/>
        <w:numPr>
          <w:ilvl w:val="0"/>
          <w:numId w:val="52"/>
        </w:numPr>
        <w:spacing w:after="0" w:line="240" w:lineRule="auto"/>
        <w:rPr>
          <w:rFonts w:ascii="Calibri" w:hAnsi="Calibri" w:cs="Calibri"/>
          <w:b/>
          <w:bCs/>
          <w:sz w:val="22"/>
          <w:szCs w:val="22"/>
        </w:rPr>
      </w:pPr>
      <w:r w:rsidRPr="01AA0650">
        <w:rPr>
          <w:rFonts w:ascii="Calibri" w:hAnsi="Calibri" w:cs="Calibri"/>
          <w:sz w:val="22"/>
          <w:szCs w:val="22"/>
        </w:rPr>
        <w:t>Other</w:t>
      </w:r>
      <w:r w:rsidR="00E328E2">
        <w:rPr>
          <w:rFonts w:ascii="Calibri" w:hAnsi="Calibri" w:cs="Calibri"/>
          <w:sz w:val="22"/>
          <w:szCs w:val="22"/>
        </w:rPr>
        <w:t xml:space="preserve"> </w:t>
      </w:r>
    </w:p>
    <w:p w14:paraId="241AE15D" w14:textId="1A3AD715" w:rsidR="00697959" w:rsidRPr="00155074" w:rsidRDefault="2FF5DE21" w:rsidP="00155074">
      <w:pPr>
        <w:pStyle w:val="ListParagraph"/>
        <w:numPr>
          <w:ilvl w:val="0"/>
          <w:numId w:val="52"/>
        </w:numPr>
        <w:spacing w:after="0" w:line="240" w:lineRule="auto"/>
        <w:rPr>
          <w:rFonts w:ascii="Calibri" w:hAnsi="Calibri" w:cs="Calibri"/>
          <w:b/>
          <w:bCs/>
          <w:sz w:val="22"/>
          <w:szCs w:val="22"/>
        </w:rPr>
      </w:pPr>
      <w:r w:rsidRPr="2FF5DE21">
        <w:rPr>
          <w:rFonts w:ascii="Calibri" w:hAnsi="Calibri" w:cs="Calibri"/>
          <w:sz w:val="22"/>
          <w:szCs w:val="22"/>
        </w:rPr>
        <w:t>None (</w:t>
      </w:r>
      <w:r w:rsidR="00155074" w:rsidRPr="2FF5DE21">
        <w:rPr>
          <w:rFonts w:ascii="Calibri" w:hAnsi="Calibri" w:cs="Calibri"/>
          <w:sz w:val="22"/>
          <w:szCs w:val="22"/>
        </w:rPr>
        <w:t xml:space="preserve">skip to </w:t>
      </w:r>
      <w:r w:rsidR="00155074">
        <w:rPr>
          <w:rFonts w:ascii="Calibri" w:hAnsi="Calibri" w:cs="Calibri"/>
          <w:sz w:val="22"/>
          <w:szCs w:val="22"/>
        </w:rPr>
        <w:t>Latrine pit full observation</w:t>
      </w:r>
      <w:r w:rsidRPr="2FF5DE21">
        <w:rPr>
          <w:rFonts w:ascii="Calibri" w:hAnsi="Calibri" w:cs="Calibri"/>
          <w:sz w:val="22"/>
          <w:szCs w:val="22"/>
        </w:rPr>
        <w:t xml:space="preserve">) </w:t>
      </w:r>
    </w:p>
    <w:p w14:paraId="4C27493D" w14:textId="77777777" w:rsidR="007D4808" w:rsidRPr="007D4808" w:rsidRDefault="007D4808" w:rsidP="007D4808">
      <w:pPr>
        <w:spacing w:after="0" w:line="240" w:lineRule="auto"/>
        <w:rPr>
          <w:rFonts w:ascii="Calibri" w:hAnsi="Calibri" w:cs="Calibri"/>
          <w:b/>
          <w:bCs/>
          <w:sz w:val="22"/>
          <w:szCs w:val="22"/>
        </w:rPr>
      </w:pPr>
    </w:p>
    <w:p w14:paraId="5F5B5E70" w14:textId="5ABD8DAB" w:rsidR="00742C30" w:rsidRPr="00155074" w:rsidRDefault="00E328E2" w:rsidP="00155074">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00E328E2">
        <w:rPr>
          <w:rFonts w:ascii="Calibri" w:hAnsi="Calibri" w:cs="Calibri"/>
          <w:b/>
          <w:bCs/>
          <w:sz w:val="22"/>
          <w:szCs w:val="22"/>
        </w:rPr>
        <w:t>If “</w:t>
      </w:r>
      <w:r w:rsidR="00600D23">
        <w:rPr>
          <w:rFonts w:ascii="Calibri" w:hAnsi="Calibri" w:cs="Calibri"/>
          <w:b/>
          <w:bCs/>
          <w:sz w:val="22"/>
          <w:szCs w:val="22"/>
        </w:rPr>
        <w:t>O</w:t>
      </w:r>
      <w:r w:rsidRPr="00E328E2">
        <w:rPr>
          <w:rFonts w:ascii="Calibri" w:hAnsi="Calibri" w:cs="Calibri"/>
          <w:b/>
          <w:bCs/>
          <w:sz w:val="22"/>
          <w:szCs w:val="22"/>
        </w:rPr>
        <w:t>ther” type of</w:t>
      </w:r>
      <w:r>
        <w:rPr>
          <w:rFonts w:ascii="Calibri" w:hAnsi="Calibri" w:cs="Calibri"/>
          <w:b/>
          <w:bCs/>
          <w:sz w:val="22"/>
          <w:szCs w:val="22"/>
        </w:rPr>
        <w:t xml:space="preserve"> slab present, </w:t>
      </w:r>
      <w:r w:rsidRPr="00E328E2">
        <w:rPr>
          <w:rFonts w:ascii="Calibri" w:hAnsi="Calibri" w:cs="Calibri"/>
          <w:b/>
          <w:bCs/>
          <w:sz w:val="22"/>
          <w:szCs w:val="22"/>
        </w:rPr>
        <w:t>please specify</w:t>
      </w:r>
      <w:r w:rsidR="00600D23">
        <w:rPr>
          <w:rFonts w:ascii="Calibri" w:hAnsi="Calibri" w:cs="Calibri"/>
          <w:b/>
          <w:bCs/>
          <w:sz w:val="22"/>
          <w:szCs w:val="22"/>
        </w:rPr>
        <w:t xml:space="preserve">. </w:t>
      </w:r>
      <w:r w:rsidR="00155074">
        <w:rPr>
          <w:rFonts w:ascii="Calibri" w:hAnsi="Calibri" w:cs="Calibri"/>
          <w:b/>
          <w:bCs/>
          <w:sz w:val="22"/>
          <w:szCs w:val="22"/>
        </w:rPr>
        <w:br/>
      </w:r>
    </w:p>
    <w:p w14:paraId="46AD5E15" w14:textId="4FA6D09B" w:rsidR="00742C30" w:rsidRPr="00180027" w:rsidRDefault="00742C30" w:rsidP="008743A3">
      <w:pPr>
        <w:pStyle w:val="ListParagraph"/>
        <w:numPr>
          <w:ilvl w:val="0"/>
          <w:numId w:val="37"/>
        </w:numPr>
        <w:spacing w:after="0" w:line="240" w:lineRule="auto"/>
        <w:rPr>
          <w:rFonts w:ascii="Calibri" w:eastAsia="Times New Roman" w:hAnsi="Calibri" w:cs="Calibri"/>
          <w:b/>
          <w:color w:val="000000"/>
          <w:sz w:val="22"/>
          <w:szCs w:val="22"/>
        </w:rPr>
      </w:pPr>
      <w:r w:rsidRPr="00180027">
        <w:rPr>
          <w:rFonts w:ascii="Calibri" w:eastAsia="Times New Roman" w:hAnsi="Calibri" w:cs="Calibri"/>
          <w:b/>
          <w:color w:val="000000"/>
          <w:sz w:val="22"/>
          <w:szCs w:val="22"/>
        </w:rPr>
        <w:t xml:space="preserve">Is the latrine </w:t>
      </w:r>
      <w:r w:rsidR="003A5290">
        <w:rPr>
          <w:rFonts w:ascii="Calibri" w:eastAsia="Times New Roman" w:hAnsi="Calibri" w:cs="Calibri"/>
          <w:b/>
          <w:color w:val="000000"/>
          <w:sz w:val="22"/>
          <w:szCs w:val="22"/>
        </w:rPr>
        <w:t xml:space="preserve">pit </w:t>
      </w:r>
      <w:r w:rsidRPr="00180027">
        <w:rPr>
          <w:rFonts w:ascii="Calibri" w:eastAsia="Times New Roman" w:hAnsi="Calibri" w:cs="Calibri"/>
          <w:b/>
          <w:color w:val="000000"/>
          <w:sz w:val="22"/>
          <w:szCs w:val="22"/>
        </w:rPr>
        <w:t>full?</w:t>
      </w:r>
    </w:p>
    <w:p w14:paraId="5411C704" w14:textId="77777777" w:rsidR="002D4FDD" w:rsidRDefault="00742C30" w:rsidP="008743A3">
      <w:pPr>
        <w:pStyle w:val="ListParagraph"/>
        <w:numPr>
          <w:ilvl w:val="0"/>
          <w:numId w:val="53"/>
        </w:numPr>
        <w:spacing w:after="0" w:line="240" w:lineRule="auto"/>
        <w:rPr>
          <w:rFonts w:ascii="Calibri" w:eastAsia="Times New Roman" w:hAnsi="Calibri" w:cs="Calibri"/>
          <w:color w:val="000000"/>
          <w:sz w:val="22"/>
          <w:szCs w:val="22"/>
        </w:rPr>
      </w:pPr>
      <w:r w:rsidRPr="00180027">
        <w:rPr>
          <w:rFonts w:ascii="Calibri" w:eastAsia="Times New Roman" w:hAnsi="Calibri" w:cs="Calibri"/>
          <w:color w:val="000000"/>
          <w:sz w:val="22"/>
          <w:szCs w:val="22"/>
        </w:rPr>
        <w:t>Yes</w:t>
      </w:r>
    </w:p>
    <w:p w14:paraId="3132C19F" w14:textId="1A7D4D78" w:rsidR="00742C30" w:rsidRPr="002D4FDD" w:rsidRDefault="01AA0650" w:rsidP="008743A3">
      <w:pPr>
        <w:pStyle w:val="ListParagraph"/>
        <w:numPr>
          <w:ilvl w:val="0"/>
          <w:numId w:val="53"/>
        </w:numPr>
        <w:spacing w:after="0" w:line="240" w:lineRule="auto"/>
        <w:rPr>
          <w:rFonts w:ascii="Calibri" w:eastAsia="Times New Roman" w:hAnsi="Calibri" w:cs="Calibri"/>
          <w:color w:val="000000"/>
          <w:sz w:val="22"/>
          <w:szCs w:val="22"/>
        </w:rPr>
      </w:pPr>
      <w:r w:rsidRPr="01AA0650">
        <w:rPr>
          <w:rFonts w:ascii="Calibri" w:eastAsia="Times New Roman" w:hAnsi="Calibri" w:cs="Calibri"/>
          <w:color w:val="000000" w:themeColor="text1"/>
          <w:sz w:val="22"/>
          <w:szCs w:val="22"/>
        </w:rPr>
        <w:t>No</w:t>
      </w:r>
    </w:p>
    <w:p w14:paraId="343A2969" w14:textId="193A318C" w:rsidR="000B2FC8" w:rsidRPr="00155074" w:rsidRDefault="01AA0650" w:rsidP="00155074">
      <w:pPr>
        <w:pStyle w:val="ListParagraph"/>
        <w:numPr>
          <w:ilvl w:val="0"/>
          <w:numId w:val="53"/>
        </w:numPr>
        <w:spacing w:after="0" w:line="240" w:lineRule="auto"/>
        <w:rPr>
          <w:rFonts w:ascii="Calibri" w:eastAsia="Times New Roman" w:hAnsi="Calibri" w:cs="Calibri"/>
          <w:color w:val="000000" w:themeColor="text1"/>
          <w:sz w:val="22"/>
          <w:szCs w:val="22"/>
        </w:rPr>
      </w:pPr>
      <w:r w:rsidRPr="01AA0650">
        <w:rPr>
          <w:rFonts w:ascii="Calibri" w:eastAsia="Times New Roman" w:hAnsi="Calibri" w:cs="Calibri"/>
          <w:color w:val="000000" w:themeColor="text1"/>
          <w:sz w:val="22"/>
          <w:szCs w:val="22"/>
        </w:rPr>
        <w:t xml:space="preserve">Don’t know </w:t>
      </w:r>
      <w:r w:rsidR="00155074">
        <w:rPr>
          <w:rFonts w:ascii="Calibri" w:eastAsia="Times New Roman" w:hAnsi="Calibri" w:cs="Calibri"/>
          <w:color w:val="000000" w:themeColor="text1"/>
          <w:sz w:val="22"/>
          <w:szCs w:val="22"/>
        </w:rPr>
        <w:br/>
      </w:r>
    </w:p>
    <w:p w14:paraId="3C612884" w14:textId="77777777" w:rsidR="000B2FC8" w:rsidRPr="00180027" w:rsidRDefault="000B2FC8" w:rsidP="008743A3">
      <w:pPr>
        <w:pStyle w:val="ListParagraph"/>
        <w:numPr>
          <w:ilvl w:val="0"/>
          <w:numId w:val="37"/>
        </w:numPr>
        <w:spacing w:after="0" w:line="240" w:lineRule="auto"/>
        <w:rPr>
          <w:rFonts w:ascii="Calibri" w:eastAsia="Times New Roman" w:hAnsi="Calibri" w:cs="Calibri"/>
          <w:b/>
          <w:color w:val="000000"/>
          <w:sz w:val="22"/>
          <w:szCs w:val="22"/>
        </w:rPr>
      </w:pPr>
      <w:r w:rsidRPr="00180027">
        <w:rPr>
          <w:rFonts w:ascii="Calibri" w:eastAsia="Times New Roman" w:hAnsi="Calibri" w:cs="Calibri"/>
          <w:b/>
          <w:color w:val="000000"/>
          <w:sz w:val="22"/>
          <w:szCs w:val="22"/>
        </w:rPr>
        <w:t>Is there a lid on the drop hole?</w:t>
      </w:r>
    </w:p>
    <w:p w14:paraId="3ADAEFC3" w14:textId="77777777" w:rsidR="002D4FDD" w:rsidRDefault="000B2FC8" w:rsidP="008743A3">
      <w:pPr>
        <w:pStyle w:val="ListParagraph"/>
        <w:numPr>
          <w:ilvl w:val="0"/>
          <w:numId w:val="54"/>
        </w:numPr>
        <w:spacing w:after="0" w:line="240" w:lineRule="auto"/>
        <w:rPr>
          <w:rFonts w:ascii="Calibri" w:eastAsia="Times New Roman" w:hAnsi="Calibri" w:cs="Calibri"/>
          <w:color w:val="000000"/>
          <w:sz w:val="22"/>
          <w:szCs w:val="22"/>
        </w:rPr>
      </w:pPr>
      <w:r w:rsidRPr="00180027">
        <w:rPr>
          <w:rFonts w:ascii="Calibri" w:eastAsia="Times New Roman" w:hAnsi="Calibri" w:cs="Calibri"/>
          <w:color w:val="000000"/>
          <w:sz w:val="22"/>
          <w:szCs w:val="22"/>
        </w:rPr>
        <w:t>Yes</w:t>
      </w:r>
    </w:p>
    <w:p w14:paraId="5ED933E3" w14:textId="5F14D5DC" w:rsidR="002D4FDD" w:rsidRPr="00155074" w:rsidRDefault="000B2FC8" w:rsidP="00155074">
      <w:pPr>
        <w:pStyle w:val="ListParagraph"/>
        <w:numPr>
          <w:ilvl w:val="0"/>
          <w:numId w:val="54"/>
        </w:numPr>
        <w:spacing w:after="0" w:line="240" w:lineRule="auto"/>
        <w:rPr>
          <w:rFonts w:ascii="Calibri" w:eastAsia="Times New Roman" w:hAnsi="Calibri" w:cs="Calibri"/>
          <w:color w:val="000000"/>
          <w:sz w:val="22"/>
          <w:szCs w:val="22"/>
        </w:rPr>
      </w:pPr>
      <w:r w:rsidRPr="002D4FDD">
        <w:rPr>
          <w:rFonts w:ascii="Calibri" w:eastAsia="Times New Roman" w:hAnsi="Calibri" w:cs="Calibri"/>
          <w:color w:val="000000"/>
          <w:sz w:val="22"/>
          <w:szCs w:val="22"/>
        </w:rPr>
        <w:t>No</w:t>
      </w:r>
      <w:r w:rsidR="00D81FF7">
        <w:rPr>
          <w:rFonts w:ascii="Calibri" w:eastAsia="Times New Roman" w:hAnsi="Calibri" w:cs="Calibri"/>
          <w:color w:val="000000"/>
          <w:sz w:val="22"/>
          <w:szCs w:val="22"/>
        </w:rPr>
        <w:br/>
      </w:r>
      <w:r w:rsidR="00155074">
        <w:rPr>
          <w:rFonts w:ascii="Calibri" w:eastAsia="Times New Roman" w:hAnsi="Calibri" w:cs="Calibri"/>
          <w:color w:val="000000"/>
          <w:sz w:val="22"/>
          <w:szCs w:val="22"/>
        </w:rPr>
        <w:br/>
      </w:r>
    </w:p>
    <w:p w14:paraId="47F6479C" w14:textId="5367DB47" w:rsidR="00AC7B4C" w:rsidRPr="00155074" w:rsidRDefault="1126F609" w:rsidP="00180027">
      <w:pPr>
        <w:spacing w:line="240" w:lineRule="auto"/>
        <w:rPr>
          <w:rFonts w:ascii="Calibri" w:hAnsi="Calibri" w:cs="Calibri"/>
          <w:b/>
          <w:bCs/>
          <w:sz w:val="28"/>
          <w:szCs w:val="28"/>
          <w:u w:val="single"/>
        </w:rPr>
      </w:pPr>
      <w:r w:rsidRPr="00155074">
        <w:rPr>
          <w:rFonts w:ascii="Calibri" w:hAnsi="Calibri" w:cs="Calibri"/>
          <w:b/>
          <w:bCs/>
          <w:sz w:val="28"/>
          <w:szCs w:val="28"/>
          <w:u w:val="single"/>
        </w:rPr>
        <w:t>HYGI</w:t>
      </w:r>
      <w:r w:rsidR="007D4808" w:rsidRPr="00155074">
        <w:rPr>
          <w:rFonts w:ascii="Calibri" w:hAnsi="Calibri" w:cs="Calibri"/>
          <w:b/>
          <w:bCs/>
          <w:sz w:val="28"/>
          <w:szCs w:val="28"/>
          <w:u w:val="single"/>
        </w:rPr>
        <w:t>E</w:t>
      </w:r>
      <w:r w:rsidRPr="00155074">
        <w:rPr>
          <w:rFonts w:ascii="Calibri" w:hAnsi="Calibri" w:cs="Calibri"/>
          <w:b/>
          <w:bCs/>
          <w:sz w:val="28"/>
          <w:szCs w:val="28"/>
          <w:u w:val="single"/>
        </w:rPr>
        <w:t xml:space="preserve">NE </w:t>
      </w:r>
      <w:r w:rsidR="00D81FF7">
        <w:rPr>
          <w:rFonts w:ascii="Calibri" w:hAnsi="Calibri" w:cs="Calibri"/>
          <w:b/>
          <w:bCs/>
          <w:sz w:val="28"/>
          <w:szCs w:val="28"/>
          <w:u w:val="single"/>
        </w:rPr>
        <w:br/>
      </w:r>
    </w:p>
    <w:p w14:paraId="553EC66B" w14:textId="485450BB" w:rsidR="00AC7B4C" w:rsidRPr="002D4FDD" w:rsidRDefault="00E74DDE" w:rsidP="008743A3">
      <w:pPr>
        <w:pStyle w:val="ListParagraph"/>
        <w:numPr>
          <w:ilvl w:val="0"/>
          <w:numId w:val="37"/>
        </w:numPr>
        <w:spacing w:line="240" w:lineRule="auto"/>
        <w:rPr>
          <w:rFonts w:ascii="Calibri" w:hAnsi="Calibri" w:cs="Calibri"/>
          <w:sz w:val="22"/>
          <w:szCs w:val="22"/>
        </w:rPr>
      </w:pPr>
      <w:r w:rsidRPr="002D4FDD">
        <w:rPr>
          <w:rFonts w:ascii="Calibri" w:hAnsi="Calibri" w:cs="Calibri"/>
          <w:sz w:val="22"/>
          <w:szCs w:val="22"/>
          <w:u w:val="single"/>
        </w:rPr>
        <w:t>JMP H1:</w:t>
      </w:r>
      <w:r w:rsidRPr="002D4FDD">
        <w:rPr>
          <w:rFonts w:ascii="Calibri" w:hAnsi="Calibri" w:cs="Calibri"/>
          <w:sz w:val="22"/>
          <w:szCs w:val="22"/>
        </w:rPr>
        <w:t xml:space="preserve"> </w:t>
      </w:r>
      <w:r w:rsidR="00AC7B4C" w:rsidRPr="002D4FDD">
        <w:rPr>
          <w:rFonts w:ascii="Calibri" w:hAnsi="Calibri" w:cs="Calibri"/>
          <w:b/>
          <w:bCs/>
          <w:sz w:val="22"/>
          <w:szCs w:val="22"/>
        </w:rPr>
        <w:t>Can you please show me where members of your household most often wash their hands?</w:t>
      </w:r>
      <w:r w:rsidR="00AC7B4C" w:rsidRPr="002D4FDD">
        <w:rPr>
          <w:rFonts w:ascii="Calibri" w:hAnsi="Calibri" w:cs="Calibri"/>
          <w:sz w:val="22"/>
          <w:szCs w:val="22"/>
        </w:rPr>
        <w:t xml:space="preserve"> </w:t>
      </w:r>
    </w:p>
    <w:p w14:paraId="3B04FBED" w14:textId="043E8750" w:rsidR="00AC7B4C" w:rsidRPr="00180027" w:rsidRDefault="766EDD36" w:rsidP="008743A3">
      <w:pPr>
        <w:pStyle w:val="ListParagraph"/>
        <w:numPr>
          <w:ilvl w:val="0"/>
          <w:numId w:val="24"/>
        </w:numPr>
        <w:spacing w:line="240" w:lineRule="auto"/>
        <w:rPr>
          <w:rFonts w:ascii="Calibri" w:hAnsi="Calibri" w:cs="Calibri"/>
          <w:sz w:val="22"/>
          <w:szCs w:val="22"/>
        </w:rPr>
      </w:pPr>
      <w:r w:rsidRPr="766EDD36">
        <w:rPr>
          <w:rFonts w:ascii="Calibri" w:hAnsi="Calibri" w:cs="Calibri"/>
          <w:sz w:val="22"/>
          <w:szCs w:val="22"/>
        </w:rPr>
        <w:t>Fixed facility observed (sink/ tap) (skip to</w:t>
      </w:r>
      <w:r w:rsidR="00175B30">
        <w:rPr>
          <w:rFonts w:ascii="Calibri" w:hAnsi="Calibri" w:cs="Calibri"/>
          <w:sz w:val="22"/>
          <w:szCs w:val="22"/>
        </w:rPr>
        <w:t xml:space="preserve"> Availability of water for handwashing observation</w:t>
      </w:r>
      <w:r w:rsidRPr="766EDD36">
        <w:rPr>
          <w:rFonts w:ascii="Calibri" w:hAnsi="Calibri" w:cs="Calibri"/>
          <w:sz w:val="22"/>
          <w:szCs w:val="22"/>
        </w:rPr>
        <w:t xml:space="preserve">) </w:t>
      </w:r>
    </w:p>
    <w:p w14:paraId="158686AE" w14:textId="4477D85B" w:rsidR="00AC7B4C" w:rsidRPr="00180027" w:rsidRDefault="00AC7B4C" w:rsidP="008743A3">
      <w:pPr>
        <w:pStyle w:val="ListParagraph"/>
        <w:numPr>
          <w:ilvl w:val="1"/>
          <w:numId w:val="24"/>
        </w:numPr>
        <w:spacing w:line="240" w:lineRule="auto"/>
        <w:rPr>
          <w:rFonts w:ascii="Calibri" w:hAnsi="Calibri" w:cs="Calibri"/>
          <w:sz w:val="22"/>
          <w:szCs w:val="22"/>
        </w:rPr>
      </w:pPr>
      <w:r w:rsidRPr="00180027">
        <w:rPr>
          <w:rFonts w:ascii="Calibri" w:hAnsi="Calibri" w:cs="Calibri"/>
          <w:sz w:val="22"/>
          <w:szCs w:val="22"/>
        </w:rPr>
        <w:t xml:space="preserve">In dwelling </w:t>
      </w:r>
    </w:p>
    <w:p w14:paraId="4D42F9D1" w14:textId="47CDEFC6" w:rsidR="00AC7B4C" w:rsidRPr="00180027" w:rsidRDefault="00AC7B4C" w:rsidP="008743A3">
      <w:pPr>
        <w:pStyle w:val="ListParagraph"/>
        <w:numPr>
          <w:ilvl w:val="1"/>
          <w:numId w:val="24"/>
        </w:numPr>
        <w:spacing w:line="240" w:lineRule="auto"/>
        <w:rPr>
          <w:rFonts w:ascii="Calibri" w:hAnsi="Calibri" w:cs="Calibri"/>
          <w:sz w:val="22"/>
          <w:szCs w:val="22"/>
        </w:rPr>
      </w:pPr>
      <w:r w:rsidRPr="00180027">
        <w:rPr>
          <w:rFonts w:ascii="Calibri" w:hAnsi="Calibri" w:cs="Calibri"/>
          <w:sz w:val="22"/>
          <w:szCs w:val="22"/>
        </w:rPr>
        <w:t>In yard</w:t>
      </w:r>
      <w:r w:rsidR="009814FC" w:rsidRPr="00180027">
        <w:rPr>
          <w:rFonts w:ascii="Calibri" w:hAnsi="Calibri" w:cs="Calibri"/>
          <w:sz w:val="22"/>
          <w:szCs w:val="22"/>
        </w:rPr>
        <w:t xml:space="preserve">/ plot </w:t>
      </w:r>
    </w:p>
    <w:p w14:paraId="67993ABD" w14:textId="275088B7" w:rsidR="00AC7B4C" w:rsidRPr="00180027" w:rsidRDefault="766EDD36" w:rsidP="008743A3">
      <w:pPr>
        <w:pStyle w:val="ListParagraph"/>
        <w:numPr>
          <w:ilvl w:val="0"/>
          <w:numId w:val="24"/>
        </w:numPr>
        <w:spacing w:line="240" w:lineRule="auto"/>
        <w:rPr>
          <w:rFonts w:ascii="Calibri" w:hAnsi="Calibri" w:cs="Calibri"/>
          <w:sz w:val="22"/>
          <w:szCs w:val="22"/>
        </w:rPr>
      </w:pPr>
      <w:r w:rsidRPr="766EDD36">
        <w:rPr>
          <w:rFonts w:ascii="Calibri" w:hAnsi="Calibri" w:cs="Calibri"/>
          <w:sz w:val="22"/>
          <w:szCs w:val="22"/>
        </w:rPr>
        <w:t>Mobile object observed (</w:t>
      </w:r>
      <w:r w:rsidR="00175B30" w:rsidRPr="766EDD36">
        <w:rPr>
          <w:rFonts w:ascii="Calibri" w:hAnsi="Calibri" w:cs="Calibri"/>
          <w:sz w:val="22"/>
          <w:szCs w:val="22"/>
        </w:rPr>
        <w:t>skip to</w:t>
      </w:r>
      <w:r w:rsidR="00175B30">
        <w:rPr>
          <w:rFonts w:ascii="Calibri" w:hAnsi="Calibri" w:cs="Calibri"/>
          <w:sz w:val="22"/>
          <w:szCs w:val="22"/>
        </w:rPr>
        <w:t xml:space="preserve"> Availability of water for handwashing observation</w:t>
      </w:r>
      <w:r w:rsidRPr="766EDD36">
        <w:rPr>
          <w:rFonts w:ascii="Calibri" w:hAnsi="Calibri" w:cs="Calibri"/>
          <w:sz w:val="22"/>
          <w:szCs w:val="22"/>
        </w:rPr>
        <w:t>)</w:t>
      </w:r>
    </w:p>
    <w:p w14:paraId="72BCF030" w14:textId="6A5794E6" w:rsidR="009814FC" w:rsidRPr="00180027" w:rsidRDefault="009814FC" w:rsidP="008743A3">
      <w:pPr>
        <w:pStyle w:val="ListParagraph"/>
        <w:numPr>
          <w:ilvl w:val="1"/>
          <w:numId w:val="24"/>
        </w:numPr>
        <w:spacing w:line="240" w:lineRule="auto"/>
        <w:rPr>
          <w:rFonts w:ascii="Calibri" w:hAnsi="Calibri" w:cs="Calibri"/>
          <w:sz w:val="22"/>
          <w:szCs w:val="22"/>
        </w:rPr>
      </w:pPr>
      <w:r w:rsidRPr="00180027">
        <w:rPr>
          <w:rFonts w:ascii="Calibri" w:hAnsi="Calibri" w:cs="Calibri"/>
          <w:sz w:val="22"/>
          <w:szCs w:val="22"/>
        </w:rPr>
        <w:t xml:space="preserve">Bucket/ jug/ kettle </w:t>
      </w:r>
    </w:p>
    <w:p w14:paraId="2CE145F0" w14:textId="3B5ECDBC" w:rsidR="009814FC" w:rsidRPr="00180027" w:rsidRDefault="22DED887" w:rsidP="008743A3">
      <w:pPr>
        <w:pStyle w:val="ListParagraph"/>
        <w:numPr>
          <w:ilvl w:val="0"/>
          <w:numId w:val="24"/>
        </w:numPr>
        <w:spacing w:line="240" w:lineRule="auto"/>
        <w:rPr>
          <w:rFonts w:ascii="Calibri" w:hAnsi="Calibri" w:cs="Calibri"/>
          <w:sz w:val="22"/>
          <w:szCs w:val="22"/>
        </w:rPr>
      </w:pPr>
      <w:r w:rsidRPr="22DED887">
        <w:rPr>
          <w:rFonts w:ascii="Calibri" w:hAnsi="Calibri" w:cs="Calibri"/>
          <w:sz w:val="22"/>
          <w:szCs w:val="22"/>
        </w:rPr>
        <w:t>No handwashing place in dwelling/ yard/ plot (</w:t>
      </w:r>
      <w:r w:rsidR="00175B30" w:rsidRPr="766EDD36">
        <w:rPr>
          <w:rFonts w:ascii="Calibri" w:hAnsi="Calibri" w:cs="Calibri"/>
          <w:sz w:val="22"/>
          <w:szCs w:val="22"/>
        </w:rPr>
        <w:t>skip to</w:t>
      </w:r>
      <w:r w:rsidR="00175B30">
        <w:rPr>
          <w:rFonts w:ascii="Calibri" w:hAnsi="Calibri" w:cs="Calibri"/>
          <w:sz w:val="22"/>
          <w:szCs w:val="22"/>
        </w:rPr>
        <w:t xml:space="preserve"> Availability of water for handwashing observation</w:t>
      </w:r>
      <w:r w:rsidRPr="22DED887">
        <w:rPr>
          <w:rFonts w:ascii="Calibri" w:hAnsi="Calibri" w:cs="Calibri"/>
          <w:sz w:val="22"/>
          <w:szCs w:val="22"/>
        </w:rPr>
        <w:t>)</w:t>
      </w:r>
    </w:p>
    <w:p w14:paraId="7E310750" w14:textId="1513736F" w:rsidR="009814FC" w:rsidRPr="00180027" w:rsidRDefault="22DED887" w:rsidP="008743A3">
      <w:pPr>
        <w:pStyle w:val="ListParagraph"/>
        <w:numPr>
          <w:ilvl w:val="0"/>
          <w:numId w:val="24"/>
        </w:numPr>
        <w:spacing w:line="240" w:lineRule="auto"/>
        <w:rPr>
          <w:rFonts w:ascii="Calibri" w:hAnsi="Calibri" w:cs="Calibri"/>
          <w:sz w:val="22"/>
          <w:szCs w:val="22"/>
        </w:rPr>
      </w:pPr>
      <w:r w:rsidRPr="22DED887">
        <w:rPr>
          <w:rFonts w:ascii="Calibri" w:hAnsi="Calibri" w:cs="Calibri"/>
          <w:sz w:val="22"/>
          <w:szCs w:val="22"/>
        </w:rPr>
        <w:t>No permission to see (</w:t>
      </w:r>
      <w:r w:rsidR="00175B30" w:rsidRPr="766EDD36">
        <w:rPr>
          <w:rFonts w:ascii="Calibri" w:hAnsi="Calibri" w:cs="Calibri"/>
          <w:sz w:val="22"/>
          <w:szCs w:val="22"/>
        </w:rPr>
        <w:t>skip to</w:t>
      </w:r>
      <w:r w:rsidR="00175B30">
        <w:rPr>
          <w:rFonts w:ascii="Calibri" w:hAnsi="Calibri" w:cs="Calibri"/>
          <w:sz w:val="22"/>
          <w:szCs w:val="22"/>
        </w:rPr>
        <w:t xml:space="preserve"> Availability of water for handwashing observation</w:t>
      </w:r>
      <w:r w:rsidRPr="22DED887">
        <w:rPr>
          <w:rFonts w:ascii="Calibri" w:hAnsi="Calibri" w:cs="Calibri"/>
          <w:sz w:val="22"/>
          <w:szCs w:val="22"/>
        </w:rPr>
        <w:t>)</w:t>
      </w:r>
    </w:p>
    <w:p w14:paraId="45E98002" w14:textId="15F714CA" w:rsidR="009814FC" w:rsidRDefault="297CC58D" w:rsidP="008743A3">
      <w:pPr>
        <w:pStyle w:val="ListParagraph"/>
        <w:numPr>
          <w:ilvl w:val="0"/>
          <w:numId w:val="24"/>
        </w:numPr>
        <w:spacing w:line="240" w:lineRule="auto"/>
        <w:rPr>
          <w:rFonts w:ascii="Calibri" w:hAnsi="Calibri" w:cs="Calibri"/>
          <w:sz w:val="22"/>
          <w:szCs w:val="22"/>
        </w:rPr>
      </w:pPr>
      <w:r w:rsidRPr="297CC58D">
        <w:rPr>
          <w:rFonts w:ascii="Calibri" w:hAnsi="Calibri" w:cs="Calibri"/>
          <w:sz w:val="22"/>
          <w:szCs w:val="22"/>
        </w:rPr>
        <w:t xml:space="preserve">Other </w:t>
      </w:r>
    </w:p>
    <w:p w14:paraId="074ED38F" w14:textId="77777777" w:rsidR="00E328E2" w:rsidRPr="00E328E2" w:rsidRDefault="00E328E2" w:rsidP="00E328E2">
      <w:pPr>
        <w:pStyle w:val="ListParagraph"/>
        <w:tabs>
          <w:tab w:val="left" w:pos="540"/>
        </w:tabs>
        <w:spacing w:line="240" w:lineRule="auto"/>
        <w:textAlignment w:val="top"/>
        <w:rPr>
          <w:rFonts w:ascii="Calibri" w:eastAsia="Times New Roman" w:hAnsi="Calibri" w:cs="Calibri"/>
          <w:sz w:val="22"/>
          <w:szCs w:val="22"/>
        </w:rPr>
      </w:pPr>
    </w:p>
    <w:p w14:paraId="4C3D8282" w14:textId="3A06C445" w:rsidR="007D4808" w:rsidRPr="005B18CD" w:rsidRDefault="00E328E2" w:rsidP="005B18CD">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00E328E2">
        <w:rPr>
          <w:rFonts w:ascii="Calibri" w:hAnsi="Calibri" w:cs="Calibri"/>
          <w:b/>
          <w:bCs/>
          <w:sz w:val="22"/>
          <w:szCs w:val="22"/>
        </w:rPr>
        <w:t>If “</w:t>
      </w:r>
      <w:r w:rsidR="005B18CD">
        <w:rPr>
          <w:rFonts w:ascii="Calibri" w:hAnsi="Calibri" w:cs="Calibri"/>
          <w:b/>
          <w:bCs/>
          <w:sz w:val="22"/>
          <w:szCs w:val="22"/>
        </w:rPr>
        <w:t>O</w:t>
      </w:r>
      <w:r w:rsidRPr="00E328E2">
        <w:rPr>
          <w:rFonts w:ascii="Calibri" w:hAnsi="Calibri" w:cs="Calibri"/>
          <w:b/>
          <w:bCs/>
          <w:sz w:val="22"/>
          <w:szCs w:val="22"/>
        </w:rPr>
        <w:t xml:space="preserve">ther” </w:t>
      </w:r>
      <w:r w:rsidR="000E3AD1">
        <w:rPr>
          <w:rFonts w:ascii="Calibri" w:hAnsi="Calibri" w:cs="Calibri"/>
          <w:b/>
          <w:bCs/>
          <w:sz w:val="22"/>
          <w:szCs w:val="22"/>
        </w:rPr>
        <w:t>location where people wash their hands,</w:t>
      </w:r>
      <w:r w:rsidRPr="00E328E2">
        <w:rPr>
          <w:rFonts w:ascii="Calibri" w:hAnsi="Calibri" w:cs="Calibri"/>
          <w:b/>
          <w:bCs/>
          <w:sz w:val="22"/>
          <w:szCs w:val="22"/>
        </w:rPr>
        <w:t xml:space="preserve"> please specify</w:t>
      </w:r>
      <w:r w:rsidR="005B18CD">
        <w:rPr>
          <w:rFonts w:ascii="Calibri" w:hAnsi="Calibri" w:cs="Calibri"/>
          <w:b/>
          <w:bCs/>
          <w:sz w:val="22"/>
          <w:szCs w:val="22"/>
        </w:rPr>
        <w:t>.</w:t>
      </w:r>
      <w:r w:rsidRPr="00E328E2">
        <w:rPr>
          <w:rFonts w:ascii="Calibri" w:hAnsi="Calibri" w:cs="Calibri"/>
          <w:b/>
          <w:bCs/>
          <w:sz w:val="22"/>
          <w:szCs w:val="22"/>
        </w:rPr>
        <w:t xml:space="preserve"> </w:t>
      </w:r>
    </w:p>
    <w:p w14:paraId="1BC262AD" w14:textId="77777777" w:rsidR="0014790E" w:rsidRPr="00180027" w:rsidRDefault="0014790E" w:rsidP="0014790E">
      <w:pPr>
        <w:pStyle w:val="ListParagraph"/>
        <w:spacing w:line="240" w:lineRule="auto"/>
        <w:ind w:left="1440"/>
        <w:rPr>
          <w:rFonts w:ascii="Calibri" w:hAnsi="Calibri" w:cs="Calibri"/>
          <w:sz w:val="22"/>
          <w:szCs w:val="22"/>
        </w:rPr>
      </w:pPr>
    </w:p>
    <w:p w14:paraId="09B1D255" w14:textId="55CAB302" w:rsidR="009814FC" w:rsidRPr="00180027" w:rsidRDefault="00E74DDE" w:rsidP="008743A3">
      <w:pPr>
        <w:pStyle w:val="ListParagraph"/>
        <w:numPr>
          <w:ilvl w:val="0"/>
          <w:numId w:val="37"/>
        </w:numPr>
        <w:spacing w:line="240" w:lineRule="auto"/>
        <w:rPr>
          <w:rFonts w:ascii="Calibri" w:hAnsi="Calibri" w:cs="Calibri"/>
          <w:sz w:val="22"/>
          <w:szCs w:val="22"/>
        </w:rPr>
      </w:pPr>
      <w:r w:rsidRPr="002D4FDD">
        <w:rPr>
          <w:rFonts w:ascii="Calibri" w:hAnsi="Calibri" w:cs="Calibri"/>
          <w:sz w:val="22"/>
          <w:szCs w:val="22"/>
          <w:u w:val="single"/>
        </w:rPr>
        <w:t>JMP H2:</w:t>
      </w:r>
      <w:r w:rsidRPr="00180027">
        <w:rPr>
          <w:rFonts w:ascii="Calibri" w:hAnsi="Calibri" w:cs="Calibri"/>
          <w:sz w:val="22"/>
          <w:szCs w:val="22"/>
        </w:rPr>
        <w:t xml:space="preserve"> </w:t>
      </w:r>
      <w:r w:rsidR="008E6F79" w:rsidRPr="002D4FDD">
        <w:rPr>
          <w:rFonts w:ascii="Calibri" w:hAnsi="Calibri" w:cs="Calibri"/>
          <w:b/>
          <w:bCs/>
          <w:sz w:val="22"/>
          <w:szCs w:val="22"/>
        </w:rPr>
        <w:t>Observe availability of water at the place for handwashing</w:t>
      </w:r>
      <w:r w:rsidR="008E6F79" w:rsidRPr="00180027">
        <w:rPr>
          <w:rFonts w:ascii="Calibri" w:hAnsi="Calibri" w:cs="Calibri"/>
          <w:sz w:val="22"/>
          <w:szCs w:val="22"/>
        </w:rPr>
        <w:t xml:space="preserve"> </w:t>
      </w:r>
      <w:r w:rsidR="008E6F79" w:rsidRPr="002D4FDD">
        <w:rPr>
          <w:rFonts w:ascii="Calibri" w:hAnsi="Calibri" w:cs="Calibri"/>
          <w:i/>
          <w:iCs/>
          <w:sz w:val="22"/>
          <w:szCs w:val="22"/>
        </w:rPr>
        <w:t>(verify by checking the tap/ pump, or basin, bucket, water container or similar objects for presence of water)</w:t>
      </w:r>
      <w:r w:rsidR="008E6F79" w:rsidRPr="00180027">
        <w:rPr>
          <w:rFonts w:ascii="Calibri" w:hAnsi="Calibri" w:cs="Calibri"/>
          <w:sz w:val="22"/>
          <w:szCs w:val="22"/>
        </w:rPr>
        <w:t xml:space="preserve"> </w:t>
      </w:r>
    </w:p>
    <w:p w14:paraId="33C5940D" w14:textId="632B3E8C" w:rsidR="008E6F79" w:rsidRPr="00180027" w:rsidRDefault="008E6F79" w:rsidP="008743A3">
      <w:pPr>
        <w:pStyle w:val="ListParagraph"/>
        <w:numPr>
          <w:ilvl w:val="1"/>
          <w:numId w:val="25"/>
        </w:numPr>
        <w:spacing w:line="240" w:lineRule="auto"/>
        <w:rPr>
          <w:rFonts w:ascii="Calibri" w:hAnsi="Calibri" w:cs="Calibri"/>
          <w:sz w:val="22"/>
          <w:szCs w:val="22"/>
        </w:rPr>
      </w:pPr>
      <w:r w:rsidRPr="00180027">
        <w:rPr>
          <w:rFonts w:ascii="Calibri" w:hAnsi="Calibri" w:cs="Calibri"/>
          <w:sz w:val="22"/>
          <w:szCs w:val="22"/>
        </w:rPr>
        <w:t xml:space="preserve">Water is available </w:t>
      </w:r>
    </w:p>
    <w:p w14:paraId="5FB0E0E2" w14:textId="77777777" w:rsidR="002D4FDD" w:rsidRDefault="008E6F79" w:rsidP="008743A3">
      <w:pPr>
        <w:pStyle w:val="ListParagraph"/>
        <w:numPr>
          <w:ilvl w:val="1"/>
          <w:numId w:val="25"/>
        </w:numPr>
        <w:spacing w:line="240" w:lineRule="auto"/>
        <w:rPr>
          <w:rFonts w:ascii="Calibri" w:hAnsi="Calibri" w:cs="Calibri"/>
          <w:sz w:val="22"/>
          <w:szCs w:val="22"/>
        </w:rPr>
      </w:pPr>
      <w:r w:rsidRPr="00180027">
        <w:rPr>
          <w:rFonts w:ascii="Calibri" w:hAnsi="Calibri" w:cs="Calibri"/>
          <w:sz w:val="22"/>
          <w:szCs w:val="22"/>
        </w:rPr>
        <w:t>Water is not available</w:t>
      </w:r>
    </w:p>
    <w:p w14:paraId="0E656B28" w14:textId="776458D5" w:rsidR="008E6F79" w:rsidRPr="00180027" w:rsidRDefault="008E6F79" w:rsidP="002D4FDD">
      <w:pPr>
        <w:pStyle w:val="ListParagraph"/>
        <w:spacing w:line="240" w:lineRule="auto"/>
        <w:ind w:left="1440"/>
        <w:rPr>
          <w:rFonts w:ascii="Calibri" w:hAnsi="Calibri" w:cs="Calibri"/>
          <w:sz w:val="22"/>
          <w:szCs w:val="22"/>
        </w:rPr>
      </w:pPr>
      <w:r w:rsidRPr="00180027">
        <w:rPr>
          <w:rFonts w:ascii="Calibri" w:hAnsi="Calibri" w:cs="Calibri"/>
          <w:sz w:val="22"/>
          <w:szCs w:val="22"/>
        </w:rPr>
        <w:t xml:space="preserve"> </w:t>
      </w:r>
    </w:p>
    <w:p w14:paraId="616EFCFC" w14:textId="7BBB3A1C" w:rsidR="008E6F79" w:rsidRPr="00180027" w:rsidRDefault="00E74DDE" w:rsidP="008743A3">
      <w:pPr>
        <w:pStyle w:val="ListParagraph"/>
        <w:numPr>
          <w:ilvl w:val="0"/>
          <w:numId w:val="37"/>
        </w:numPr>
        <w:spacing w:line="240" w:lineRule="auto"/>
        <w:rPr>
          <w:rFonts w:ascii="Calibri" w:hAnsi="Calibri" w:cs="Calibri"/>
          <w:sz w:val="22"/>
          <w:szCs w:val="22"/>
        </w:rPr>
      </w:pPr>
      <w:r w:rsidRPr="002D4FDD">
        <w:rPr>
          <w:rFonts w:ascii="Calibri" w:hAnsi="Calibri" w:cs="Calibri"/>
          <w:sz w:val="22"/>
          <w:szCs w:val="22"/>
          <w:u w:val="single"/>
        </w:rPr>
        <w:t>JMP H3:</w:t>
      </w:r>
      <w:r w:rsidRPr="00180027">
        <w:rPr>
          <w:rFonts w:ascii="Calibri" w:hAnsi="Calibri" w:cs="Calibri"/>
          <w:sz w:val="22"/>
          <w:szCs w:val="22"/>
        </w:rPr>
        <w:t xml:space="preserve"> </w:t>
      </w:r>
      <w:r w:rsidR="008E6F79" w:rsidRPr="002D4FDD">
        <w:rPr>
          <w:rFonts w:ascii="Calibri" w:hAnsi="Calibri" w:cs="Calibri"/>
          <w:b/>
          <w:bCs/>
          <w:sz w:val="22"/>
          <w:szCs w:val="22"/>
        </w:rPr>
        <w:t>Observe availability of soap or detergent at the place for handwashing</w:t>
      </w:r>
      <w:r w:rsidR="00325D2B">
        <w:rPr>
          <w:rFonts w:ascii="Calibri" w:hAnsi="Calibri" w:cs="Calibri"/>
          <w:b/>
          <w:bCs/>
          <w:sz w:val="22"/>
          <w:szCs w:val="22"/>
        </w:rPr>
        <w:t>.</w:t>
      </w:r>
      <w:r w:rsidR="008E6F79" w:rsidRPr="00180027">
        <w:rPr>
          <w:rFonts w:ascii="Calibri" w:hAnsi="Calibri" w:cs="Calibri"/>
          <w:sz w:val="22"/>
          <w:szCs w:val="22"/>
        </w:rPr>
        <w:t xml:space="preserve"> </w:t>
      </w:r>
    </w:p>
    <w:p w14:paraId="2D828EE5" w14:textId="4D234365" w:rsidR="008E6F79" w:rsidRPr="00180027" w:rsidRDefault="766EDD36" w:rsidP="008743A3">
      <w:pPr>
        <w:pStyle w:val="ListParagraph"/>
        <w:numPr>
          <w:ilvl w:val="1"/>
          <w:numId w:val="26"/>
        </w:numPr>
        <w:spacing w:line="240" w:lineRule="auto"/>
        <w:rPr>
          <w:rFonts w:ascii="Calibri" w:hAnsi="Calibri" w:cs="Calibri"/>
          <w:sz w:val="22"/>
          <w:szCs w:val="22"/>
        </w:rPr>
      </w:pPr>
      <w:r w:rsidRPr="766EDD36">
        <w:rPr>
          <w:rFonts w:ascii="Calibri" w:hAnsi="Calibri" w:cs="Calibri"/>
          <w:sz w:val="22"/>
          <w:szCs w:val="22"/>
        </w:rPr>
        <w:t xml:space="preserve">Soap or detergent is available </w:t>
      </w:r>
    </w:p>
    <w:p w14:paraId="4F2AB57C" w14:textId="085EAE4F" w:rsidR="00EB6B8C" w:rsidRDefault="3FEC1542" w:rsidP="008743A3">
      <w:pPr>
        <w:pStyle w:val="ListParagraph"/>
        <w:numPr>
          <w:ilvl w:val="1"/>
          <w:numId w:val="26"/>
        </w:numPr>
        <w:spacing w:line="240" w:lineRule="auto"/>
        <w:rPr>
          <w:rFonts w:ascii="Calibri" w:hAnsi="Calibri" w:cs="Calibri"/>
          <w:sz w:val="22"/>
          <w:szCs w:val="22"/>
        </w:rPr>
      </w:pPr>
      <w:r w:rsidRPr="3FEC1542">
        <w:rPr>
          <w:rFonts w:ascii="Calibri" w:hAnsi="Calibri" w:cs="Calibri"/>
          <w:sz w:val="22"/>
          <w:szCs w:val="22"/>
        </w:rPr>
        <w:t xml:space="preserve">Soap or detergent is not available (skip to #102) </w:t>
      </w:r>
    </w:p>
    <w:p w14:paraId="430339AB" w14:textId="77777777" w:rsidR="002D4FDD" w:rsidRPr="00180027" w:rsidRDefault="002D4FDD" w:rsidP="002D4FDD">
      <w:pPr>
        <w:pStyle w:val="ListParagraph"/>
        <w:spacing w:line="240" w:lineRule="auto"/>
        <w:ind w:left="1440"/>
        <w:rPr>
          <w:rFonts w:ascii="Calibri" w:hAnsi="Calibri" w:cs="Calibri"/>
          <w:sz w:val="22"/>
          <w:szCs w:val="22"/>
        </w:rPr>
      </w:pPr>
    </w:p>
    <w:p w14:paraId="7364F841" w14:textId="16824DD4" w:rsidR="005C7B56" w:rsidRPr="002D4FDD" w:rsidRDefault="00E60273" w:rsidP="008743A3">
      <w:pPr>
        <w:pStyle w:val="ListParagraph"/>
        <w:numPr>
          <w:ilvl w:val="0"/>
          <w:numId w:val="37"/>
        </w:numPr>
        <w:spacing w:line="240" w:lineRule="auto"/>
        <w:rPr>
          <w:rFonts w:ascii="Calibri" w:hAnsi="Calibri" w:cs="Calibri"/>
          <w:sz w:val="22"/>
          <w:szCs w:val="22"/>
        </w:rPr>
      </w:pPr>
      <w:r w:rsidRPr="002D4FDD">
        <w:rPr>
          <w:rFonts w:ascii="Calibri" w:hAnsi="Calibri" w:cs="Calibri"/>
          <w:sz w:val="22"/>
          <w:szCs w:val="22"/>
          <w:u w:val="single"/>
        </w:rPr>
        <w:t>JMP XH2:</w:t>
      </w:r>
      <w:r w:rsidRPr="002D4FDD">
        <w:rPr>
          <w:rFonts w:ascii="Calibri" w:hAnsi="Calibri" w:cs="Calibri"/>
          <w:sz w:val="22"/>
          <w:szCs w:val="22"/>
        </w:rPr>
        <w:t xml:space="preserve"> </w:t>
      </w:r>
      <w:r w:rsidRPr="002D4FDD">
        <w:rPr>
          <w:rFonts w:ascii="Calibri" w:hAnsi="Calibri" w:cs="Calibri"/>
          <w:b/>
          <w:bCs/>
          <w:sz w:val="22"/>
          <w:szCs w:val="22"/>
        </w:rPr>
        <w:t>Record type of soap observed.</w:t>
      </w:r>
      <w:r w:rsidRPr="002D4FDD">
        <w:rPr>
          <w:rFonts w:ascii="Calibri" w:hAnsi="Calibri" w:cs="Calibri"/>
          <w:sz w:val="22"/>
          <w:szCs w:val="22"/>
        </w:rPr>
        <w:t xml:space="preserve"> </w:t>
      </w:r>
      <w:r w:rsidRPr="002D4FDD">
        <w:rPr>
          <w:rFonts w:ascii="Calibri" w:hAnsi="Calibri" w:cs="Calibri"/>
          <w:i/>
          <w:iCs/>
          <w:sz w:val="22"/>
          <w:szCs w:val="22"/>
        </w:rPr>
        <w:t>Record all that apply</w:t>
      </w:r>
      <w:r w:rsidRPr="002D4FDD">
        <w:rPr>
          <w:rFonts w:ascii="Calibri" w:hAnsi="Calibri" w:cs="Calibri"/>
          <w:sz w:val="22"/>
          <w:szCs w:val="22"/>
        </w:rPr>
        <w:t xml:space="preserve"> </w:t>
      </w:r>
      <w:r w:rsidR="007D4808">
        <w:rPr>
          <w:rFonts w:ascii="Calibri" w:hAnsi="Calibri" w:cs="Calibri"/>
          <w:sz w:val="22"/>
          <w:szCs w:val="22"/>
        </w:rPr>
        <w:t>(multiselect)</w:t>
      </w:r>
    </w:p>
    <w:p w14:paraId="39E3A563" w14:textId="47BEFA2A" w:rsidR="00E60273" w:rsidRPr="00180027" w:rsidRDefault="00E60273" w:rsidP="008743A3">
      <w:pPr>
        <w:pStyle w:val="ListParagraph"/>
        <w:numPr>
          <w:ilvl w:val="1"/>
          <w:numId w:val="69"/>
        </w:numPr>
        <w:spacing w:line="240" w:lineRule="auto"/>
        <w:rPr>
          <w:rFonts w:ascii="Calibri" w:hAnsi="Calibri" w:cs="Calibri"/>
          <w:sz w:val="22"/>
          <w:szCs w:val="22"/>
        </w:rPr>
      </w:pPr>
      <w:r w:rsidRPr="00180027">
        <w:rPr>
          <w:rFonts w:ascii="Calibri" w:hAnsi="Calibri" w:cs="Calibri"/>
          <w:sz w:val="22"/>
          <w:szCs w:val="22"/>
        </w:rPr>
        <w:t xml:space="preserve">Bar or liquid soap </w:t>
      </w:r>
      <w:r w:rsidR="000E3AD1">
        <w:rPr>
          <w:rFonts w:ascii="Calibri" w:hAnsi="Calibri" w:cs="Calibri"/>
          <w:sz w:val="22"/>
          <w:szCs w:val="22"/>
        </w:rPr>
        <w:t xml:space="preserve">(skip to #98) </w:t>
      </w:r>
    </w:p>
    <w:p w14:paraId="611B9A7F" w14:textId="28CD415B" w:rsidR="00E60273" w:rsidRPr="00180027" w:rsidRDefault="00E60273" w:rsidP="008743A3">
      <w:pPr>
        <w:pStyle w:val="ListParagraph"/>
        <w:numPr>
          <w:ilvl w:val="1"/>
          <w:numId w:val="69"/>
        </w:numPr>
        <w:spacing w:line="240" w:lineRule="auto"/>
        <w:rPr>
          <w:rFonts w:ascii="Calibri" w:hAnsi="Calibri" w:cs="Calibri"/>
          <w:sz w:val="22"/>
          <w:szCs w:val="22"/>
        </w:rPr>
      </w:pPr>
      <w:r w:rsidRPr="00180027">
        <w:rPr>
          <w:rFonts w:ascii="Calibri" w:hAnsi="Calibri" w:cs="Calibri"/>
          <w:sz w:val="22"/>
          <w:szCs w:val="22"/>
        </w:rPr>
        <w:lastRenderedPageBreak/>
        <w:t xml:space="preserve">Detergent (powder/ liquid/ paste) </w:t>
      </w:r>
      <w:r w:rsidR="000E3AD1">
        <w:rPr>
          <w:rFonts w:ascii="Calibri" w:hAnsi="Calibri" w:cs="Calibri"/>
          <w:sz w:val="22"/>
          <w:szCs w:val="22"/>
        </w:rPr>
        <w:t xml:space="preserve">(skip to </w:t>
      </w:r>
      <w:r w:rsidR="00325D2B">
        <w:rPr>
          <w:rFonts w:ascii="Calibri" w:hAnsi="Calibri" w:cs="Calibri"/>
          <w:sz w:val="22"/>
          <w:szCs w:val="22"/>
        </w:rPr>
        <w:t>When there is no soap question</w:t>
      </w:r>
      <w:r w:rsidR="000E3AD1">
        <w:rPr>
          <w:rFonts w:ascii="Calibri" w:hAnsi="Calibri" w:cs="Calibri"/>
          <w:sz w:val="22"/>
          <w:szCs w:val="22"/>
        </w:rPr>
        <w:t>)</w:t>
      </w:r>
    </w:p>
    <w:p w14:paraId="204DD623" w14:textId="2D7A70BA" w:rsidR="00E60273" w:rsidRPr="00180027" w:rsidRDefault="00E60273" w:rsidP="008743A3">
      <w:pPr>
        <w:pStyle w:val="ListParagraph"/>
        <w:numPr>
          <w:ilvl w:val="1"/>
          <w:numId w:val="69"/>
        </w:numPr>
        <w:spacing w:line="240" w:lineRule="auto"/>
        <w:rPr>
          <w:rFonts w:ascii="Calibri" w:hAnsi="Calibri" w:cs="Calibri"/>
          <w:sz w:val="22"/>
          <w:szCs w:val="22"/>
        </w:rPr>
      </w:pPr>
      <w:r w:rsidRPr="00180027">
        <w:rPr>
          <w:rFonts w:ascii="Calibri" w:hAnsi="Calibri" w:cs="Calibri"/>
          <w:sz w:val="22"/>
          <w:szCs w:val="22"/>
        </w:rPr>
        <w:t>Ash/ mud/ Sand</w:t>
      </w:r>
      <w:r w:rsidR="000E3AD1">
        <w:rPr>
          <w:rFonts w:ascii="Calibri" w:hAnsi="Calibri" w:cs="Calibri"/>
          <w:sz w:val="22"/>
          <w:szCs w:val="22"/>
        </w:rPr>
        <w:t xml:space="preserve"> (</w:t>
      </w:r>
      <w:r w:rsidR="00325D2B">
        <w:rPr>
          <w:rFonts w:ascii="Calibri" w:hAnsi="Calibri" w:cs="Calibri"/>
          <w:sz w:val="22"/>
          <w:szCs w:val="22"/>
        </w:rPr>
        <w:t>skip to When there is no soap question</w:t>
      </w:r>
      <w:r w:rsidR="000E3AD1">
        <w:rPr>
          <w:rFonts w:ascii="Calibri" w:hAnsi="Calibri" w:cs="Calibri"/>
          <w:sz w:val="22"/>
          <w:szCs w:val="22"/>
        </w:rPr>
        <w:t>)</w:t>
      </w:r>
    </w:p>
    <w:p w14:paraId="72A612B5" w14:textId="70C83DBE" w:rsidR="00E60273" w:rsidRDefault="01AA0650" w:rsidP="008743A3">
      <w:pPr>
        <w:pStyle w:val="ListParagraph"/>
        <w:numPr>
          <w:ilvl w:val="1"/>
          <w:numId w:val="69"/>
        </w:numPr>
        <w:spacing w:line="240" w:lineRule="auto"/>
        <w:rPr>
          <w:rFonts w:ascii="Calibri" w:hAnsi="Calibri" w:cs="Calibri"/>
          <w:sz w:val="22"/>
          <w:szCs w:val="22"/>
        </w:rPr>
      </w:pPr>
      <w:r w:rsidRPr="01AA0650">
        <w:rPr>
          <w:rFonts w:ascii="Calibri" w:hAnsi="Calibri" w:cs="Calibri"/>
          <w:sz w:val="22"/>
          <w:szCs w:val="22"/>
        </w:rPr>
        <w:t xml:space="preserve">Other </w:t>
      </w:r>
    </w:p>
    <w:p w14:paraId="47CEE3FF" w14:textId="77777777" w:rsidR="000E3AD1" w:rsidRPr="000E3AD1" w:rsidRDefault="000E3AD1" w:rsidP="000E3AD1">
      <w:pPr>
        <w:pStyle w:val="ListParagraph"/>
        <w:tabs>
          <w:tab w:val="left" w:pos="540"/>
        </w:tabs>
        <w:spacing w:line="240" w:lineRule="auto"/>
        <w:textAlignment w:val="top"/>
        <w:rPr>
          <w:rFonts w:ascii="Calibri" w:eastAsia="Times New Roman" w:hAnsi="Calibri" w:cs="Calibri"/>
          <w:sz w:val="22"/>
          <w:szCs w:val="22"/>
        </w:rPr>
      </w:pPr>
    </w:p>
    <w:p w14:paraId="7B6C9B65" w14:textId="4E2C0E54" w:rsidR="00EB6B8C" w:rsidRPr="00325D2B" w:rsidRDefault="000E3AD1" w:rsidP="00325D2B">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000E3AD1">
        <w:rPr>
          <w:rFonts w:ascii="Calibri" w:hAnsi="Calibri" w:cs="Calibri"/>
          <w:b/>
          <w:bCs/>
          <w:sz w:val="22"/>
          <w:szCs w:val="22"/>
        </w:rPr>
        <w:t>If “</w:t>
      </w:r>
      <w:r w:rsidR="00325D2B">
        <w:rPr>
          <w:rFonts w:ascii="Calibri" w:hAnsi="Calibri" w:cs="Calibri"/>
          <w:b/>
          <w:bCs/>
          <w:sz w:val="22"/>
          <w:szCs w:val="22"/>
        </w:rPr>
        <w:t>O</w:t>
      </w:r>
      <w:r w:rsidRPr="000E3AD1">
        <w:rPr>
          <w:rFonts w:ascii="Calibri" w:hAnsi="Calibri" w:cs="Calibri"/>
          <w:b/>
          <w:bCs/>
          <w:sz w:val="22"/>
          <w:szCs w:val="22"/>
        </w:rPr>
        <w:t xml:space="preserve">ther” </w:t>
      </w:r>
      <w:r>
        <w:rPr>
          <w:rFonts w:ascii="Calibri" w:hAnsi="Calibri" w:cs="Calibri"/>
          <w:b/>
          <w:bCs/>
          <w:sz w:val="22"/>
          <w:szCs w:val="22"/>
        </w:rPr>
        <w:t xml:space="preserve">type of soap observed, </w:t>
      </w:r>
      <w:r w:rsidRPr="000E3AD1">
        <w:rPr>
          <w:rFonts w:ascii="Calibri" w:hAnsi="Calibri" w:cs="Calibri"/>
          <w:b/>
          <w:bCs/>
          <w:sz w:val="22"/>
          <w:szCs w:val="22"/>
        </w:rPr>
        <w:t>please specify</w:t>
      </w:r>
      <w:r w:rsidR="00325D2B">
        <w:rPr>
          <w:rFonts w:ascii="Calibri" w:hAnsi="Calibri" w:cs="Calibri"/>
          <w:b/>
          <w:bCs/>
          <w:sz w:val="22"/>
          <w:szCs w:val="22"/>
        </w:rPr>
        <w:t xml:space="preserve">. </w:t>
      </w:r>
      <w:r w:rsidR="00325D2B">
        <w:rPr>
          <w:rFonts w:ascii="Calibri" w:hAnsi="Calibri" w:cs="Calibri"/>
          <w:b/>
          <w:bCs/>
          <w:sz w:val="22"/>
          <w:szCs w:val="22"/>
        </w:rPr>
        <w:br/>
      </w:r>
    </w:p>
    <w:p w14:paraId="6A21C865" w14:textId="1EED7059" w:rsidR="004D545C" w:rsidRPr="002D4FDD" w:rsidRDefault="7640EE5A" w:rsidP="008743A3">
      <w:pPr>
        <w:pStyle w:val="ListParagraph"/>
        <w:numPr>
          <w:ilvl w:val="0"/>
          <w:numId w:val="37"/>
        </w:numPr>
        <w:spacing w:after="0" w:line="240" w:lineRule="auto"/>
        <w:rPr>
          <w:rFonts w:ascii="Calibri" w:hAnsi="Calibri" w:cs="Calibri"/>
          <w:i/>
          <w:iCs/>
          <w:sz w:val="22"/>
          <w:szCs w:val="22"/>
          <w:u w:val="single"/>
        </w:rPr>
      </w:pPr>
      <w:r w:rsidRPr="7640EE5A">
        <w:rPr>
          <w:rFonts w:ascii="Calibri" w:hAnsi="Calibri" w:cs="Calibri"/>
          <w:b/>
          <w:bCs/>
          <w:sz w:val="22"/>
          <w:szCs w:val="22"/>
        </w:rPr>
        <w:t xml:space="preserve">When there is no soap in your household, what do you use for hand washing? </w:t>
      </w:r>
      <w:r w:rsidRPr="7640EE5A">
        <w:rPr>
          <w:rFonts w:ascii="Calibri" w:hAnsi="Calibri" w:cs="Calibri"/>
          <w:i/>
          <w:iCs/>
          <w:sz w:val="22"/>
          <w:szCs w:val="22"/>
          <w:u w:val="single"/>
        </w:rPr>
        <w:t>(Do not prompt)</w:t>
      </w:r>
    </w:p>
    <w:p w14:paraId="2D11C0B4" w14:textId="756E96C9" w:rsidR="004D545C" w:rsidRPr="00180027" w:rsidRDefault="6B9444C6" w:rsidP="008743A3">
      <w:pPr>
        <w:pStyle w:val="ListParagraph"/>
        <w:numPr>
          <w:ilvl w:val="0"/>
          <w:numId w:val="55"/>
        </w:numPr>
        <w:spacing w:after="0" w:line="240" w:lineRule="auto"/>
        <w:rPr>
          <w:rFonts w:ascii="Calibri" w:hAnsi="Calibri" w:cs="Calibri"/>
          <w:sz w:val="22"/>
          <w:szCs w:val="22"/>
        </w:rPr>
      </w:pPr>
      <w:r w:rsidRPr="6B9444C6">
        <w:rPr>
          <w:rFonts w:ascii="Calibri" w:hAnsi="Calibri" w:cs="Calibri"/>
          <w:sz w:val="22"/>
          <w:szCs w:val="22"/>
        </w:rPr>
        <w:t>Water only (skip t</w:t>
      </w:r>
      <w:r w:rsidR="005B70A0">
        <w:rPr>
          <w:rFonts w:ascii="Calibri" w:hAnsi="Calibri" w:cs="Calibri"/>
          <w:sz w:val="22"/>
          <w:szCs w:val="22"/>
        </w:rPr>
        <w:t>o Important times for handwashing question</w:t>
      </w:r>
      <w:r w:rsidRPr="6B9444C6">
        <w:rPr>
          <w:rFonts w:ascii="Calibri" w:hAnsi="Calibri" w:cs="Calibri"/>
          <w:sz w:val="22"/>
          <w:szCs w:val="22"/>
        </w:rPr>
        <w:t xml:space="preserve">) </w:t>
      </w:r>
    </w:p>
    <w:p w14:paraId="1D1A9674" w14:textId="7BB72343" w:rsidR="004D545C" w:rsidRPr="00180027" w:rsidRDefault="6B9444C6" w:rsidP="008743A3">
      <w:pPr>
        <w:pStyle w:val="ListParagraph"/>
        <w:numPr>
          <w:ilvl w:val="0"/>
          <w:numId w:val="55"/>
        </w:numPr>
        <w:spacing w:after="0" w:line="240" w:lineRule="auto"/>
        <w:rPr>
          <w:rFonts w:ascii="Calibri" w:hAnsi="Calibri" w:cs="Calibri"/>
          <w:sz w:val="22"/>
          <w:szCs w:val="22"/>
        </w:rPr>
      </w:pPr>
      <w:r w:rsidRPr="6B9444C6">
        <w:rPr>
          <w:rFonts w:ascii="Calibri" w:hAnsi="Calibri" w:cs="Calibri"/>
          <w:sz w:val="22"/>
          <w:szCs w:val="22"/>
        </w:rPr>
        <w:t>Ash (</w:t>
      </w:r>
      <w:r w:rsidR="005B70A0" w:rsidRPr="6B9444C6">
        <w:rPr>
          <w:rFonts w:ascii="Calibri" w:hAnsi="Calibri" w:cs="Calibri"/>
          <w:sz w:val="22"/>
          <w:szCs w:val="22"/>
        </w:rPr>
        <w:t>skip t</w:t>
      </w:r>
      <w:r w:rsidR="005B70A0">
        <w:rPr>
          <w:rFonts w:ascii="Calibri" w:hAnsi="Calibri" w:cs="Calibri"/>
          <w:sz w:val="22"/>
          <w:szCs w:val="22"/>
        </w:rPr>
        <w:t>o Important times for handwashing question</w:t>
      </w:r>
      <w:r w:rsidRPr="6B9444C6">
        <w:rPr>
          <w:rFonts w:ascii="Calibri" w:hAnsi="Calibri" w:cs="Calibri"/>
          <w:sz w:val="22"/>
          <w:szCs w:val="22"/>
        </w:rPr>
        <w:t>)</w:t>
      </w:r>
    </w:p>
    <w:p w14:paraId="200AAA8C" w14:textId="552DC453" w:rsidR="004D545C" w:rsidRPr="00180027" w:rsidRDefault="6B9444C6" w:rsidP="008743A3">
      <w:pPr>
        <w:pStyle w:val="ListParagraph"/>
        <w:numPr>
          <w:ilvl w:val="0"/>
          <w:numId w:val="55"/>
        </w:numPr>
        <w:spacing w:after="0" w:line="240" w:lineRule="auto"/>
        <w:rPr>
          <w:rFonts w:ascii="Calibri" w:hAnsi="Calibri" w:cs="Calibri"/>
          <w:sz w:val="22"/>
          <w:szCs w:val="22"/>
        </w:rPr>
      </w:pPr>
      <w:r w:rsidRPr="6B9444C6">
        <w:rPr>
          <w:rFonts w:ascii="Calibri" w:hAnsi="Calibri" w:cs="Calibri"/>
          <w:sz w:val="22"/>
          <w:szCs w:val="22"/>
        </w:rPr>
        <w:t>Sand (</w:t>
      </w:r>
      <w:r w:rsidR="005B70A0" w:rsidRPr="6B9444C6">
        <w:rPr>
          <w:rFonts w:ascii="Calibri" w:hAnsi="Calibri" w:cs="Calibri"/>
          <w:sz w:val="22"/>
          <w:szCs w:val="22"/>
        </w:rPr>
        <w:t>skip t</w:t>
      </w:r>
      <w:r w:rsidR="005B70A0">
        <w:rPr>
          <w:rFonts w:ascii="Calibri" w:hAnsi="Calibri" w:cs="Calibri"/>
          <w:sz w:val="22"/>
          <w:szCs w:val="22"/>
        </w:rPr>
        <w:t>o Important times for handwashing question</w:t>
      </w:r>
      <w:r w:rsidRPr="6B9444C6">
        <w:rPr>
          <w:rFonts w:ascii="Calibri" w:hAnsi="Calibri" w:cs="Calibri"/>
          <w:sz w:val="22"/>
          <w:szCs w:val="22"/>
        </w:rPr>
        <w:t>)</w:t>
      </w:r>
    </w:p>
    <w:p w14:paraId="543D7E7F" w14:textId="4076A52F" w:rsidR="004D545C" w:rsidRPr="00180027" w:rsidRDefault="6B9444C6" w:rsidP="008743A3">
      <w:pPr>
        <w:pStyle w:val="ListParagraph"/>
        <w:numPr>
          <w:ilvl w:val="0"/>
          <w:numId w:val="55"/>
        </w:numPr>
        <w:spacing w:after="0" w:line="240" w:lineRule="auto"/>
        <w:rPr>
          <w:rFonts w:ascii="Calibri" w:hAnsi="Calibri" w:cs="Calibri"/>
          <w:sz w:val="22"/>
          <w:szCs w:val="22"/>
        </w:rPr>
      </w:pPr>
      <w:r w:rsidRPr="6B9444C6">
        <w:rPr>
          <w:rFonts w:ascii="Calibri" w:hAnsi="Calibri" w:cs="Calibri"/>
          <w:sz w:val="22"/>
          <w:szCs w:val="22"/>
        </w:rPr>
        <w:t>Do not use anything (</w:t>
      </w:r>
      <w:r w:rsidR="005B70A0" w:rsidRPr="6B9444C6">
        <w:rPr>
          <w:rFonts w:ascii="Calibri" w:hAnsi="Calibri" w:cs="Calibri"/>
          <w:sz w:val="22"/>
          <w:szCs w:val="22"/>
        </w:rPr>
        <w:t>skip t</w:t>
      </w:r>
      <w:r w:rsidR="005B70A0">
        <w:rPr>
          <w:rFonts w:ascii="Calibri" w:hAnsi="Calibri" w:cs="Calibri"/>
          <w:sz w:val="22"/>
          <w:szCs w:val="22"/>
        </w:rPr>
        <w:t>o Important times for handwashing question</w:t>
      </w:r>
      <w:r w:rsidRPr="6B9444C6">
        <w:rPr>
          <w:rFonts w:ascii="Calibri" w:hAnsi="Calibri" w:cs="Calibri"/>
          <w:sz w:val="22"/>
          <w:szCs w:val="22"/>
        </w:rPr>
        <w:t>)</w:t>
      </w:r>
    </w:p>
    <w:p w14:paraId="7A57BE4D" w14:textId="77777777" w:rsidR="002D4FDD" w:rsidRDefault="004D545C" w:rsidP="008743A3">
      <w:pPr>
        <w:pStyle w:val="ListParagraph"/>
        <w:numPr>
          <w:ilvl w:val="0"/>
          <w:numId w:val="55"/>
        </w:numPr>
        <w:spacing w:after="0" w:line="240" w:lineRule="auto"/>
        <w:rPr>
          <w:rFonts w:ascii="Calibri" w:hAnsi="Calibri" w:cs="Calibri"/>
          <w:sz w:val="22"/>
          <w:szCs w:val="22"/>
        </w:rPr>
      </w:pPr>
      <w:r w:rsidRPr="00180027">
        <w:rPr>
          <w:rFonts w:ascii="Calibri" w:hAnsi="Calibri" w:cs="Calibri"/>
          <w:sz w:val="22"/>
          <w:szCs w:val="22"/>
        </w:rPr>
        <w:t>Other</w:t>
      </w:r>
    </w:p>
    <w:p w14:paraId="59579F09" w14:textId="2A8C0043" w:rsidR="004D545C" w:rsidRDefault="6B9444C6" w:rsidP="008743A3">
      <w:pPr>
        <w:pStyle w:val="ListParagraph"/>
        <w:numPr>
          <w:ilvl w:val="0"/>
          <w:numId w:val="55"/>
        </w:numPr>
        <w:spacing w:after="0" w:line="240" w:lineRule="auto"/>
        <w:rPr>
          <w:rFonts w:ascii="Calibri" w:hAnsi="Calibri" w:cs="Calibri"/>
          <w:sz w:val="22"/>
          <w:szCs w:val="22"/>
        </w:rPr>
      </w:pPr>
      <w:r w:rsidRPr="6B9444C6">
        <w:rPr>
          <w:rFonts w:ascii="Calibri" w:hAnsi="Calibri" w:cs="Calibri"/>
          <w:sz w:val="22"/>
          <w:szCs w:val="22"/>
        </w:rPr>
        <w:t>Don’t know (</w:t>
      </w:r>
      <w:r w:rsidR="005B70A0" w:rsidRPr="6B9444C6">
        <w:rPr>
          <w:rFonts w:ascii="Calibri" w:hAnsi="Calibri" w:cs="Calibri"/>
          <w:sz w:val="22"/>
          <w:szCs w:val="22"/>
        </w:rPr>
        <w:t>skip t</w:t>
      </w:r>
      <w:r w:rsidR="005B70A0">
        <w:rPr>
          <w:rFonts w:ascii="Calibri" w:hAnsi="Calibri" w:cs="Calibri"/>
          <w:sz w:val="22"/>
          <w:szCs w:val="22"/>
        </w:rPr>
        <w:t>o Important times for handwashing question</w:t>
      </w:r>
      <w:r w:rsidRPr="6B9444C6">
        <w:rPr>
          <w:rFonts w:ascii="Calibri" w:hAnsi="Calibri" w:cs="Calibri"/>
          <w:sz w:val="22"/>
          <w:szCs w:val="22"/>
        </w:rPr>
        <w:t>)</w:t>
      </w:r>
    </w:p>
    <w:p w14:paraId="6C88E189" w14:textId="77777777" w:rsidR="007D4808" w:rsidRPr="007D4808" w:rsidRDefault="007D4808" w:rsidP="007D4808">
      <w:pPr>
        <w:spacing w:after="0" w:line="240" w:lineRule="auto"/>
        <w:rPr>
          <w:rFonts w:ascii="Calibri" w:hAnsi="Calibri" w:cs="Calibri"/>
          <w:sz w:val="22"/>
          <w:szCs w:val="22"/>
        </w:rPr>
      </w:pPr>
    </w:p>
    <w:p w14:paraId="6A26B6AC" w14:textId="7BA73A11" w:rsidR="004D545C" w:rsidRPr="00325D2B" w:rsidRDefault="000E3AD1" w:rsidP="00325D2B">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000E3AD1">
        <w:rPr>
          <w:rFonts w:ascii="Calibri" w:hAnsi="Calibri" w:cs="Calibri"/>
          <w:b/>
          <w:bCs/>
          <w:sz w:val="22"/>
          <w:szCs w:val="22"/>
        </w:rPr>
        <w:t>If “</w:t>
      </w:r>
      <w:r w:rsidR="00325D2B">
        <w:rPr>
          <w:rFonts w:ascii="Calibri" w:hAnsi="Calibri" w:cs="Calibri"/>
          <w:b/>
          <w:bCs/>
          <w:sz w:val="22"/>
          <w:szCs w:val="22"/>
        </w:rPr>
        <w:t>O</w:t>
      </w:r>
      <w:r w:rsidRPr="000E3AD1">
        <w:rPr>
          <w:rFonts w:ascii="Calibri" w:hAnsi="Calibri" w:cs="Calibri"/>
          <w:b/>
          <w:bCs/>
          <w:sz w:val="22"/>
          <w:szCs w:val="22"/>
        </w:rPr>
        <w:t xml:space="preserve">ther” </w:t>
      </w:r>
      <w:r>
        <w:rPr>
          <w:rFonts w:ascii="Calibri" w:hAnsi="Calibri" w:cs="Calibri"/>
          <w:b/>
          <w:bCs/>
          <w:sz w:val="22"/>
          <w:szCs w:val="22"/>
        </w:rPr>
        <w:t xml:space="preserve">way to hand wash, </w:t>
      </w:r>
      <w:r w:rsidRPr="000E3AD1">
        <w:rPr>
          <w:rFonts w:ascii="Calibri" w:hAnsi="Calibri" w:cs="Calibri"/>
          <w:b/>
          <w:bCs/>
          <w:sz w:val="22"/>
          <w:szCs w:val="22"/>
        </w:rPr>
        <w:t>please specify</w:t>
      </w:r>
      <w:r w:rsidR="00325D2B">
        <w:rPr>
          <w:rFonts w:ascii="Calibri" w:hAnsi="Calibri" w:cs="Calibri"/>
          <w:b/>
          <w:bCs/>
          <w:sz w:val="22"/>
          <w:szCs w:val="22"/>
        </w:rPr>
        <w:t>.</w:t>
      </w:r>
      <w:r w:rsidR="00325D2B">
        <w:rPr>
          <w:rFonts w:ascii="Calibri" w:hAnsi="Calibri" w:cs="Calibri"/>
          <w:b/>
          <w:bCs/>
          <w:sz w:val="22"/>
          <w:szCs w:val="22"/>
        </w:rPr>
        <w:br/>
      </w:r>
    </w:p>
    <w:p w14:paraId="50F8867A" w14:textId="0B2DF7AF" w:rsidR="00535726" w:rsidRPr="00180027" w:rsidRDefault="01AA0650" w:rsidP="008743A3">
      <w:pPr>
        <w:pStyle w:val="ListParagraph"/>
        <w:numPr>
          <w:ilvl w:val="0"/>
          <w:numId w:val="37"/>
        </w:numPr>
        <w:tabs>
          <w:tab w:val="left" w:pos="540"/>
        </w:tabs>
        <w:spacing w:after="0" w:line="240" w:lineRule="auto"/>
        <w:textAlignment w:val="top"/>
        <w:rPr>
          <w:rFonts w:ascii="Calibri" w:hAnsi="Calibri" w:cs="Calibri"/>
          <w:i/>
          <w:iCs/>
          <w:sz w:val="22"/>
          <w:szCs w:val="22"/>
        </w:rPr>
      </w:pPr>
      <w:r w:rsidRPr="01AA0650">
        <w:rPr>
          <w:rFonts w:ascii="Calibri" w:hAnsi="Calibri" w:cs="Calibri"/>
          <w:b/>
          <w:bCs/>
          <w:sz w:val="22"/>
          <w:szCs w:val="22"/>
        </w:rPr>
        <w:t xml:space="preserve">Please name at least 3 of the most important times when someone should wash their hands </w:t>
      </w:r>
      <w:r w:rsidRPr="01AA0650">
        <w:rPr>
          <w:rFonts w:ascii="Calibri" w:hAnsi="Calibri" w:cs="Calibri"/>
          <w:i/>
          <w:iCs/>
          <w:sz w:val="22"/>
          <w:szCs w:val="22"/>
        </w:rPr>
        <w:t xml:space="preserve">(multiple options can be checked) </w:t>
      </w:r>
    </w:p>
    <w:p w14:paraId="694BE9C8" w14:textId="33619DEF" w:rsidR="00535726" w:rsidRPr="00180027" w:rsidRDefault="6B9444C6" w:rsidP="008743A3">
      <w:pPr>
        <w:pStyle w:val="ListParagraph"/>
        <w:numPr>
          <w:ilvl w:val="0"/>
          <w:numId w:val="56"/>
        </w:numPr>
        <w:spacing w:after="0" w:line="240" w:lineRule="auto"/>
        <w:rPr>
          <w:rFonts w:ascii="Calibri" w:hAnsi="Calibri" w:cs="Calibri"/>
          <w:sz w:val="22"/>
          <w:szCs w:val="22"/>
        </w:rPr>
      </w:pPr>
      <w:r w:rsidRPr="6B9444C6">
        <w:rPr>
          <w:rFonts w:ascii="Calibri" w:hAnsi="Calibri" w:cs="Calibri"/>
          <w:sz w:val="22"/>
          <w:szCs w:val="22"/>
        </w:rPr>
        <w:t xml:space="preserve">Before eating (skip to </w:t>
      </w:r>
      <w:r w:rsidR="005B70A0">
        <w:rPr>
          <w:rFonts w:ascii="Calibri" w:hAnsi="Calibri" w:cs="Calibri"/>
          <w:sz w:val="22"/>
          <w:szCs w:val="22"/>
        </w:rPr>
        <w:t>Water source management question</w:t>
      </w:r>
      <w:r w:rsidRPr="6B9444C6">
        <w:rPr>
          <w:rFonts w:ascii="Calibri" w:hAnsi="Calibri" w:cs="Calibri"/>
          <w:sz w:val="22"/>
          <w:szCs w:val="22"/>
        </w:rPr>
        <w:t xml:space="preserve">) </w:t>
      </w:r>
    </w:p>
    <w:p w14:paraId="20549A57" w14:textId="5130385C" w:rsidR="00535726" w:rsidRPr="00180027" w:rsidRDefault="6B9444C6" w:rsidP="008743A3">
      <w:pPr>
        <w:pStyle w:val="ListParagraph"/>
        <w:numPr>
          <w:ilvl w:val="0"/>
          <w:numId w:val="56"/>
        </w:numPr>
        <w:spacing w:after="0" w:line="240" w:lineRule="auto"/>
        <w:rPr>
          <w:rFonts w:ascii="Calibri" w:hAnsi="Calibri" w:cs="Calibri"/>
          <w:sz w:val="22"/>
          <w:szCs w:val="22"/>
        </w:rPr>
      </w:pPr>
      <w:r w:rsidRPr="6B9444C6">
        <w:rPr>
          <w:rFonts w:ascii="Calibri" w:hAnsi="Calibri" w:cs="Calibri"/>
          <w:sz w:val="22"/>
          <w:szCs w:val="22"/>
        </w:rPr>
        <w:t>Before cooking/meal preparation (</w:t>
      </w:r>
      <w:r w:rsidR="005B70A0" w:rsidRPr="6B9444C6">
        <w:rPr>
          <w:rFonts w:ascii="Calibri" w:hAnsi="Calibri" w:cs="Calibri"/>
          <w:sz w:val="22"/>
          <w:szCs w:val="22"/>
        </w:rPr>
        <w:t xml:space="preserve">skip to </w:t>
      </w:r>
      <w:r w:rsidR="005B70A0">
        <w:rPr>
          <w:rFonts w:ascii="Calibri" w:hAnsi="Calibri" w:cs="Calibri"/>
          <w:sz w:val="22"/>
          <w:szCs w:val="22"/>
        </w:rPr>
        <w:t>Water source management question</w:t>
      </w:r>
      <w:r w:rsidRPr="6B9444C6">
        <w:rPr>
          <w:rFonts w:ascii="Calibri" w:hAnsi="Calibri" w:cs="Calibri"/>
          <w:sz w:val="22"/>
          <w:szCs w:val="22"/>
        </w:rPr>
        <w:t>)</w:t>
      </w:r>
    </w:p>
    <w:p w14:paraId="68B1B8AB" w14:textId="168A6C7A" w:rsidR="00535726" w:rsidRPr="00180027" w:rsidRDefault="6B9444C6" w:rsidP="008743A3">
      <w:pPr>
        <w:pStyle w:val="ListParagraph"/>
        <w:numPr>
          <w:ilvl w:val="0"/>
          <w:numId w:val="56"/>
        </w:numPr>
        <w:spacing w:after="0" w:line="240" w:lineRule="auto"/>
        <w:rPr>
          <w:rFonts w:ascii="Calibri" w:hAnsi="Calibri" w:cs="Calibri"/>
          <w:sz w:val="22"/>
          <w:szCs w:val="22"/>
        </w:rPr>
      </w:pPr>
      <w:r w:rsidRPr="6B9444C6">
        <w:rPr>
          <w:rFonts w:ascii="Calibri" w:hAnsi="Calibri" w:cs="Calibri"/>
          <w:sz w:val="22"/>
          <w:szCs w:val="22"/>
        </w:rPr>
        <w:t>After defecation (</w:t>
      </w:r>
      <w:r w:rsidR="005B70A0" w:rsidRPr="6B9444C6">
        <w:rPr>
          <w:rFonts w:ascii="Calibri" w:hAnsi="Calibri" w:cs="Calibri"/>
          <w:sz w:val="22"/>
          <w:szCs w:val="22"/>
        </w:rPr>
        <w:t xml:space="preserve">skip to </w:t>
      </w:r>
      <w:r w:rsidR="005B70A0">
        <w:rPr>
          <w:rFonts w:ascii="Calibri" w:hAnsi="Calibri" w:cs="Calibri"/>
          <w:sz w:val="22"/>
          <w:szCs w:val="22"/>
        </w:rPr>
        <w:t>Water source management question</w:t>
      </w:r>
      <w:r w:rsidRPr="6B9444C6">
        <w:rPr>
          <w:rFonts w:ascii="Calibri" w:hAnsi="Calibri" w:cs="Calibri"/>
          <w:sz w:val="22"/>
          <w:szCs w:val="22"/>
        </w:rPr>
        <w:t>)</w:t>
      </w:r>
    </w:p>
    <w:p w14:paraId="050679C0" w14:textId="7222A303" w:rsidR="00535726" w:rsidRPr="00180027" w:rsidRDefault="6B9444C6" w:rsidP="008743A3">
      <w:pPr>
        <w:pStyle w:val="ListParagraph"/>
        <w:numPr>
          <w:ilvl w:val="0"/>
          <w:numId w:val="56"/>
        </w:numPr>
        <w:spacing w:after="0" w:line="240" w:lineRule="auto"/>
        <w:rPr>
          <w:rFonts w:ascii="Calibri" w:hAnsi="Calibri" w:cs="Calibri"/>
          <w:sz w:val="22"/>
          <w:szCs w:val="22"/>
        </w:rPr>
      </w:pPr>
      <w:r w:rsidRPr="6B9444C6">
        <w:rPr>
          <w:rFonts w:ascii="Calibri" w:hAnsi="Calibri" w:cs="Calibri"/>
          <w:sz w:val="22"/>
          <w:szCs w:val="22"/>
        </w:rPr>
        <w:t>Before breastfeeding (</w:t>
      </w:r>
      <w:r w:rsidR="005B70A0" w:rsidRPr="6B9444C6">
        <w:rPr>
          <w:rFonts w:ascii="Calibri" w:hAnsi="Calibri" w:cs="Calibri"/>
          <w:sz w:val="22"/>
          <w:szCs w:val="22"/>
        </w:rPr>
        <w:t xml:space="preserve">skip to </w:t>
      </w:r>
      <w:r w:rsidR="005B70A0">
        <w:rPr>
          <w:rFonts w:ascii="Calibri" w:hAnsi="Calibri" w:cs="Calibri"/>
          <w:sz w:val="22"/>
          <w:szCs w:val="22"/>
        </w:rPr>
        <w:t>Water source management question</w:t>
      </w:r>
      <w:r w:rsidRPr="6B9444C6">
        <w:rPr>
          <w:rFonts w:ascii="Calibri" w:hAnsi="Calibri" w:cs="Calibri"/>
          <w:sz w:val="22"/>
          <w:szCs w:val="22"/>
        </w:rPr>
        <w:t>)</w:t>
      </w:r>
    </w:p>
    <w:p w14:paraId="6479775D" w14:textId="296444AB" w:rsidR="00535726" w:rsidRPr="00180027" w:rsidRDefault="6B9444C6" w:rsidP="008743A3">
      <w:pPr>
        <w:pStyle w:val="ListParagraph"/>
        <w:numPr>
          <w:ilvl w:val="0"/>
          <w:numId w:val="56"/>
        </w:numPr>
        <w:spacing w:after="0" w:line="240" w:lineRule="auto"/>
        <w:rPr>
          <w:rFonts w:ascii="Calibri" w:hAnsi="Calibri" w:cs="Calibri"/>
          <w:sz w:val="22"/>
          <w:szCs w:val="22"/>
        </w:rPr>
      </w:pPr>
      <w:r w:rsidRPr="6B9444C6">
        <w:rPr>
          <w:rFonts w:ascii="Calibri" w:hAnsi="Calibri" w:cs="Calibri"/>
          <w:sz w:val="22"/>
          <w:szCs w:val="22"/>
        </w:rPr>
        <w:t>Before feeding children (</w:t>
      </w:r>
      <w:r w:rsidR="005B70A0" w:rsidRPr="6B9444C6">
        <w:rPr>
          <w:rFonts w:ascii="Calibri" w:hAnsi="Calibri" w:cs="Calibri"/>
          <w:sz w:val="22"/>
          <w:szCs w:val="22"/>
        </w:rPr>
        <w:t xml:space="preserve">skip to </w:t>
      </w:r>
      <w:r w:rsidR="005B70A0">
        <w:rPr>
          <w:rFonts w:ascii="Calibri" w:hAnsi="Calibri" w:cs="Calibri"/>
          <w:sz w:val="22"/>
          <w:szCs w:val="22"/>
        </w:rPr>
        <w:t>Water source management question</w:t>
      </w:r>
      <w:r w:rsidRPr="6B9444C6">
        <w:rPr>
          <w:rFonts w:ascii="Calibri" w:hAnsi="Calibri" w:cs="Calibri"/>
          <w:sz w:val="22"/>
          <w:szCs w:val="22"/>
        </w:rPr>
        <w:t>)</w:t>
      </w:r>
    </w:p>
    <w:p w14:paraId="22E528F7" w14:textId="0F4014DF" w:rsidR="00535726" w:rsidRPr="00180027" w:rsidRDefault="6B9444C6" w:rsidP="008743A3">
      <w:pPr>
        <w:pStyle w:val="ListParagraph"/>
        <w:numPr>
          <w:ilvl w:val="0"/>
          <w:numId w:val="56"/>
        </w:numPr>
        <w:spacing w:after="0" w:line="240" w:lineRule="auto"/>
        <w:rPr>
          <w:rFonts w:ascii="Calibri" w:hAnsi="Calibri" w:cs="Calibri"/>
          <w:sz w:val="22"/>
          <w:szCs w:val="22"/>
        </w:rPr>
      </w:pPr>
      <w:r w:rsidRPr="6B9444C6">
        <w:rPr>
          <w:rFonts w:ascii="Calibri" w:hAnsi="Calibri" w:cs="Calibri"/>
          <w:sz w:val="22"/>
          <w:szCs w:val="22"/>
        </w:rPr>
        <w:t>After handling a child’s stool/changing a nappy/cleaning a child’s bottom (</w:t>
      </w:r>
      <w:r w:rsidR="005B70A0" w:rsidRPr="6B9444C6">
        <w:rPr>
          <w:rFonts w:ascii="Calibri" w:hAnsi="Calibri" w:cs="Calibri"/>
          <w:sz w:val="22"/>
          <w:szCs w:val="22"/>
        </w:rPr>
        <w:t xml:space="preserve">skip to </w:t>
      </w:r>
      <w:r w:rsidR="005B70A0">
        <w:rPr>
          <w:rFonts w:ascii="Calibri" w:hAnsi="Calibri" w:cs="Calibri"/>
          <w:sz w:val="22"/>
          <w:szCs w:val="22"/>
        </w:rPr>
        <w:t>Water source management question</w:t>
      </w:r>
      <w:r w:rsidRPr="6B9444C6">
        <w:rPr>
          <w:rFonts w:ascii="Calibri" w:hAnsi="Calibri" w:cs="Calibri"/>
          <w:sz w:val="22"/>
          <w:szCs w:val="22"/>
        </w:rPr>
        <w:t>)</w:t>
      </w:r>
    </w:p>
    <w:p w14:paraId="4C616113" w14:textId="41ECEFD6" w:rsidR="00535726" w:rsidRPr="00180027" w:rsidRDefault="6B9444C6" w:rsidP="008743A3">
      <w:pPr>
        <w:pStyle w:val="ListParagraph"/>
        <w:numPr>
          <w:ilvl w:val="0"/>
          <w:numId w:val="56"/>
        </w:numPr>
        <w:spacing w:after="0" w:line="240" w:lineRule="auto"/>
        <w:rPr>
          <w:rFonts w:ascii="Calibri" w:hAnsi="Calibri" w:cs="Calibri"/>
          <w:sz w:val="22"/>
          <w:szCs w:val="22"/>
        </w:rPr>
      </w:pPr>
      <w:r w:rsidRPr="6B9444C6">
        <w:rPr>
          <w:rFonts w:ascii="Calibri" w:hAnsi="Calibri" w:cs="Calibri"/>
          <w:sz w:val="22"/>
          <w:szCs w:val="22"/>
        </w:rPr>
        <w:t>After coming from the fields or from playing (</w:t>
      </w:r>
      <w:r w:rsidR="005B70A0" w:rsidRPr="6B9444C6">
        <w:rPr>
          <w:rFonts w:ascii="Calibri" w:hAnsi="Calibri" w:cs="Calibri"/>
          <w:sz w:val="22"/>
          <w:szCs w:val="22"/>
        </w:rPr>
        <w:t xml:space="preserve">skip to </w:t>
      </w:r>
      <w:r w:rsidR="005B70A0">
        <w:rPr>
          <w:rFonts w:ascii="Calibri" w:hAnsi="Calibri" w:cs="Calibri"/>
          <w:sz w:val="22"/>
          <w:szCs w:val="22"/>
        </w:rPr>
        <w:t>Water source management question</w:t>
      </w:r>
      <w:r w:rsidRPr="6B9444C6">
        <w:rPr>
          <w:rFonts w:ascii="Calibri" w:hAnsi="Calibri" w:cs="Calibri"/>
          <w:sz w:val="22"/>
          <w:szCs w:val="22"/>
        </w:rPr>
        <w:t>)</w:t>
      </w:r>
    </w:p>
    <w:p w14:paraId="2C92C3AA" w14:textId="6329003C" w:rsidR="002D4FDD" w:rsidRDefault="01AA0650" w:rsidP="008743A3">
      <w:pPr>
        <w:pStyle w:val="ListParagraph"/>
        <w:numPr>
          <w:ilvl w:val="0"/>
          <w:numId w:val="56"/>
        </w:numPr>
        <w:spacing w:after="0" w:line="240" w:lineRule="auto"/>
        <w:rPr>
          <w:rFonts w:ascii="Calibri" w:hAnsi="Calibri" w:cs="Calibri"/>
          <w:sz w:val="22"/>
          <w:szCs w:val="22"/>
        </w:rPr>
      </w:pPr>
      <w:r w:rsidRPr="01AA0650">
        <w:rPr>
          <w:rFonts w:ascii="Calibri" w:hAnsi="Calibri" w:cs="Calibri"/>
          <w:sz w:val="22"/>
          <w:szCs w:val="22"/>
        </w:rPr>
        <w:t xml:space="preserve">Other </w:t>
      </w:r>
      <w:r w:rsidR="000E3AD1">
        <w:rPr>
          <w:rFonts w:ascii="Calibri" w:hAnsi="Calibri" w:cs="Calibri"/>
          <w:sz w:val="22"/>
          <w:szCs w:val="22"/>
        </w:rPr>
        <w:t xml:space="preserve"> </w:t>
      </w:r>
    </w:p>
    <w:p w14:paraId="18B78D43" w14:textId="30C47F65" w:rsidR="00535726" w:rsidRDefault="6B9444C6" w:rsidP="008743A3">
      <w:pPr>
        <w:pStyle w:val="ListParagraph"/>
        <w:numPr>
          <w:ilvl w:val="0"/>
          <w:numId w:val="56"/>
        </w:numPr>
        <w:spacing w:after="0" w:line="240" w:lineRule="auto"/>
        <w:rPr>
          <w:rFonts w:ascii="Calibri" w:hAnsi="Calibri" w:cs="Calibri"/>
          <w:sz w:val="22"/>
          <w:szCs w:val="22"/>
        </w:rPr>
      </w:pPr>
      <w:r w:rsidRPr="6B9444C6">
        <w:rPr>
          <w:rFonts w:ascii="Calibri" w:hAnsi="Calibri" w:cs="Calibri"/>
          <w:sz w:val="22"/>
          <w:szCs w:val="22"/>
        </w:rPr>
        <w:t>Don’t know or no response given (</w:t>
      </w:r>
      <w:r w:rsidR="005B70A0" w:rsidRPr="6B9444C6">
        <w:rPr>
          <w:rFonts w:ascii="Calibri" w:hAnsi="Calibri" w:cs="Calibri"/>
          <w:sz w:val="22"/>
          <w:szCs w:val="22"/>
        </w:rPr>
        <w:t xml:space="preserve">skip to </w:t>
      </w:r>
      <w:r w:rsidR="005B70A0">
        <w:rPr>
          <w:rFonts w:ascii="Calibri" w:hAnsi="Calibri" w:cs="Calibri"/>
          <w:sz w:val="22"/>
          <w:szCs w:val="22"/>
        </w:rPr>
        <w:t>Water source management question</w:t>
      </w:r>
      <w:r w:rsidRPr="6B9444C6">
        <w:rPr>
          <w:rFonts w:ascii="Calibri" w:hAnsi="Calibri" w:cs="Calibri"/>
          <w:sz w:val="22"/>
          <w:szCs w:val="22"/>
        </w:rPr>
        <w:t>)</w:t>
      </w:r>
    </w:p>
    <w:p w14:paraId="40511B32" w14:textId="77777777" w:rsidR="007D4808" w:rsidRDefault="007D4808" w:rsidP="007D4808">
      <w:pPr>
        <w:spacing w:after="0" w:line="240" w:lineRule="auto"/>
        <w:rPr>
          <w:rFonts w:ascii="Calibri" w:hAnsi="Calibri" w:cs="Calibri"/>
          <w:sz w:val="22"/>
          <w:szCs w:val="22"/>
        </w:rPr>
      </w:pPr>
    </w:p>
    <w:p w14:paraId="1CC196AD" w14:textId="7BC9AB87" w:rsidR="00535726" w:rsidRPr="005B70A0" w:rsidRDefault="000E3AD1" w:rsidP="005B70A0">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000E3AD1">
        <w:rPr>
          <w:rFonts w:ascii="Calibri" w:hAnsi="Calibri" w:cs="Calibri"/>
          <w:b/>
          <w:bCs/>
          <w:sz w:val="22"/>
          <w:szCs w:val="22"/>
        </w:rPr>
        <w:t>If “</w:t>
      </w:r>
      <w:r w:rsidR="005B70A0">
        <w:rPr>
          <w:rFonts w:ascii="Calibri" w:hAnsi="Calibri" w:cs="Calibri"/>
          <w:b/>
          <w:bCs/>
          <w:sz w:val="22"/>
          <w:szCs w:val="22"/>
        </w:rPr>
        <w:t>O</w:t>
      </w:r>
      <w:r w:rsidRPr="000E3AD1">
        <w:rPr>
          <w:rFonts w:ascii="Calibri" w:hAnsi="Calibri" w:cs="Calibri"/>
          <w:b/>
          <w:bCs/>
          <w:sz w:val="22"/>
          <w:szCs w:val="22"/>
        </w:rPr>
        <w:t xml:space="preserve">ther” </w:t>
      </w:r>
      <w:r>
        <w:rPr>
          <w:rFonts w:ascii="Calibri" w:hAnsi="Calibri" w:cs="Calibri"/>
          <w:b/>
          <w:bCs/>
          <w:sz w:val="22"/>
          <w:szCs w:val="22"/>
        </w:rPr>
        <w:t xml:space="preserve">time to wash your hands, </w:t>
      </w:r>
      <w:r w:rsidR="005B70A0">
        <w:rPr>
          <w:rFonts w:ascii="Calibri" w:hAnsi="Calibri" w:cs="Calibri"/>
          <w:b/>
          <w:bCs/>
          <w:sz w:val="22"/>
          <w:szCs w:val="22"/>
        </w:rPr>
        <w:t>p</w:t>
      </w:r>
      <w:r w:rsidRPr="000E3AD1">
        <w:rPr>
          <w:rFonts w:ascii="Calibri" w:hAnsi="Calibri" w:cs="Calibri"/>
          <w:b/>
          <w:bCs/>
          <w:sz w:val="22"/>
          <w:szCs w:val="22"/>
        </w:rPr>
        <w:t>lease specify</w:t>
      </w:r>
      <w:r w:rsidR="005B70A0">
        <w:rPr>
          <w:rFonts w:ascii="Calibri" w:hAnsi="Calibri" w:cs="Calibri"/>
          <w:b/>
          <w:bCs/>
          <w:sz w:val="22"/>
          <w:szCs w:val="22"/>
        </w:rPr>
        <w:t>.</w:t>
      </w:r>
    </w:p>
    <w:p w14:paraId="1F14D49A" w14:textId="4EDE49CA" w:rsidR="001F31F4" w:rsidRPr="005B70A0" w:rsidRDefault="005B70A0" w:rsidP="005B70A0">
      <w:pPr>
        <w:spacing w:line="240" w:lineRule="auto"/>
        <w:rPr>
          <w:rFonts w:ascii="Calibri" w:hAnsi="Calibri" w:cs="Calibri"/>
          <w:b/>
          <w:bCs/>
          <w:sz w:val="28"/>
          <w:szCs w:val="28"/>
          <w:u w:val="single"/>
        </w:rPr>
      </w:pPr>
      <w:r>
        <w:rPr>
          <w:rFonts w:ascii="Calibri" w:hAnsi="Calibri" w:cs="Calibri"/>
          <w:b/>
          <w:bCs/>
          <w:sz w:val="28"/>
          <w:szCs w:val="28"/>
          <w:u w:val="single"/>
        </w:rPr>
        <w:br/>
      </w:r>
      <w:r w:rsidR="006E3E56" w:rsidRPr="005B70A0">
        <w:rPr>
          <w:rFonts w:ascii="Calibri" w:hAnsi="Calibri" w:cs="Calibri"/>
          <w:b/>
          <w:bCs/>
          <w:sz w:val="28"/>
          <w:szCs w:val="28"/>
          <w:u w:val="single"/>
        </w:rPr>
        <w:t>WATER MA</w:t>
      </w:r>
      <w:r w:rsidR="000759C0" w:rsidRPr="005B70A0">
        <w:rPr>
          <w:rFonts w:ascii="Calibri" w:hAnsi="Calibri" w:cs="Calibri"/>
          <w:b/>
          <w:bCs/>
          <w:sz w:val="28"/>
          <w:szCs w:val="28"/>
          <w:u w:val="single"/>
        </w:rPr>
        <w:t>N</w:t>
      </w:r>
      <w:r w:rsidR="006E3E56" w:rsidRPr="005B70A0">
        <w:rPr>
          <w:rFonts w:ascii="Calibri" w:hAnsi="Calibri" w:cs="Calibri"/>
          <w:b/>
          <w:bCs/>
          <w:sz w:val="28"/>
          <w:szCs w:val="28"/>
          <w:u w:val="single"/>
        </w:rPr>
        <w:t>ANGEMENT</w:t>
      </w:r>
    </w:p>
    <w:p w14:paraId="0B790769" w14:textId="3D1DEB69" w:rsidR="002D4FDD" w:rsidRPr="00BB676A" w:rsidRDefault="001D08EE" w:rsidP="008743A3">
      <w:pPr>
        <w:pStyle w:val="ListParagraph"/>
        <w:numPr>
          <w:ilvl w:val="0"/>
          <w:numId w:val="37"/>
        </w:numPr>
        <w:spacing w:line="240" w:lineRule="auto"/>
        <w:rPr>
          <w:rFonts w:ascii="Calibri" w:hAnsi="Calibri" w:cs="Calibri"/>
          <w:b/>
          <w:bCs/>
          <w:sz w:val="22"/>
          <w:szCs w:val="22"/>
        </w:rPr>
      </w:pPr>
      <w:r w:rsidRPr="00BB676A">
        <w:rPr>
          <w:rFonts w:ascii="Calibri" w:hAnsi="Calibri" w:cs="Calibri"/>
          <w:b/>
          <w:bCs/>
          <w:sz w:val="22"/>
          <w:szCs w:val="22"/>
        </w:rPr>
        <w:t>Who manages your water source?</w:t>
      </w:r>
    </w:p>
    <w:p w14:paraId="5A3FB973" w14:textId="491F4F1B" w:rsidR="002D4FDD" w:rsidRDefault="3FEC1542" w:rsidP="008743A3">
      <w:pPr>
        <w:pStyle w:val="ListParagraph"/>
        <w:numPr>
          <w:ilvl w:val="1"/>
          <w:numId w:val="57"/>
        </w:numPr>
        <w:spacing w:line="240" w:lineRule="auto"/>
        <w:rPr>
          <w:rFonts w:ascii="Calibri" w:hAnsi="Calibri" w:cs="Calibri"/>
          <w:sz w:val="22"/>
          <w:szCs w:val="22"/>
        </w:rPr>
      </w:pPr>
      <w:r w:rsidRPr="3FEC1542">
        <w:rPr>
          <w:rFonts w:ascii="Calibri" w:hAnsi="Calibri" w:cs="Calibri"/>
          <w:sz w:val="22"/>
          <w:szCs w:val="22"/>
        </w:rPr>
        <w:t xml:space="preserve">Elders (skip to </w:t>
      </w:r>
      <w:r w:rsidR="00867A3A">
        <w:rPr>
          <w:rFonts w:ascii="Calibri" w:hAnsi="Calibri" w:cs="Calibri"/>
          <w:sz w:val="22"/>
          <w:szCs w:val="22"/>
        </w:rPr>
        <w:t>Water Management Committee meeting question</w:t>
      </w:r>
      <w:r w:rsidRPr="3FEC1542">
        <w:rPr>
          <w:rFonts w:ascii="Calibri" w:hAnsi="Calibri" w:cs="Calibri"/>
          <w:sz w:val="22"/>
          <w:szCs w:val="22"/>
        </w:rPr>
        <w:t xml:space="preserve">) </w:t>
      </w:r>
    </w:p>
    <w:p w14:paraId="6C10FB99" w14:textId="3A9F59B7" w:rsidR="002D4FDD" w:rsidRDefault="3FEC1542" w:rsidP="008743A3">
      <w:pPr>
        <w:pStyle w:val="ListParagraph"/>
        <w:numPr>
          <w:ilvl w:val="1"/>
          <w:numId w:val="57"/>
        </w:numPr>
        <w:spacing w:line="240" w:lineRule="auto"/>
        <w:rPr>
          <w:rFonts w:ascii="Calibri" w:hAnsi="Calibri" w:cs="Calibri"/>
          <w:sz w:val="22"/>
          <w:szCs w:val="22"/>
        </w:rPr>
      </w:pPr>
      <w:r w:rsidRPr="3FEC1542">
        <w:rPr>
          <w:rFonts w:ascii="Calibri" w:hAnsi="Calibri" w:cs="Calibri"/>
          <w:sz w:val="22"/>
          <w:szCs w:val="22"/>
        </w:rPr>
        <w:t>Committee (</w:t>
      </w:r>
      <w:r w:rsidR="00867A3A" w:rsidRPr="3FEC1542">
        <w:rPr>
          <w:rFonts w:ascii="Calibri" w:hAnsi="Calibri" w:cs="Calibri"/>
          <w:sz w:val="22"/>
          <w:szCs w:val="22"/>
        </w:rPr>
        <w:t xml:space="preserve">skip to </w:t>
      </w:r>
      <w:r w:rsidR="00867A3A">
        <w:rPr>
          <w:rFonts w:ascii="Calibri" w:hAnsi="Calibri" w:cs="Calibri"/>
          <w:sz w:val="22"/>
          <w:szCs w:val="22"/>
        </w:rPr>
        <w:t>Water Management Committee meeting question</w:t>
      </w:r>
      <w:r w:rsidRPr="3FEC1542">
        <w:rPr>
          <w:rFonts w:ascii="Calibri" w:hAnsi="Calibri" w:cs="Calibri"/>
          <w:sz w:val="22"/>
          <w:szCs w:val="22"/>
        </w:rPr>
        <w:t>)</w:t>
      </w:r>
    </w:p>
    <w:p w14:paraId="707B0A69" w14:textId="5C4112DF" w:rsidR="002D4FDD" w:rsidRDefault="3FEC1542" w:rsidP="008743A3">
      <w:pPr>
        <w:pStyle w:val="ListParagraph"/>
        <w:numPr>
          <w:ilvl w:val="1"/>
          <w:numId w:val="57"/>
        </w:numPr>
        <w:spacing w:line="240" w:lineRule="auto"/>
        <w:rPr>
          <w:rFonts w:ascii="Calibri" w:hAnsi="Calibri" w:cs="Calibri"/>
          <w:sz w:val="22"/>
          <w:szCs w:val="22"/>
        </w:rPr>
      </w:pPr>
      <w:r w:rsidRPr="3FEC1542">
        <w:rPr>
          <w:rFonts w:ascii="Calibri" w:hAnsi="Calibri" w:cs="Calibri"/>
          <w:sz w:val="22"/>
          <w:szCs w:val="22"/>
        </w:rPr>
        <w:t>Women group (</w:t>
      </w:r>
      <w:r w:rsidR="00867A3A" w:rsidRPr="3FEC1542">
        <w:rPr>
          <w:rFonts w:ascii="Calibri" w:hAnsi="Calibri" w:cs="Calibri"/>
          <w:sz w:val="22"/>
          <w:szCs w:val="22"/>
        </w:rPr>
        <w:t xml:space="preserve">skip to </w:t>
      </w:r>
      <w:r w:rsidR="00867A3A">
        <w:rPr>
          <w:rFonts w:ascii="Calibri" w:hAnsi="Calibri" w:cs="Calibri"/>
          <w:sz w:val="22"/>
          <w:szCs w:val="22"/>
        </w:rPr>
        <w:t>Water Management Committee meeting question</w:t>
      </w:r>
      <w:r w:rsidRPr="3FEC1542">
        <w:rPr>
          <w:rFonts w:ascii="Calibri" w:hAnsi="Calibri" w:cs="Calibri"/>
          <w:sz w:val="22"/>
          <w:szCs w:val="22"/>
        </w:rPr>
        <w:t>)</w:t>
      </w:r>
    </w:p>
    <w:p w14:paraId="4344385B" w14:textId="0ECCD679" w:rsidR="002D4FDD" w:rsidRDefault="3FEC1542" w:rsidP="008743A3">
      <w:pPr>
        <w:pStyle w:val="ListParagraph"/>
        <w:numPr>
          <w:ilvl w:val="1"/>
          <w:numId w:val="57"/>
        </w:numPr>
        <w:spacing w:line="240" w:lineRule="auto"/>
        <w:rPr>
          <w:rFonts w:ascii="Calibri" w:hAnsi="Calibri" w:cs="Calibri"/>
          <w:sz w:val="22"/>
          <w:szCs w:val="22"/>
        </w:rPr>
      </w:pPr>
      <w:r w:rsidRPr="3FEC1542">
        <w:rPr>
          <w:rFonts w:ascii="Calibri" w:hAnsi="Calibri" w:cs="Calibri"/>
          <w:sz w:val="22"/>
          <w:szCs w:val="22"/>
        </w:rPr>
        <w:t>NGO (</w:t>
      </w:r>
      <w:r w:rsidR="00867A3A" w:rsidRPr="3FEC1542">
        <w:rPr>
          <w:rFonts w:ascii="Calibri" w:hAnsi="Calibri" w:cs="Calibri"/>
          <w:sz w:val="22"/>
          <w:szCs w:val="22"/>
        </w:rPr>
        <w:t xml:space="preserve">skip to </w:t>
      </w:r>
      <w:r w:rsidR="00867A3A">
        <w:rPr>
          <w:rFonts w:ascii="Calibri" w:hAnsi="Calibri" w:cs="Calibri"/>
          <w:sz w:val="22"/>
          <w:szCs w:val="22"/>
        </w:rPr>
        <w:t>Water Management Committee meeting question</w:t>
      </w:r>
      <w:r w:rsidRPr="3FEC1542">
        <w:rPr>
          <w:rFonts w:ascii="Calibri" w:hAnsi="Calibri" w:cs="Calibri"/>
          <w:sz w:val="22"/>
          <w:szCs w:val="22"/>
        </w:rPr>
        <w:t>)</w:t>
      </w:r>
    </w:p>
    <w:p w14:paraId="689D6D26" w14:textId="3AC63A93" w:rsidR="002D4FDD" w:rsidRDefault="3FEC1542" w:rsidP="008743A3">
      <w:pPr>
        <w:pStyle w:val="ListParagraph"/>
        <w:numPr>
          <w:ilvl w:val="1"/>
          <w:numId w:val="57"/>
        </w:numPr>
        <w:spacing w:line="240" w:lineRule="auto"/>
        <w:rPr>
          <w:rFonts w:ascii="Calibri" w:hAnsi="Calibri" w:cs="Calibri"/>
          <w:sz w:val="22"/>
          <w:szCs w:val="22"/>
        </w:rPr>
      </w:pPr>
      <w:r w:rsidRPr="3FEC1542">
        <w:rPr>
          <w:rFonts w:ascii="Calibri" w:hAnsi="Calibri" w:cs="Calibri"/>
          <w:sz w:val="22"/>
          <w:szCs w:val="22"/>
        </w:rPr>
        <w:t>CBO/Self-help group (</w:t>
      </w:r>
      <w:r w:rsidR="00867A3A" w:rsidRPr="3FEC1542">
        <w:rPr>
          <w:rFonts w:ascii="Calibri" w:hAnsi="Calibri" w:cs="Calibri"/>
          <w:sz w:val="22"/>
          <w:szCs w:val="22"/>
        </w:rPr>
        <w:t xml:space="preserve">skip to </w:t>
      </w:r>
      <w:r w:rsidR="00867A3A">
        <w:rPr>
          <w:rFonts w:ascii="Calibri" w:hAnsi="Calibri" w:cs="Calibri"/>
          <w:sz w:val="22"/>
          <w:szCs w:val="22"/>
        </w:rPr>
        <w:t>Water Management Committee meeting question</w:t>
      </w:r>
      <w:r w:rsidRPr="3FEC1542">
        <w:rPr>
          <w:rFonts w:ascii="Calibri" w:hAnsi="Calibri" w:cs="Calibri"/>
          <w:sz w:val="22"/>
          <w:szCs w:val="22"/>
        </w:rPr>
        <w:t>)</w:t>
      </w:r>
    </w:p>
    <w:p w14:paraId="32E0E4CD" w14:textId="5F652516" w:rsidR="002D4FDD" w:rsidRDefault="3FEC1542" w:rsidP="008743A3">
      <w:pPr>
        <w:pStyle w:val="ListParagraph"/>
        <w:numPr>
          <w:ilvl w:val="1"/>
          <w:numId w:val="57"/>
        </w:numPr>
        <w:spacing w:line="240" w:lineRule="auto"/>
        <w:rPr>
          <w:rFonts w:ascii="Calibri" w:hAnsi="Calibri" w:cs="Calibri"/>
          <w:sz w:val="22"/>
          <w:szCs w:val="22"/>
        </w:rPr>
      </w:pPr>
      <w:r w:rsidRPr="3FEC1542">
        <w:rPr>
          <w:rFonts w:ascii="Calibri" w:hAnsi="Calibri" w:cs="Calibri"/>
          <w:sz w:val="22"/>
          <w:szCs w:val="22"/>
        </w:rPr>
        <w:t>Family members (</w:t>
      </w:r>
      <w:r w:rsidR="00867A3A" w:rsidRPr="3FEC1542">
        <w:rPr>
          <w:rFonts w:ascii="Calibri" w:hAnsi="Calibri" w:cs="Calibri"/>
          <w:sz w:val="22"/>
          <w:szCs w:val="22"/>
        </w:rPr>
        <w:t xml:space="preserve">skip to </w:t>
      </w:r>
      <w:r w:rsidR="00867A3A">
        <w:rPr>
          <w:rFonts w:ascii="Calibri" w:hAnsi="Calibri" w:cs="Calibri"/>
          <w:sz w:val="22"/>
          <w:szCs w:val="22"/>
        </w:rPr>
        <w:t>Water Management Committee meeting question</w:t>
      </w:r>
      <w:r w:rsidRPr="3FEC1542">
        <w:rPr>
          <w:rFonts w:ascii="Calibri" w:hAnsi="Calibri" w:cs="Calibri"/>
          <w:sz w:val="22"/>
          <w:szCs w:val="22"/>
        </w:rPr>
        <w:t>)</w:t>
      </w:r>
    </w:p>
    <w:p w14:paraId="2E660D07" w14:textId="5BC4BD5E" w:rsidR="002D4FDD" w:rsidRDefault="3FEC1542" w:rsidP="008743A3">
      <w:pPr>
        <w:pStyle w:val="ListParagraph"/>
        <w:numPr>
          <w:ilvl w:val="1"/>
          <w:numId w:val="57"/>
        </w:numPr>
        <w:spacing w:line="240" w:lineRule="auto"/>
        <w:rPr>
          <w:rFonts w:ascii="Calibri" w:hAnsi="Calibri" w:cs="Calibri"/>
          <w:sz w:val="22"/>
          <w:szCs w:val="22"/>
        </w:rPr>
      </w:pPr>
      <w:r w:rsidRPr="3FEC1542">
        <w:rPr>
          <w:rFonts w:ascii="Calibri" w:hAnsi="Calibri" w:cs="Calibri"/>
          <w:sz w:val="22"/>
          <w:szCs w:val="22"/>
        </w:rPr>
        <w:t>Youth group (</w:t>
      </w:r>
      <w:r w:rsidR="00867A3A" w:rsidRPr="3FEC1542">
        <w:rPr>
          <w:rFonts w:ascii="Calibri" w:hAnsi="Calibri" w:cs="Calibri"/>
          <w:sz w:val="22"/>
          <w:szCs w:val="22"/>
        </w:rPr>
        <w:t xml:space="preserve">skip to </w:t>
      </w:r>
      <w:r w:rsidR="00867A3A">
        <w:rPr>
          <w:rFonts w:ascii="Calibri" w:hAnsi="Calibri" w:cs="Calibri"/>
          <w:sz w:val="22"/>
          <w:szCs w:val="22"/>
        </w:rPr>
        <w:t>Water Management Committee meeting question</w:t>
      </w:r>
      <w:r w:rsidRPr="3FEC1542">
        <w:rPr>
          <w:rFonts w:ascii="Calibri" w:hAnsi="Calibri" w:cs="Calibri"/>
          <w:sz w:val="22"/>
          <w:szCs w:val="22"/>
        </w:rPr>
        <w:t>)</w:t>
      </w:r>
    </w:p>
    <w:p w14:paraId="6806ED29" w14:textId="04E295CD" w:rsidR="00383C02" w:rsidRDefault="3FEC1542" w:rsidP="008743A3">
      <w:pPr>
        <w:pStyle w:val="ListParagraph"/>
        <w:numPr>
          <w:ilvl w:val="1"/>
          <w:numId w:val="57"/>
        </w:numPr>
        <w:spacing w:line="240" w:lineRule="auto"/>
        <w:rPr>
          <w:rFonts w:ascii="Calibri" w:hAnsi="Calibri" w:cs="Calibri"/>
          <w:sz w:val="22"/>
          <w:szCs w:val="22"/>
        </w:rPr>
      </w:pPr>
      <w:r w:rsidRPr="3FEC1542">
        <w:rPr>
          <w:rFonts w:ascii="Calibri" w:hAnsi="Calibri" w:cs="Calibri"/>
          <w:sz w:val="22"/>
          <w:szCs w:val="22"/>
        </w:rPr>
        <w:t>Local leaders (</w:t>
      </w:r>
      <w:r w:rsidR="00867A3A" w:rsidRPr="3FEC1542">
        <w:rPr>
          <w:rFonts w:ascii="Calibri" w:hAnsi="Calibri" w:cs="Calibri"/>
          <w:sz w:val="22"/>
          <w:szCs w:val="22"/>
        </w:rPr>
        <w:t xml:space="preserve">skip to </w:t>
      </w:r>
      <w:r w:rsidR="00867A3A">
        <w:rPr>
          <w:rFonts w:ascii="Calibri" w:hAnsi="Calibri" w:cs="Calibri"/>
          <w:sz w:val="22"/>
          <w:szCs w:val="22"/>
        </w:rPr>
        <w:t>Water Management Committee meeting question</w:t>
      </w:r>
      <w:r w:rsidRPr="3FEC1542">
        <w:rPr>
          <w:rFonts w:ascii="Calibri" w:hAnsi="Calibri" w:cs="Calibri"/>
          <w:sz w:val="22"/>
          <w:szCs w:val="22"/>
        </w:rPr>
        <w:t>)</w:t>
      </w:r>
    </w:p>
    <w:p w14:paraId="233C440E" w14:textId="1B012599" w:rsidR="00383C02" w:rsidRDefault="3FEC1542" w:rsidP="008743A3">
      <w:pPr>
        <w:pStyle w:val="ListParagraph"/>
        <w:numPr>
          <w:ilvl w:val="1"/>
          <w:numId w:val="57"/>
        </w:numPr>
        <w:spacing w:line="240" w:lineRule="auto"/>
        <w:rPr>
          <w:rFonts w:ascii="Calibri" w:hAnsi="Calibri" w:cs="Calibri"/>
          <w:sz w:val="22"/>
          <w:szCs w:val="22"/>
        </w:rPr>
      </w:pPr>
      <w:r w:rsidRPr="3FEC1542">
        <w:rPr>
          <w:rFonts w:ascii="Calibri" w:hAnsi="Calibri" w:cs="Calibri"/>
          <w:sz w:val="22"/>
          <w:szCs w:val="22"/>
        </w:rPr>
        <w:t>Local government (</w:t>
      </w:r>
      <w:r w:rsidR="00867A3A" w:rsidRPr="3FEC1542">
        <w:rPr>
          <w:rFonts w:ascii="Calibri" w:hAnsi="Calibri" w:cs="Calibri"/>
          <w:sz w:val="22"/>
          <w:szCs w:val="22"/>
        </w:rPr>
        <w:t xml:space="preserve">skip to </w:t>
      </w:r>
      <w:r w:rsidR="00867A3A">
        <w:rPr>
          <w:rFonts w:ascii="Calibri" w:hAnsi="Calibri" w:cs="Calibri"/>
          <w:sz w:val="22"/>
          <w:szCs w:val="22"/>
        </w:rPr>
        <w:t>Water Management Committee meeting question</w:t>
      </w:r>
      <w:r w:rsidRPr="3FEC1542">
        <w:rPr>
          <w:rFonts w:ascii="Calibri" w:hAnsi="Calibri" w:cs="Calibri"/>
          <w:sz w:val="22"/>
          <w:szCs w:val="22"/>
        </w:rPr>
        <w:t>)</w:t>
      </w:r>
    </w:p>
    <w:p w14:paraId="4C283B8E" w14:textId="2EE3C514" w:rsidR="00383C02" w:rsidRDefault="3FEC1542" w:rsidP="008743A3">
      <w:pPr>
        <w:pStyle w:val="ListParagraph"/>
        <w:numPr>
          <w:ilvl w:val="1"/>
          <w:numId w:val="57"/>
        </w:numPr>
        <w:spacing w:line="240" w:lineRule="auto"/>
        <w:rPr>
          <w:rFonts w:ascii="Calibri" w:hAnsi="Calibri" w:cs="Calibri"/>
          <w:sz w:val="22"/>
          <w:szCs w:val="22"/>
        </w:rPr>
      </w:pPr>
      <w:r w:rsidRPr="3FEC1542">
        <w:rPr>
          <w:rFonts w:ascii="Calibri" w:hAnsi="Calibri" w:cs="Calibri"/>
          <w:sz w:val="22"/>
          <w:szCs w:val="22"/>
        </w:rPr>
        <w:t>Private water vendor (</w:t>
      </w:r>
      <w:r w:rsidR="00867A3A" w:rsidRPr="3FEC1542">
        <w:rPr>
          <w:rFonts w:ascii="Calibri" w:hAnsi="Calibri" w:cs="Calibri"/>
          <w:sz w:val="22"/>
          <w:szCs w:val="22"/>
        </w:rPr>
        <w:t xml:space="preserve">skip to </w:t>
      </w:r>
      <w:r w:rsidR="00867A3A">
        <w:rPr>
          <w:rFonts w:ascii="Calibri" w:hAnsi="Calibri" w:cs="Calibri"/>
          <w:sz w:val="22"/>
          <w:szCs w:val="22"/>
        </w:rPr>
        <w:t>Water Management Committee meeting question</w:t>
      </w:r>
      <w:r w:rsidRPr="3FEC1542">
        <w:rPr>
          <w:rFonts w:ascii="Calibri" w:hAnsi="Calibri" w:cs="Calibri"/>
          <w:sz w:val="22"/>
          <w:szCs w:val="22"/>
        </w:rPr>
        <w:t>)</w:t>
      </w:r>
    </w:p>
    <w:p w14:paraId="63C232BA" w14:textId="60D080A0" w:rsidR="002D4FDD" w:rsidRDefault="09E37F24" w:rsidP="008743A3">
      <w:pPr>
        <w:pStyle w:val="ListParagraph"/>
        <w:numPr>
          <w:ilvl w:val="1"/>
          <w:numId w:val="57"/>
        </w:numPr>
        <w:spacing w:line="240" w:lineRule="auto"/>
        <w:rPr>
          <w:rFonts w:ascii="Calibri" w:hAnsi="Calibri" w:cs="Calibri"/>
          <w:sz w:val="22"/>
          <w:szCs w:val="22"/>
        </w:rPr>
      </w:pPr>
      <w:r w:rsidRPr="09E37F24">
        <w:rPr>
          <w:rFonts w:ascii="Calibri" w:hAnsi="Calibri" w:cs="Calibri"/>
          <w:sz w:val="22"/>
          <w:szCs w:val="22"/>
        </w:rPr>
        <w:t>No one (</w:t>
      </w:r>
      <w:r w:rsidR="00867A3A" w:rsidRPr="3FEC1542">
        <w:rPr>
          <w:rFonts w:ascii="Calibri" w:hAnsi="Calibri" w:cs="Calibri"/>
          <w:sz w:val="22"/>
          <w:szCs w:val="22"/>
        </w:rPr>
        <w:t xml:space="preserve">skip to </w:t>
      </w:r>
      <w:r w:rsidR="00867A3A">
        <w:rPr>
          <w:rFonts w:ascii="Calibri" w:hAnsi="Calibri" w:cs="Calibri"/>
          <w:sz w:val="22"/>
          <w:szCs w:val="22"/>
        </w:rPr>
        <w:t>Water Management Committee meeting question</w:t>
      </w:r>
      <w:r w:rsidRPr="09E37F24">
        <w:rPr>
          <w:rFonts w:ascii="Calibri" w:hAnsi="Calibri" w:cs="Calibri"/>
          <w:sz w:val="22"/>
          <w:szCs w:val="22"/>
        </w:rPr>
        <w:t>)</w:t>
      </w:r>
    </w:p>
    <w:p w14:paraId="14776A7F" w14:textId="6DCCB1A3" w:rsidR="006F2D25" w:rsidRDefault="10F95FDD" w:rsidP="008743A3">
      <w:pPr>
        <w:pStyle w:val="ListParagraph"/>
        <w:numPr>
          <w:ilvl w:val="1"/>
          <w:numId w:val="57"/>
        </w:numPr>
        <w:spacing w:line="240" w:lineRule="auto"/>
        <w:rPr>
          <w:rFonts w:ascii="Calibri" w:hAnsi="Calibri" w:cs="Calibri"/>
          <w:sz w:val="22"/>
          <w:szCs w:val="22"/>
        </w:rPr>
      </w:pPr>
      <w:r w:rsidRPr="10F95FDD">
        <w:rPr>
          <w:rFonts w:ascii="Calibri" w:hAnsi="Calibri" w:cs="Calibri"/>
          <w:sz w:val="22"/>
          <w:szCs w:val="22"/>
        </w:rPr>
        <w:t>Don’t know (</w:t>
      </w:r>
      <w:r w:rsidR="00867A3A" w:rsidRPr="3FEC1542">
        <w:rPr>
          <w:rFonts w:ascii="Calibri" w:hAnsi="Calibri" w:cs="Calibri"/>
          <w:sz w:val="22"/>
          <w:szCs w:val="22"/>
        </w:rPr>
        <w:t xml:space="preserve">skip to </w:t>
      </w:r>
      <w:r w:rsidR="00867A3A">
        <w:rPr>
          <w:rFonts w:ascii="Calibri" w:hAnsi="Calibri" w:cs="Calibri"/>
          <w:sz w:val="22"/>
          <w:szCs w:val="22"/>
        </w:rPr>
        <w:t>Water Management Committee meeting question</w:t>
      </w:r>
      <w:r w:rsidRPr="10F95FDD">
        <w:rPr>
          <w:rFonts w:ascii="Calibri" w:hAnsi="Calibri" w:cs="Calibri"/>
          <w:sz w:val="22"/>
          <w:szCs w:val="22"/>
        </w:rPr>
        <w:t>)</w:t>
      </w:r>
    </w:p>
    <w:p w14:paraId="4B84E1A2" w14:textId="24D86AC8" w:rsidR="000E3AD1" w:rsidRPr="00D81FF7" w:rsidRDefault="000E3AD1" w:rsidP="00D81FF7">
      <w:pPr>
        <w:pStyle w:val="ListParagraph"/>
        <w:numPr>
          <w:ilvl w:val="1"/>
          <w:numId w:val="57"/>
        </w:numPr>
        <w:spacing w:line="240" w:lineRule="auto"/>
        <w:rPr>
          <w:rFonts w:ascii="Calibri" w:hAnsi="Calibri" w:cs="Calibri"/>
          <w:sz w:val="22"/>
          <w:szCs w:val="22"/>
        </w:rPr>
      </w:pPr>
      <w:r w:rsidRPr="01AA0650">
        <w:rPr>
          <w:rFonts w:ascii="Calibri" w:hAnsi="Calibri" w:cs="Calibri"/>
          <w:sz w:val="22"/>
          <w:szCs w:val="22"/>
        </w:rPr>
        <w:t xml:space="preserve">Other </w:t>
      </w:r>
    </w:p>
    <w:p w14:paraId="6727AFEE" w14:textId="10C6A65C" w:rsidR="00EB4311" w:rsidRPr="00867A3A" w:rsidRDefault="000E3AD1" w:rsidP="00867A3A">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000E3AD1">
        <w:rPr>
          <w:rFonts w:ascii="Calibri" w:hAnsi="Calibri" w:cs="Calibri"/>
          <w:b/>
          <w:bCs/>
          <w:sz w:val="22"/>
          <w:szCs w:val="22"/>
        </w:rPr>
        <w:lastRenderedPageBreak/>
        <w:t>If “</w:t>
      </w:r>
      <w:r w:rsidR="00867A3A">
        <w:rPr>
          <w:rFonts w:ascii="Calibri" w:hAnsi="Calibri" w:cs="Calibri"/>
          <w:b/>
          <w:bCs/>
          <w:sz w:val="22"/>
          <w:szCs w:val="22"/>
        </w:rPr>
        <w:t>O</w:t>
      </w:r>
      <w:r w:rsidRPr="000E3AD1">
        <w:rPr>
          <w:rFonts w:ascii="Calibri" w:hAnsi="Calibri" w:cs="Calibri"/>
          <w:b/>
          <w:bCs/>
          <w:sz w:val="22"/>
          <w:szCs w:val="22"/>
        </w:rPr>
        <w:t xml:space="preserve">ther” </w:t>
      </w:r>
      <w:r>
        <w:rPr>
          <w:rFonts w:ascii="Calibri" w:hAnsi="Calibri" w:cs="Calibri"/>
          <w:b/>
          <w:bCs/>
          <w:sz w:val="22"/>
          <w:szCs w:val="22"/>
        </w:rPr>
        <w:t>person who manages the water source,</w:t>
      </w:r>
      <w:r w:rsidRPr="000E3AD1">
        <w:rPr>
          <w:rFonts w:ascii="Calibri" w:hAnsi="Calibri" w:cs="Calibri"/>
          <w:b/>
          <w:bCs/>
          <w:sz w:val="22"/>
          <w:szCs w:val="22"/>
        </w:rPr>
        <w:t xml:space="preserve"> please specify</w:t>
      </w:r>
      <w:r w:rsidR="00867A3A">
        <w:rPr>
          <w:rFonts w:ascii="Calibri" w:hAnsi="Calibri" w:cs="Calibri"/>
          <w:b/>
          <w:bCs/>
          <w:sz w:val="22"/>
          <w:szCs w:val="22"/>
        </w:rPr>
        <w:t xml:space="preserve">. </w:t>
      </w:r>
      <w:r w:rsidR="00D81FF7">
        <w:rPr>
          <w:rFonts w:ascii="Calibri" w:hAnsi="Calibri" w:cs="Calibri"/>
          <w:b/>
          <w:bCs/>
          <w:sz w:val="22"/>
          <w:szCs w:val="22"/>
        </w:rPr>
        <w:br/>
      </w:r>
    </w:p>
    <w:p w14:paraId="3927F7F2" w14:textId="2DD115B3" w:rsidR="002D4FDD" w:rsidRPr="00BB676A" w:rsidRDefault="0053108E" w:rsidP="008743A3">
      <w:pPr>
        <w:pStyle w:val="ListParagraph"/>
        <w:numPr>
          <w:ilvl w:val="0"/>
          <w:numId w:val="37"/>
        </w:numPr>
        <w:spacing w:line="240" w:lineRule="auto"/>
        <w:rPr>
          <w:rFonts w:ascii="Calibri" w:hAnsi="Calibri" w:cs="Calibri"/>
          <w:b/>
          <w:bCs/>
          <w:sz w:val="22"/>
          <w:szCs w:val="22"/>
        </w:rPr>
      </w:pPr>
      <w:r w:rsidRPr="00BB676A">
        <w:rPr>
          <w:rFonts w:ascii="Calibri" w:hAnsi="Calibri" w:cs="Calibri"/>
          <w:b/>
          <w:bCs/>
          <w:sz w:val="22"/>
          <w:szCs w:val="22"/>
        </w:rPr>
        <w:t>Has a m</w:t>
      </w:r>
      <w:r w:rsidR="00867A3A">
        <w:rPr>
          <w:rFonts w:ascii="Calibri" w:hAnsi="Calibri" w:cs="Calibri"/>
          <w:b/>
          <w:bCs/>
          <w:sz w:val="22"/>
          <w:szCs w:val="22"/>
        </w:rPr>
        <w:t>e</w:t>
      </w:r>
      <w:r w:rsidRPr="00BB676A">
        <w:rPr>
          <w:rFonts w:ascii="Calibri" w:hAnsi="Calibri" w:cs="Calibri"/>
          <w:b/>
          <w:bCs/>
          <w:sz w:val="22"/>
          <w:szCs w:val="22"/>
        </w:rPr>
        <w:t>mber of this household participated in the water management meeting</w:t>
      </w:r>
      <w:r w:rsidR="007D4808">
        <w:rPr>
          <w:rFonts w:ascii="Calibri" w:hAnsi="Calibri" w:cs="Calibri"/>
          <w:b/>
          <w:bCs/>
          <w:sz w:val="22"/>
          <w:szCs w:val="22"/>
        </w:rPr>
        <w:t>(</w:t>
      </w:r>
      <w:r w:rsidRPr="00BB676A">
        <w:rPr>
          <w:rFonts w:ascii="Calibri" w:hAnsi="Calibri" w:cs="Calibri"/>
          <w:b/>
          <w:bCs/>
          <w:sz w:val="22"/>
          <w:szCs w:val="22"/>
        </w:rPr>
        <w:t>s</w:t>
      </w:r>
      <w:r w:rsidR="007D4808">
        <w:rPr>
          <w:rFonts w:ascii="Calibri" w:hAnsi="Calibri" w:cs="Calibri"/>
          <w:b/>
          <w:bCs/>
          <w:sz w:val="22"/>
          <w:szCs w:val="22"/>
        </w:rPr>
        <w:t>)</w:t>
      </w:r>
      <w:r w:rsidRPr="00BB676A">
        <w:rPr>
          <w:rFonts w:ascii="Calibri" w:hAnsi="Calibri" w:cs="Calibri"/>
          <w:b/>
          <w:bCs/>
          <w:sz w:val="22"/>
          <w:szCs w:val="22"/>
        </w:rPr>
        <w:t xml:space="preserve"> in the last 6 months?</w:t>
      </w:r>
    </w:p>
    <w:p w14:paraId="4B9E8FE3" w14:textId="77777777" w:rsidR="002D4FDD" w:rsidRDefault="0053108E" w:rsidP="008743A3">
      <w:pPr>
        <w:pStyle w:val="ListParagraph"/>
        <w:numPr>
          <w:ilvl w:val="1"/>
          <w:numId w:val="58"/>
        </w:numPr>
        <w:spacing w:line="240" w:lineRule="auto"/>
        <w:rPr>
          <w:rFonts w:ascii="Calibri" w:hAnsi="Calibri" w:cs="Calibri"/>
          <w:sz w:val="22"/>
          <w:szCs w:val="22"/>
        </w:rPr>
      </w:pPr>
      <w:r w:rsidRPr="002D4FDD">
        <w:rPr>
          <w:rFonts w:ascii="Calibri" w:hAnsi="Calibri" w:cs="Calibri"/>
          <w:sz w:val="22"/>
          <w:szCs w:val="22"/>
        </w:rPr>
        <w:t>Yes</w:t>
      </w:r>
    </w:p>
    <w:p w14:paraId="5D03B443" w14:textId="77777777" w:rsidR="002D4FDD" w:rsidRDefault="0053108E" w:rsidP="008743A3">
      <w:pPr>
        <w:pStyle w:val="ListParagraph"/>
        <w:numPr>
          <w:ilvl w:val="1"/>
          <w:numId w:val="58"/>
        </w:numPr>
        <w:spacing w:line="240" w:lineRule="auto"/>
        <w:rPr>
          <w:rFonts w:ascii="Calibri" w:hAnsi="Calibri" w:cs="Calibri"/>
          <w:sz w:val="22"/>
          <w:szCs w:val="22"/>
        </w:rPr>
      </w:pPr>
      <w:r w:rsidRPr="002D4FDD">
        <w:rPr>
          <w:rFonts w:ascii="Calibri" w:hAnsi="Calibri" w:cs="Calibri"/>
          <w:sz w:val="22"/>
          <w:szCs w:val="22"/>
        </w:rPr>
        <w:t>No</w:t>
      </w:r>
    </w:p>
    <w:p w14:paraId="66EB7ACA" w14:textId="69BF81EC" w:rsidR="002D4FDD" w:rsidRDefault="00867A3A" w:rsidP="008743A3">
      <w:pPr>
        <w:pStyle w:val="ListParagraph"/>
        <w:numPr>
          <w:ilvl w:val="1"/>
          <w:numId w:val="58"/>
        </w:numPr>
        <w:spacing w:line="240" w:lineRule="auto"/>
        <w:rPr>
          <w:rFonts w:ascii="Calibri" w:hAnsi="Calibri" w:cs="Calibri"/>
          <w:sz w:val="22"/>
          <w:szCs w:val="22"/>
        </w:rPr>
      </w:pPr>
      <w:r>
        <w:rPr>
          <w:rFonts w:ascii="Calibri" w:hAnsi="Calibri" w:cs="Calibri"/>
          <w:sz w:val="22"/>
          <w:szCs w:val="22"/>
        </w:rPr>
        <w:t>D</w:t>
      </w:r>
      <w:r w:rsidR="0053108E" w:rsidRPr="002D4FDD">
        <w:rPr>
          <w:rFonts w:ascii="Calibri" w:hAnsi="Calibri" w:cs="Calibri"/>
          <w:sz w:val="22"/>
          <w:szCs w:val="22"/>
        </w:rPr>
        <w:t>on’t know</w:t>
      </w:r>
    </w:p>
    <w:p w14:paraId="7A082055" w14:textId="77777777" w:rsidR="002D4FDD" w:rsidRPr="002D4FDD" w:rsidRDefault="002D4FDD" w:rsidP="002D4FDD">
      <w:pPr>
        <w:pStyle w:val="ListParagraph"/>
        <w:spacing w:line="240" w:lineRule="auto"/>
        <w:ind w:left="1440"/>
        <w:rPr>
          <w:rFonts w:ascii="Calibri" w:hAnsi="Calibri" w:cs="Calibri"/>
          <w:sz w:val="22"/>
          <w:szCs w:val="22"/>
        </w:rPr>
      </w:pPr>
    </w:p>
    <w:p w14:paraId="746A8C88" w14:textId="77777777" w:rsidR="002D4FDD" w:rsidRPr="00BB676A" w:rsidRDefault="0053108E" w:rsidP="008743A3">
      <w:pPr>
        <w:pStyle w:val="ListParagraph"/>
        <w:numPr>
          <w:ilvl w:val="0"/>
          <w:numId w:val="37"/>
        </w:numPr>
        <w:spacing w:line="240" w:lineRule="auto"/>
        <w:rPr>
          <w:rFonts w:ascii="Calibri" w:hAnsi="Calibri" w:cs="Calibri"/>
          <w:b/>
          <w:bCs/>
          <w:sz w:val="22"/>
          <w:szCs w:val="22"/>
        </w:rPr>
      </w:pPr>
      <w:r w:rsidRPr="00BB676A">
        <w:rPr>
          <w:rFonts w:ascii="Calibri" w:hAnsi="Calibri" w:cs="Calibri"/>
          <w:b/>
          <w:bCs/>
          <w:sz w:val="22"/>
          <w:szCs w:val="22"/>
        </w:rPr>
        <w:t>Are you satisfied with the management of your water source?</w:t>
      </w:r>
    </w:p>
    <w:p w14:paraId="6DE2604A" w14:textId="7040CD6A" w:rsidR="002D4FDD" w:rsidRDefault="01AA0650" w:rsidP="008743A3">
      <w:pPr>
        <w:pStyle w:val="ListParagraph"/>
        <w:numPr>
          <w:ilvl w:val="1"/>
          <w:numId w:val="59"/>
        </w:numPr>
        <w:spacing w:line="240" w:lineRule="auto"/>
        <w:rPr>
          <w:rFonts w:ascii="Calibri" w:hAnsi="Calibri" w:cs="Calibri"/>
          <w:sz w:val="22"/>
          <w:szCs w:val="22"/>
        </w:rPr>
      </w:pPr>
      <w:r w:rsidRPr="01AA0650">
        <w:rPr>
          <w:rFonts w:ascii="Calibri" w:hAnsi="Calibri" w:cs="Calibri"/>
          <w:sz w:val="22"/>
          <w:szCs w:val="22"/>
        </w:rPr>
        <w:t>Yes (skip to</w:t>
      </w:r>
      <w:r w:rsidR="00054315">
        <w:rPr>
          <w:rFonts w:ascii="Calibri" w:hAnsi="Calibri" w:cs="Calibri"/>
          <w:sz w:val="22"/>
          <w:szCs w:val="22"/>
        </w:rPr>
        <w:t xml:space="preserve"> Way to receive info question</w:t>
      </w:r>
      <w:r w:rsidRPr="01AA0650">
        <w:rPr>
          <w:rFonts w:ascii="Calibri" w:hAnsi="Calibri" w:cs="Calibri"/>
          <w:sz w:val="22"/>
          <w:szCs w:val="22"/>
        </w:rPr>
        <w:t>)</w:t>
      </w:r>
    </w:p>
    <w:p w14:paraId="59140870" w14:textId="46602ACA" w:rsidR="0053108E" w:rsidRDefault="002D4FDD" w:rsidP="008743A3">
      <w:pPr>
        <w:pStyle w:val="ListParagraph"/>
        <w:numPr>
          <w:ilvl w:val="1"/>
          <w:numId w:val="59"/>
        </w:numPr>
        <w:spacing w:line="240" w:lineRule="auto"/>
        <w:rPr>
          <w:rFonts w:ascii="Calibri" w:hAnsi="Calibri" w:cs="Calibri"/>
          <w:sz w:val="22"/>
          <w:szCs w:val="22"/>
        </w:rPr>
      </w:pPr>
      <w:r>
        <w:rPr>
          <w:rFonts w:ascii="Calibri" w:hAnsi="Calibri" w:cs="Calibri"/>
          <w:sz w:val="22"/>
          <w:szCs w:val="22"/>
        </w:rPr>
        <w:t xml:space="preserve">No </w:t>
      </w:r>
    </w:p>
    <w:p w14:paraId="0CF61C44" w14:textId="77777777" w:rsidR="00EB4311" w:rsidRPr="00111322" w:rsidRDefault="00EB4311" w:rsidP="00EB4311">
      <w:pPr>
        <w:pStyle w:val="ListParagraph"/>
        <w:spacing w:line="240" w:lineRule="auto"/>
        <w:ind w:left="1440"/>
        <w:rPr>
          <w:rFonts w:ascii="Calibri" w:hAnsi="Calibri" w:cs="Calibri"/>
          <w:b/>
          <w:bCs/>
          <w:sz w:val="22"/>
          <w:szCs w:val="22"/>
        </w:rPr>
      </w:pPr>
    </w:p>
    <w:p w14:paraId="75367FBE" w14:textId="53A0DC90" w:rsidR="006F2D25" w:rsidRPr="000D05A0" w:rsidRDefault="00BB676A" w:rsidP="000D05A0">
      <w:pPr>
        <w:pStyle w:val="ListParagraph"/>
        <w:numPr>
          <w:ilvl w:val="0"/>
          <w:numId w:val="37"/>
        </w:numPr>
        <w:spacing w:line="240" w:lineRule="auto"/>
        <w:rPr>
          <w:rFonts w:ascii="Calibri" w:hAnsi="Calibri" w:cs="Calibri"/>
          <w:b/>
          <w:bCs/>
          <w:sz w:val="22"/>
          <w:szCs w:val="22"/>
        </w:rPr>
      </w:pPr>
      <w:r w:rsidRPr="00111322">
        <w:rPr>
          <w:rFonts w:ascii="Calibri" w:hAnsi="Calibri" w:cs="Calibri"/>
          <w:b/>
          <w:bCs/>
          <w:sz w:val="22"/>
          <w:szCs w:val="22"/>
        </w:rPr>
        <w:t>Why are you not satisfied with the management of your water source?</w:t>
      </w:r>
      <w:r w:rsidRPr="00054315">
        <w:rPr>
          <w:rFonts w:ascii="Calibri" w:hAnsi="Calibri" w:cs="Calibri"/>
          <w:b/>
          <w:bCs/>
          <w:i/>
          <w:iCs/>
          <w:sz w:val="22"/>
          <w:szCs w:val="22"/>
        </w:rPr>
        <w:t xml:space="preserve"> </w:t>
      </w:r>
      <w:r w:rsidR="000D05A0" w:rsidRPr="00054315">
        <w:rPr>
          <w:rFonts w:ascii="Calibri" w:hAnsi="Calibri" w:cs="Calibri"/>
          <w:i/>
          <w:iCs/>
          <w:sz w:val="22"/>
          <w:szCs w:val="22"/>
        </w:rPr>
        <w:t xml:space="preserve">(free text) </w:t>
      </w:r>
      <w:r w:rsidR="000D05A0">
        <w:rPr>
          <w:rFonts w:ascii="Calibri" w:hAnsi="Calibri" w:cs="Calibri"/>
          <w:b/>
          <w:bCs/>
          <w:sz w:val="22"/>
          <w:szCs w:val="22"/>
        </w:rPr>
        <w:br/>
      </w:r>
    </w:p>
    <w:p w14:paraId="56497D6A" w14:textId="0574EAAA" w:rsidR="005958AD" w:rsidRPr="00054315" w:rsidRDefault="00BD09FD" w:rsidP="00BB676A">
      <w:pPr>
        <w:spacing w:line="240" w:lineRule="auto"/>
        <w:rPr>
          <w:rFonts w:ascii="Calibri" w:hAnsi="Calibri" w:cs="Calibri"/>
          <w:b/>
          <w:bCs/>
          <w:sz w:val="28"/>
          <w:szCs w:val="28"/>
          <w:u w:val="single"/>
        </w:rPr>
      </w:pPr>
      <w:r w:rsidRPr="00054315">
        <w:rPr>
          <w:rFonts w:ascii="Calibri" w:hAnsi="Calibri" w:cs="Calibri"/>
          <w:b/>
          <w:bCs/>
          <w:sz w:val="28"/>
          <w:szCs w:val="28"/>
          <w:u w:val="single"/>
        </w:rPr>
        <w:t>HEALTH INFORMATION</w:t>
      </w:r>
    </w:p>
    <w:p w14:paraId="45F20887" w14:textId="52399B2F" w:rsidR="00383C02" w:rsidRDefault="00383C02" w:rsidP="008743A3">
      <w:pPr>
        <w:pStyle w:val="ListParagraph"/>
        <w:numPr>
          <w:ilvl w:val="0"/>
          <w:numId w:val="37"/>
        </w:numPr>
        <w:spacing w:after="0" w:line="240" w:lineRule="auto"/>
        <w:rPr>
          <w:rFonts w:ascii="Calibri" w:hAnsi="Calibri" w:cs="Calibri"/>
          <w:b/>
          <w:sz w:val="22"/>
          <w:szCs w:val="22"/>
        </w:rPr>
      </w:pPr>
      <w:r w:rsidRPr="00383C02">
        <w:rPr>
          <w:rFonts w:ascii="Calibri" w:hAnsi="Calibri" w:cs="Calibri"/>
          <w:b/>
          <w:sz w:val="22"/>
          <w:szCs w:val="22"/>
        </w:rPr>
        <w:t>What is the best way for you to receive new information (for example, health, parenting, or education guidance)?</w:t>
      </w:r>
    </w:p>
    <w:p w14:paraId="1B346E10" w14:textId="3923F698" w:rsidR="00383C02" w:rsidRPr="00383C02" w:rsidRDefault="10F95FDD" w:rsidP="008743A3">
      <w:pPr>
        <w:pStyle w:val="ListParagraph"/>
        <w:numPr>
          <w:ilvl w:val="1"/>
          <w:numId w:val="71"/>
        </w:numPr>
        <w:spacing w:after="0" w:line="240" w:lineRule="auto"/>
        <w:rPr>
          <w:rFonts w:ascii="Calibri" w:hAnsi="Calibri" w:cs="Calibri"/>
          <w:sz w:val="22"/>
          <w:szCs w:val="22"/>
        </w:rPr>
      </w:pPr>
      <w:r w:rsidRPr="10F95FDD">
        <w:rPr>
          <w:rFonts w:ascii="Calibri" w:hAnsi="Calibri" w:cs="Calibri"/>
          <w:sz w:val="22"/>
          <w:szCs w:val="22"/>
        </w:rPr>
        <w:t xml:space="preserve">Talking with someone in person (conversation / discussion) (skip to </w:t>
      </w:r>
      <w:r w:rsidR="001918F6">
        <w:rPr>
          <w:rFonts w:ascii="Calibri" w:hAnsi="Calibri" w:cs="Calibri"/>
          <w:sz w:val="22"/>
          <w:szCs w:val="22"/>
        </w:rPr>
        <w:t>Hygiene promotion session question</w:t>
      </w:r>
      <w:r w:rsidRPr="10F95FDD">
        <w:rPr>
          <w:rFonts w:ascii="Calibri" w:hAnsi="Calibri" w:cs="Calibri"/>
          <w:sz w:val="22"/>
          <w:szCs w:val="22"/>
        </w:rPr>
        <w:t xml:space="preserve">) </w:t>
      </w:r>
    </w:p>
    <w:p w14:paraId="456F13B6" w14:textId="7D999B13" w:rsidR="00383C02" w:rsidRPr="00383C02" w:rsidRDefault="10F95FDD" w:rsidP="008743A3">
      <w:pPr>
        <w:pStyle w:val="ListParagraph"/>
        <w:numPr>
          <w:ilvl w:val="1"/>
          <w:numId w:val="71"/>
        </w:numPr>
        <w:spacing w:after="0" w:line="240" w:lineRule="auto"/>
        <w:rPr>
          <w:rFonts w:ascii="Calibri" w:hAnsi="Calibri" w:cs="Calibri"/>
          <w:sz w:val="22"/>
          <w:szCs w:val="22"/>
        </w:rPr>
      </w:pPr>
      <w:r w:rsidRPr="10F95FDD">
        <w:rPr>
          <w:rFonts w:ascii="Calibri" w:hAnsi="Calibri" w:cs="Calibri"/>
          <w:sz w:val="22"/>
          <w:szCs w:val="22"/>
        </w:rPr>
        <w:t>Listening to audio messages or radio programs (</w:t>
      </w:r>
      <w:r w:rsidR="001918F6" w:rsidRPr="10F95FDD">
        <w:rPr>
          <w:rFonts w:ascii="Calibri" w:hAnsi="Calibri" w:cs="Calibri"/>
          <w:sz w:val="22"/>
          <w:szCs w:val="22"/>
        </w:rPr>
        <w:t xml:space="preserve">skip to </w:t>
      </w:r>
      <w:r w:rsidR="001918F6">
        <w:rPr>
          <w:rFonts w:ascii="Calibri" w:hAnsi="Calibri" w:cs="Calibri"/>
          <w:sz w:val="22"/>
          <w:szCs w:val="22"/>
        </w:rPr>
        <w:t>Hygiene promotion session question</w:t>
      </w:r>
      <w:r w:rsidRPr="10F95FDD">
        <w:rPr>
          <w:rFonts w:ascii="Calibri" w:hAnsi="Calibri" w:cs="Calibri"/>
          <w:sz w:val="22"/>
          <w:szCs w:val="22"/>
        </w:rPr>
        <w:t>)</w:t>
      </w:r>
    </w:p>
    <w:p w14:paraId="5153F3EC" w14:textId="6E405941" w:rsidR="00383C02" w:rsidRPr="00383C02" w:rsidRDefault="10F95FDD" w:rsidP="008743A3">
      <w:pPr>
        <w:pStyle w:val="ListParagraph"/>
        <w:numPr>
          <w:ilvl w:val="1"/>
          <w:numId w:val="71"/>
        </w:numPr>
        <w:spacing w:after="0" w:line="240" w:lineRule="auto"/>
        <w:rPr>
          <w:rFonts w:ascii="Calibri" w:hAnsi="Calibri" w:cs="Calibri"/>
          <w:sz w:val="22"/>
          <w:szCs w:val="22"/>
        </w:rPr>
      </w:pPr>
      <w:r w:rsidRPr="10F95FDD">
        <w:rPr>
          <w:rFonts w:ascii="Calibri" w:hAnsi="Calibri" w:cs="Calibri"/>
          <w:sz w:val="22"/>
          <w:szCs w:val="22"/>
        </w:rPr>
        <w:t>Reading handouts or written materials (</w:t>
      </w:r>
      <w:r w:rsidR="001918F6" w:rsidRPr="10F95FDD">
        <w:rPr>
          <w:rFonts w:ascii="Calibri" w:hAnsi="Calibri" w:cs="Calibri"/>
          <w:sz w:val="22"/>
          <w:szCs w:val="22"/>
        </w:rPr>
        <w:t xml:space="preserve">skip to </w:t>
      </w:r>
      <w:r w:rsidR="001918F6">
        <w:rPr>
          <w:rFonts w:ascii="Calibri" w:hAnsi="Calibri" w:cs="Calibri"/>
          <w:sz w:val="22"/>
          <w:szCs w:val="22"/>
        </w:rPr>
        <w:t>Hygiene promotion session question</w:t>
      </w:r>
      <w:r w:rsidRPr="10F95FDD">
        <w:rPr>
          <w:rFonts w:ascii="Calibri" w:hAnsi="Calibri" w:cs="Calibri"/>
          <w:sz w:val="22"/>
          <w:szCs w:val="22"/>
        </w:rPr>
        <w:t>)</w:t>
      </w:r>
    </w:p>
    <w:p w14:paraId="1CC19787" w14:textId="6808C5EA" w:rsidR="00383C02" w:rsidRPr="00383C02" w:rsidRDefault="10F95FDD" w:rsidP="008743A3">
      <w:pPr>
        <w:pStyle w:val="ListParagraph"/>
        <w:numPr>
          <w:ilvl w:val="1"/>
          <w:numId w:val="71"/>
        </w:numPr>
        <w:spacing w:after="0" w:line="240" w:lineRule="auto"/>
        <w:rPr>
          <w:rFonts w:ascii="Calibri" w:hAnsi="Calibri" w:cs="Calibri"/>
          <w:sz w:val="22"/>
          <w:szCs w:val="22"/>
        </w:rPr>
      </w:pPr>
      <w:r w:rsidRPr="10F95FDD">
        <w:rPr>
          <w:rFonts w:ascii="Calibri" w:hAnsi="Calibri" w:cs="Calibri"/>
          <w:sz w:val="22"/>
          <w:szCs w:val="22"/>
        </w:rPr>
        <w:t>Looking at pictures or illustrated materials (</w:t>
      </w:r>
      <w:r w:rsidR="001918F6" w:rsidRPr="10F95FDD">
        <w:rPr>
          <w:rFonts w:ascii="Calibri" w:hAnsi="Calibri" w:cs="Calibri"/>
          <w:sz w:val="22"/>
          <w:szCs w:val="22"/>
        </w:rPr>
        <w:t xml:space="preserve">skip to </w:t>
      </w:r>
      <w:r w:rsidR="001918F6">
        <w:rPr>
          <w:rFonts w:ascii="Calibri" w:hAnsi="Calibri" w:cs="Calibri"/>
          <w:sz w:val="22"/>
          <w:szCs w:val="22"/>
        </w:rPr>
        <w:t>Hygiene promotion session question</w:t>
      </w:r>
      <w:r w:rsidRPr="10F95FDD">
        <w:rPr>
          <w:rFonts w:ascii="Calibri" w:hAnsi="Calibri" w:cs="Calibri"/>
          <w:sz w:val="22"/>
          <w:szCs w:val="22"/>
        </w:rPr>
        <w:t>)</w:t>
      </w:r>
    </w:p>
    <w:p w14:paraId="49DED402" w14:textId="7A03DF6E" w:rsidR="00383C02" w:rsidRPr="00383C02" w:rsidRDefault="10F95FDD" w:rsidP="008743A3">
      <w:pPr>
        <w:pStyle w:val="ListParagraph"/>
        <w:numPr>
          <w:ilvl w:val="1"/>
          <w:numId w:val="71"/>
        </w:numPr>
        <w:spacing w:after="0" w:line="240" w:lineRule="auto"/>
        <w:rPr>
          <w:rFonts w:ascii="Calibri" w:hAnsi="Calibri" w:cs="Calibri"/>
          <w:sz w:val="22"/>
          <w:szCs w:val="22"/>
        </w:rPr>
      </w:pPr>
      <w:r w:rsidRPr="10F95FDD">
        <w:rPr>
          <w:rFonts w:ascii="Calibri" w:hAnsi="Calibri" w:cs="Calibri"/>
          <w:sz w:val="22"/>
          <w:szCs w:val="22"/>
        </w:rPr>
        <w:t>Watching videos or demonstrations (</w:t>
      </w:r>
      <w:r w:rsidR="001918F6" w:rsidRPr="10F95FDD">
        <w:rPr>
          <w:rFonts w:ascii="Calibri" w:hAnsi="Calibri" w:cs="Calibri"/>
          <w:sz w:val="22"/>
          <w:szCs w:val="22"/>
        </w:rPr>
        <w:t xml:space="preserve">skip to </w:t>
      </w:r>
      <w:r w:rsidR="001918F6">
        <w:rPr>
          <w:rFonts w:ascii="Calibri" w:hAnsi="Calibri" w:cs="Calibri"/>
          <w:sz w:val="22"/>
          <w:szCs w:val="22"/>
        </w:rPr>
        <w:t>Hygiene promotion session question</w:t>
      </w:r>
      <w:r w:rsidRPr="10F95FDD">
        <w:rPr>
          <w:rFonts w:ascii="Calibri" w:hAnsi="Calibri" w:cs="Calibri"/>
          <w:sz w:val="22"/>
          <w:szCs w:val="22"/>
        </w:rPr>
        <w:t>)</w:t>
      </w:r>
    </w:p>
    <w:p w14:paraId="047832E3" w14:textId="7D0B3C82" w:rsidR="00383C02" w:rsidRPr="00383C02" w:rsidRDefault="10F95FDD" w:rsidP="008743A3">
      <w:pPr>
        <w:pStyle w:val="ListParagraph"/>
        <w:numPr>
          <w:ilvl w:val="1"/>
          <w:numId w:val="71"/>
        </w:numPr>
        <w:spacing w:after="0" w:line="240" w:lineRule="auto"/>
        <w:rPr>
          <w:rFonts w:ascii="Calibri" w:hAnsi="Calibri" w:cs="Calibri"/>
          <w:sz w:val="22"/>
          <w:szCs w:val="22"/>
        </w:rPr>
      </w:pPr>
      <w:r w:rsidRPr="10F95FDD">
        <w:rPr>
          <w:rFonts w:ascii="Calibri" w:hAnsi="Calibri" w:cs="Calibri"/>
          <w:sz w:val="22"/>
          <w:szCs w:val="22"/>
        </w:rPr>
        <w:t>Receiving information by phone (SMS, WhatsApp, etc.) (</w:t>
      </w:r>
      <w:r w:rsidR="001918F6" w:rsidRPr="10F95FDD">
        <w:rPr>
          <w:rFonts w:ascii="Calibri" w:hAnsi="Calibri" w:cs="Calibri"/>
          <w:sz w:val="22"/>
          <w:szCs w:val="22"/>
        </w:rPr>
        <w:t xml:space="preserve">skip to </w:t>
      </w:r>
      <w:r w:rsidR="001918F6">
        <w:rPr>
          <w:rFonts w:ascii="Calibri" w:hAnsi="Calibri" w:cs="Calibri"/>
          <w:sz w:val="22"/>
          <w:szCs w:val="22"/>
        </w:rPr>
        <w:t>Hygiene promotion session question</w:t>
      </w:r>
      <w:r w:rsidRPr="10F95FDD">
        <w:rPr>
          <w:rFonts w:ascii="Calibri" w:hAnsi="Calibri" w:cs="Calibri"/>
          <w:sz w:val="22"/>
          <w:szCs w:val="22"/>
        </w:rPr>
        <w:t>)</w:t>
      </w:r>
    </w:p>
    <w:p w14:paraId="13EDF7E3" w14:textId="20B66327" w:rsidR="00383C02" w:rsidRDefault="01AA0650" w:rsidP="008743A3">
      <w:pPr>
        <w:pStyle w:val="ListParagraph"/>
        <w:numPr>
          <w:ilvl w:val="1"/>
          <w:numId w:val="71"/>
        </w:numPr>
        <w:spacing w:after="0" w:line="240" w:lineRule="auto"/>
        <w:rPr>
          <w:rFonts w:ascii="Calibri" w:hAnsi="Calibri" w:cs="Calibri"/>
          <w:sz w:val="22"/>
          <w:szCs w:val="22"/>
        </w:rPr>
      </w:pPr>
      <w:r w:rsidRPr="01AA0650">
        <w:rPr>
          <w:rFonts w:ascii="Calibri" w:hAnsi="Calibri" w:cs="Calibri"/>
          <w:sz w:val="22"/>
          <w:szCs w:val="22"/>
        </w:rPr>
        <w:t>Other</w:t>
      </w:r>
    </w:p>
    <w:p w14:paraId="4A6A215E" w14:textId="77777777" w:rsidR="007D4808" w:rsidRPr="007D4808" w:rsidRDefault="007D4808" w:rsidP="007D4808">
      <w:pPr>
        <w:spacing w:after="0" w:line="240" w:lineRule="auto"/>
        <w:rPr>
          <w:rFonts w:ascii="Calibri" w:hAnsi="Calibri" w:cs="Calibri"/>
          <w:sz w:val="22"/>
          <w:szCs w:val="22"/>
        </w:rPr>
      </w:pPr>
    </w:p>
    <w:p w14:paraId="6D01A518" w14:textId="547BAE7F" w:rsidR="00BB676A" w:rsidRPr="001918F6" w:rsidRDefault="00A27B79" w:rsidP="001918F6">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00A27B79">
        <w:rPr>
          <w:rFonts w:ascii="Calibri" w:hAnsi="Calibri" w:cs="Calibri"/>
          <w:b/>
          <w:bCs/>
          <w:sz w:val="22"/>
          <w:szCs w:val="22"/>
        </w:rPr>
        <w:t>If “</w:t>
      </w:r>
      <w:r w:rsidR="001918F6">
        <w:rPr>
          <w:rFonts w:ascii="Calibri" w:hAnsi="Calibri" w:cs="Calibri"/>
          <w:b/>
          <w:bCs/>
          <w:sz w:val="22"/>
          <w:szCs w:val="22"/>
        </w:rPr>
        <w:t>O</w:t>
      </w:r>
      <w:r w:rsidRPr="00A27B79">
        <w:rPr>
          <w:rFonts w:ascii="Calibri" w:hAnsi="Calibri" w:cs="Calibri"/>
          <w:b/>
          <w:bCs/>
          <w:sz w:val="22"/>
          <w:szCs w:val="22"/>
        </w:rPr>
        <w:t xml:space="preserve">ther” way </w:t>
      </w:r>
      <w:r>
        <w:rPr>
          <w:rFonts w:ascii="Calibri" w:hAnsi="Calibri" w:cs="Calibri"/>
          <w:b/>
          <w:bCs/>
          <w:sz w:val="22"/>
          <w:szCs w:val="22"/>
        </w:rPr>
        <w:t xml:space="preserve">to receive new information, </w:t>
      </w:r>
      <w:r w:rsidRPr="00A27B79">
        <w:rPr>
          <w:rFonts w:ascii="Calibri" w:hAnsi="Calibri" w:cs="Calibri"/>
          <w:b/>
          <w:bCs/>
          <w:sz w:val="22"/>
          <w:szCs w:val="22"/>
        </w:rPr>
        <w:t>please specify</w:t>
      </w:r>
      <w:r w:rsidR="001918F6">
        <w:rPr>
          <w:rFonts w:ascii="Calibri" w:hAnsi="Calibri" w:cs="Calibri"/>
          <w:b/>
          <w:bCs/>
          <w:sz w:val="22"/>
          <w:szCs w:val="22"/>
        </w:rPr>
        <w:t>.</w:t>
      </w:r>
      <w:r w:rsidR="001918F6">
        <w:rPr>
          <w:rFonts w:ascii="Calibri" w:hAnsi="Calibri" w:cs="Calibri"/>
          <w:b/>
          <w:bCs/>
          <w:sz w:val="22"/>
          <w:szCs w:val="22"/>
        </w:rPr>
        <w:br/>
      </w:r>
    </w:p>
    <w:p w14:paraId="06CF826B" w14:textId="53F8CFF4" w:rsidR="00BB676A" w:rsidRPr="00BB676A" w:rsidRDefault="01AA0650" w:rsidP="008743A3">
      <w:pPr>
        <w:pStyle w:val="ListParagraph"/>
        <w:numPr>
          <w:ilvl w:val="0"/>
          <w:numId w:val="37"/>
        </w:numPr>
        <w:spacing w:after="0" w:line="240" w:lineRule="auto"/>
        <w:rPr>
          <w:rFonts w:ascii="Calibri" w:eastAsia="Times New Roman" w:hAnsi="Calibri" w:cs="Calibri"/>
          <w:i/>
          <w:iCs/>
          <w:color w:val="000000" w:themeColor="text1"/>
          <w:sz w:val="22"/>
          <w:szCs w:val="22"/>
        </w:rPr>
      </w:pPr>
      <w:r w:rsidRPr="01AA0650">
        <w:rPr>
          <w:rFonts w:ascii="Calibri" w:hAnsi="Calibri" w:cs="Calibri"/>
          <w:b/>
          <w:bCs/>
          <w:sz w:val="22"/>
          <w:szCs w:val="22"/>
        </w:rPr>
        <w:t xml:space="preserve">Have you or anyone in your household attended a session/meeting with community health/hygiene worker(s) or volunteers discussing health or hygiene in the last month? </w:t>
      </w:r>
    </w:p>
    <w:p w14:paraId="1CF7171A" w14:textId="77777777" w:rsidR="00BB676A" w:rsidRPr="00BB676A" w:rsidRDefault="00C25058" w:rsidP="008743A3">
      <w:pPr>
        <w:pStyle w:val="ListParagraph"/>
        <w:numPr>
          <w:ilvl w:val="1"/>
          <w:numId w:val="60"/>
        </w:numPr>
        <w:spacing w:after="0" w:line="240" w:lineRule="auto"/>
        <w:rPr>
          <w:rFonts w:ascii="Calibri" w:hAnsi="Calibri" w:cs="Calibri"/>
          <w:sz w:val="22"/>
          <w:szCs w:val="22"/>
        </w:rPr>
      </w:pPr>
      <w:r w:rsidRPr="00BB676A">
        <w:rPr>
          <w:rFonts w:ascii="Calibri" w:hAnsi="Calibri" w:cs="Calibri"/>
          <w:noProof/>
          <w:sz w:val="22"/>
          <w:szCs w:val="22"/>
          <w:lang w:val="fr-FR"/>
        </w:rPr>
        <w:t>Ye</w:t>
      </w:r>
      <w:r w:rsidR="00BB676A">
        <w:rPr>
          <w:rFonts w:ascii="Calibri" w:hAnsi="Calibri" w:cs="Calibri"/>
          <w:noProof/>
          <w:sz w:val="22"/>
          <w:szCs w:val="22"/>
          <w:lang w:val="fr-FR"/>
        </w:rPr>
        <w:t>s</w:t>
      </w:r>
    </w:p>
    <w:p w14:paraId="2176588F" w14:textId="77777777" w:rsidR="00BB676A" w:rsidRPr="00BB676A" w:rsidRDefault="00C25058" w:rsidP="008743A3">
      <w:pPr>
        <w:pStyle w:val="ListParagraph"/>
        <w:numPr>
          <w:ilvl w:val="1"/>
          <w:numId w:val="60"/>
        </w:numPr>
        <w:spacing w:after="0" w:line="240" w:lineRule="auto"/>
        <w:rPr>
          <w:rFonts w:ascii="Calibri" w:hAnsi="Calibri" w:cs="Calibri"/>
          <w:sz w:val="22"/>
          <w:szCs w:val="22"/>
        </w:rPr>
      </w:pPr>
      <w:r w:rsidRPr="00BB676A">
        <w:rPr>
          <w:rFonts w:ascii="Calibri" w:hAnsi="Calibri" w:cs="Calibri"/>
          <w:noProof/>
          <w:sz w:val="22"/>
          <w:szCs w:val="22"/>
          <w:lang w:val="fr-FR"/>
        </w:rPr>
        <w:t>No</w:t>
      </w:r>
    </w:p>
    <w:p w14:paraId="5ABAF7D0" w14:textId="7DA93285" w:rsidR="003C7104" w:rsidRPr="00111322" w:rsidRDefault="00C25058" w:rsidP="008743A3">
      <w:pPr>
        <w:pStyle w:val="ListParagraph"/>
        <w:numPr>
          <w:ilvl w:val="1"/>
          <w:numId w:val="60"/>
        </w:numPr>
        <w:spacing w:after="0" w:line="240" w:lineRule="auto"/>
        <w:rPr>
          <w:rFonts w:ascii="Calibri" w:hAnsi="Calibri" w:cs="Calibri"/>
          <w:sz w:val="22"/>
          <w:szCs w:val="22"/>
        </w:rPr>
      </w:pPr>
      <w:r w:rsidRPr="00BB676A">
        <w:rPr>
          <w:rFonts w:ascii="Calibri" w:hAnsi="Calibri" w:cs="Calibri"/>
          <w:noProof/>
          <w:sz w:val="22"/>
          <w:szCs w:val="22"/>
          <w:lang w:val="fr-FR"/>
        </w:rPr>
        <w:t>Don’t know</w:t>
      </w:r>
    </w:p>
    <w:p w14:paraId="38B51484" w14:textId="77777777" w:rsidR="00111322" w:rsidRPr="00111322" w:rsidRDefault="00111322" w:rsidP="00111322">
      <w:pPr>
        <w:pStyle w:val="ListParagraph"/>
        <w:spacing w:after="0" w:line="240" w:lineRule="auto"/>
        <w:ind w:left="1440"/>
        <w:rPr>
          <w:rFonts w:ascii="Calibri" w:hAnsi="Calibri" w:cs="Calibri"/>
          <w:sz w:val="22"/>
          <w:szCs w:val="22"/>
        </w:rPr>
      </w:pPr>
    </w:p>
    <w:p w14:paraId="615CA67D" w14:textId="7A27A34A" w:rsidR="003C7104" w:rsidRPr="00BB676A" w:rsidRDefault="003C7104" w:rsidP="008743A3">
      <w:pPr>
        <w:pStyle w:val="ListParagraph"/>
        <w:numPr>
          <w:ilvl w:val="0"/>
          <w:numId w:val="37"/>
        </w:numPr>
        <w:spacing w:line="240" w:lineRule="auto"/>
        <w:rPr>
          <w:rFonts w:ascii="Calibri" w:hAnsi="Calibri" w:cs="Calibri"/>
          <w:b/>
          <w:sz w:val="22"/>
          <w:szCs w:val="22"/>
        </w:rPr>
      </w:pPr>
      <w:r w:rsidRPr="00BB676A">
        <w:rPr>
          <w:rFonts w:ascii="Calibri" w:hAnsi="Calibri" w:cs="Calibri"/>
          <w:b/>
          <w:sz w:val="22"/>
          <w:szCs w:val="22"/>
        </w:rPr>
        <w:t>Do you have a functioning radio in your household?</w:t>
      </w:r>
    </w:p>
    <w:p w14:paraId="27BDE945" w14:textId="77777777" w:rsidR="00BB676A" w:rsidRDefault="003C7104" w:rsidP="008743A3">
      <w:pPr>
        <w:pStyle w:val="ListParagraph"/>
        <w:numPr>
          <w:ilvl w:val="0"/>
          <w:numId w:val="62"/>
        </w:numPr>
        <w:spacing w:after="0" w:line="240" w:lineRule="auto"/>
        <w:rPr>
          <w:rFonts w:ascii="Calibri" w:hAnsi="Calibri" w:cs="Calibri"/>
          <w:sz w:val="22"/>
          <w:szCs w:val="22"/>
        </w:rPr>
      </w:pPr>
      <w:r w:rsidRPr="00180027">
        <w:rPr>
          <w:rFonts w:ascii="Calibri" w:hAnsi="Calibri" w:cs="Calibri"/>
          <w:sz w:val="22"/>
          <w:szCs w:val="22"/>
        </w:rPr>
        <w:t>Yes</w:t>
      </w:r>
    </w:p>
    <w:p w14:paraId="43CACBDE" w14:textId="6D7CD5CC" w:rsidR="00626E17" w:rsidRPr="00D81FF7" w:rsidRDefault="003C7104" w:rsidP="00D81FF7">
      <w:pPr>
        <w:pStyle w:val="ListParagraph"/>
        <w:numPr>
          <w:ilvl w:val="0"/>
          <w:numId w:val="62"/>
        </w:numPr>
        <w:spacing w:after="0" w:line="240" w:lineRule="auto"/>
        <w:rPr>
          <w:rFonts w:ascii="Calibri" w:hAnsi="Calibri" w:cs="Calibri"/>
          <w:sz w:val="22"/>
          <w:szCs w:val="22"/>
        </w:rPr>
      </w:pPr>
      <w:r w:rsidRPr="00BB676A">
        <w:rPr>
          <w:rFonts w:ascii="Calibri" w:hAnsi="Calibri" w:cs="Calibri"/>
          <w:sz w:val="22"/>
          <w:szCs w:val="22"/>
        </w:rPr>
        <w:t>No</w:t>
      </w:r>
      <w:r w:rsidR="00D81FF7">
        <w:rPr>
          <w:rFonts w:ascii="Calibri" w:hAnsi="Calibri" w:cs="Calibri"/>
          <w:sz w:val="22"/>
          <w:szCs w:val="22"/>
        </w:rPr>
        <w:br/>
      </w:r>
    </w:p>
    <w:p w14:paraId="7DB94C37" w14:textId="4AAC7AEF" w:rsidR="002A6FEB" w:rsidRPr="00BB676A" w:rsidRDefault="002A6FEB" w:rsidP="008743A3">
      <w:pPr>
        <w:pStyle w:val="ListParagraph"/>
        <w:numPr>
          <w:ilvl w:val="0"/>
          <w:numId w:val="37"/>
        </w:numPr>
        <w:spacing w:line="240" w:lineRule="auto"/>
        <w:rPr>
          <w:rFonts w:ascii="Calibri" w:hAnsi="Calibri" w:cs="Calibri"/>
          <w:b/>
          <w:sz w:val="22"/>
          <w:szCs w:val="22"/>
        </w:rPr>
      </w:pPr>
      <w:r w:rsidRPr="00BB676A">
        <w:rPr>
          <w:rFonts w:ascii="Calibri" w:hAnsi="Calibri" w:cs="Calibri"/>
          <w:b/>
          <w:sz w:val="22"/>
          <w:szCs w:val="22"/>
        </w:rPr>
        <w:t>Do you have a mobile phone in your household?</w:t>
      </w:r>
    </w:p>
    <w:p w14:paraId="6D501CDE" w14:textId="77777777" w:rsidR="00BB676A" w:rsidRDefault="002A6FEB" w:rsidP="008743A3">
      <w:pPr>
        <w:pStyle w:val="ListParagraph"/>
        <w:numPr>
          <w:ilvl w:val="0"/>
          <w:numId w:val="63"/>
        </w:numPr>
        <w:spacing w:after="0" w:line="240" w:lineRule="auto"/>
        <w:rPr>
          <w:rFonts w:ascii="Calibri" w:hAnsi="Calibri" w:cs="Calibri"/>
          <w:sz w:val="22"/>
          <w:szCs w:val="22"/>
        </w:rPr>
      </w:pPr>
      <w:r w:rsidRPr="00180027">
        <w:rPr>
          <w:rFonts w:ascii="Calibri" w:hAnsi="Calibri" w:cs="Calibri"/>
          <w:sz w:val="22"/>
          <w:szCs w:val="22"/>
        </w:rPr>
        <w:t>Yes</w:t>
      </w:r>
    </w:p>
    <w:p w14:paraId="191BE5C1" w14:textId="7219E41D" w:rsidR="002A6FEB" w:rsidRPr="00D81FF7" w:rsidRDefault="002A6FEB" w:rsidP="00D81FF7">
      <w:pPr>
        <w:pStyle w:val="ListParagraph"/>
        <w:numPr>
          <w:ilvl w:val="0"/>
          <w:numId w:val="63"/>
        </w:numPr>
        <w:spacing w:after="0" w:line="240" w:lineRule="auto"/>
        <w:rPr>
          <w:rFonts w:ascii="Calibri" w:hAnsi="Calibri" w:cs="Calibri"/>
          <w:sz w:val="22"/>
          <w:szCs w:val="22"/>
        </w:rPr>
      </w:pPr>
      <w:r w:rsidRPr="00BB676A">
        <w:rPr>
          <w:rFonts w:ascii="Calibri" w:hAnsi="Calibri" w:cs="Calibri"/>
          <w:sz w:val="22"/>
          <w:szCs w:val="22"/>
        </w:rPr>
        <w:t>No</w:t>
      </w:r>
      <w:r w:rsidR="00D81FF7">
        <w:rPr>
          <w:rFonts w:ascii="Calibri" w:hAnsi="Calibri" w:cs="Calibri"/>
          <w:sz w:val="22"/>
          <w:szCs w:val="22"/>
        </w:rPr>
        <w:br/>
      </w:r>
    </w:p>
    <w:p w14:paraId="62B95153" w14:textId="6263FF25" w:rsidR="00383C02" w:rsidRPr="001918F6" w:rsidRDefault="01AA0650" w:rsidP="008743A3">
      <w:pPr>
        <w:pStyle w:val="ListParagraph"/>
        <w:numPr>
          <w:ilvl w:val="0"/>
          <w:numId w:val="37"/>
        </w:numPr>
        <w:spacing w:after="0" w:line="240" w:lineRule="auto"/>
        <w:rPr>
          <w:rFonts w:ascii="Calibri" w:eastAsia="Times New Roman" w:hAnsi="Calibri" w:cs="Calibri"/>
          <w:i/>
          <w:iCs/>
          <w:color w:val="000000" w:themeColor="text1"/>
          <w:sz w:val="22"/>
          <w:szCs w:val="22"/>
        </w:rPr>
      </w:pPr>
      <w:r w:rsidRPr="01AA0650">
        <w:rPr>
          <w:rFonts w:ascii="Calibri" w:hAnsi="Calibri" w:cs="Calibri"/>
          <w:b/>
          <w:bCs/>
          <w:sz w:val="22"/>
          <w:szCs w:val="22"/>
        </w:rPr>
        <w:t xml:space="preserve">In what ways can someone get diarrhea? </w:t>
      </w:r>
      <w:r w:rsidRPr="01AA0650">
        <w:rPr>
          <w:rFonts w:ascii="Calibri" w:eastAsia="Times New Roman" w:hAnsi="Calibri" w:cs="Calibri"/>
          <w:color w:val="000000" w:themeColor="text1"/>
          <w:sz w:val="22"/>
          <w:szCs w:val="22"/>
        </w:rPr>
        <w:t>(</w:t>
      </w:r>
      <w:r w:rsidRPr="01AA0650">
        <w:rPr>
          <w:rFonts w:ascii="Calibri" w:eastAsia="Times New Roman" w:hAnsi="Calibri" w:cs="Calibri"/>
          <w:i/>
          <w:iCs/>
          <w:color w:val="000000" w:themeColor="text1"/>
          <w:sz w:val="22"/>
          <w:szCs w:val="22"/>
        </w:rPr>
        <w:t>Do not read aloud, allow respondent to list</w:t>
      </w:r>
      <w:r w:rsidR="001918F6">
        <w:rPr>
          <w:rFonts w:ascii="Calibri" w:eastAsia="Times New Roman" w:hAnsi="Calibri" w:cs="Calibri"/>
          <w:i/>
          <w:iCs/>
          <w:color w:val="000000" w:themeColor="text1"/>
          <w:sz w:val="22"/>
          <w:szCs w:val="22"/>
        </w:rPr>
        <w:t xml:space="preserve">. </w:t>
      </w:r>
      <w:r w:rsidRPr="001918F6">
        <w:rPr>
          <w:rFonts w:ascii="Calibri" w:eastAsia="Times New Roman" w:hAnsi="Calibri" w:cs="Calibri"/>
          <w:i/>
          <w:iCs/>
          <w:color w:val="000000" w:themeColor="text1"/>
          <w:sz w:val="22"/>
          <w:szCs w:val="22"/>
        </w:rPr>
        <w:t>Multiple response</w:t>
      </w:r>
      <w:r w:rsidR="007D4808" w:rsidRPr="001918F6">
        <w:rPr>
          <w:rFonts w:ascii="Calibri" w:eastAsia="Times New Roman" w:hAnsi="Calibri" w:cs="Calibri"/>
          <w:i/>
          <w:iCs/>
          <w:color w:val="000000" w:themeColor="text1"/>
          <w:sz w:val="22"/>
          <w:szCs w:val="22"/>
        </w:rPr>
        <w:t>s</w:t>
      </w:r>
      <w:r w:rsidRPr="001918F6">
        <w:rPr>
          <w:rFonts w:ascii="Calibri" w:eastAsia="Times New Roman" w:hAnsi="Calibri" w:cs="Calibri"/>
          <w:i/>
          <w:iCs/>
          <w:color w:val="000000" w:themeColor="text1"/>
          <w:sz w:val="22"/>
          <w:szCs w:val="22"/>
        </w:rPr>
        <w:t xml:space="preserve"> are allowed</w:t>
      </w:r>
      <w:r w:rsidR="001918F6">
        <w:rPr>
          <w:rFonts w:ascii="Calibri" w:eastAsia="Times New Roman" w:hAnsi="Calibri" w:cs="Calibri"/>
          <w:i/>
          <w:iCs/>
          <w:color w:val="000000" w:themeColor="text1"/>
          <w:sz w:val="22"/>
          <w:szCs w:val="22"/>
        </w:rPr>
        <w:t>)</w:t>
      </w:r>
    </w:p>
    <w:p w14:paraId="7A71B5DD" w14:textId="2B1B0E63" w:rsidR="00383C02" w:rsidRPr="00180027" w:rsidRDefault="10F95FDD" w:rsidP="008743A3">
      <w:pPr>
        <w:pStyle w:val="ListParagraph"/>
        <w:numPr>
          <w:ilvl w:val="0"/>
          <w:numId w:val="64"/>
        </w:numPr>
        <w:spacing w:after="0" w:line="240" w:lineRule="auto"/>
        <w:rPr>
          <w:rFonts w:ascii="Calibri" w:hAnsi="Calibri" w:cs="Calibri"/>
          <w:sz w:val="22"/>
          <w:szCs w:val="22"/>
        </w:rPr>
      </w:pPr>
      <w:r w:rsidRPr="10F95FDD">
        <w:rPr>
          <w:rFonts w:ascii="Calibri" w:hAnsi="Calibri" w:cs="Calibri"/>
          <w:sz w:val="22"/>
          <w:szCs w:val="22"/>
        </w:rPr>
        <w:t xml:space="preserve">Through drinking contaminated water (skip to </w:t>
      </w:r>
      <w:r w:rsidR="006413B4">
        <w:rPr>
          <w:rFonts w:ascii="Calibri" w:hAnsi="Calibri" w:cs="Calibri"/>
          <w:sz w:val="22"/>
          <w:szCs w:val="22"/>
        </w:rPr>
        <w:t>Diarrhea prevention question</w:t>
      </w:r>
      <w:r w:rsidRPr="10F95FDD">
        <w:rPr>
          <w:rFonts w:ascii="Calibri" w:hAnsi="Calibri" w:cs="Calibri"/>
          <w:sz w:val="22"/>
          <w:szCs w:val="22"/>
        </w:rPr>
        <w:t xml:space="preserve">) </w:t>
      </w:r>
    </w:p>
    <w:p w14:paraId="775AE1E2" w14:textId="1AD8E35F" w:rsidR="00383C02" w:rsidRPr="00180027" w:rsidRDefault="10F95FDD" w:rsidP="008743A3">
      <w:pPr>
        <w:pStyle w:val="ListParagraph"/>
        <w:numPr>
          <w:ilvl w:val="0"/>
          <w:numId w:val="64"/>
        </w:numPr>
        <w:spacing w:after="0" w:line="240" w:lineRule="auto"/>
        <w:rPr>
          <w:rFonts w:ascii="Calibri" w:hAnsi="Calibri" w:cs="Calibri"/>
        </w:rPr>
      </w:pPr>
      <w:r w:rsidRPr="10F95FDD">
        <w:rPr>
          <w:rFonts w:ascii="Calibri" w:hAnsi="Calibri" w:cs="Calibri"/>
          <w:sz w:val="22"/>
          <w:szCs w:val="22"/>
        </w:rPr>
        <w:lastRenderedPageBreak/>
        <w:t>Through contaminated or undercooked food (</w:t>
      </w:r>
      <w:r w:rsidR="006413B4" w:rsidRPr="10F95FDD">
        <w:rPr>
          <w:rFonts w:ascii="Calibri" w:hAnsi="Calibri" w:cs="Calibri"/>
          <w:sz w:val="22"/>
          <w:szCs w:val="22"/>
        </w:rPr>
        <w:t xml:space="preserve">skip to </w:t>
      </w:r>
      <w:r w:rsidR="006413B4">
        <w:rPr>
          <w:rFonts w:ascii="Calibri" w:hAnsi="Calibri" w:cs="Calibri"/>
          <w:sz w:val="22"/>
          <w:szCs w:val="22"/>
        </w:rPr>
        <w:t>Diarrhea prevention question</w:t>
      </w:r>
      <w:r w:rsidRPr="10F95FDD">
        <w:rPr>
          <w:rFonts w:ascii="Calibri" w:hAnsi="Calibri" w:cs="Calibri"/>
          <w:sz w:val="22"/>
          <w:szCs w:val="22"/>
        </w:rPr>
        <w:t>)</w:t>
      </w:r>
    </w:p>
    <w:p w14:paraId="74988C04" w14:textId="47C079F4" w:rsidR="00383C02" w:rsidRPr="00180027" w:rsidRDefault="10F95FDD" w:rsidP="008743A3">
      <w:pPr>
        <w:pStyle w:val="ListParagraph"/>
        <w:numPr>
          <w:ilvl w:val="0"/>
          <w:numId w:val="64"/>
        </w:numPr>
        <w:spacing w:after="0" w:line="240" w:lineRule="auto"/>
        <w:rPr>
          <w:rFonts w:ascii="Calibri" w:hAnsi="Calibri" w:cs="Calibri"/>
        </w:rPr>
      </w:pPr>
      <w:r w:rsidRPr="10F95FDD">
        <w:rPr>
          <w:rFonts w:ascii="Calibri" w:hAnsi="Calibri" w:cs="Calibri"/>
          <w:sz w:val="22"/>
          <w:szCs w:val="22"/>
        </w:rPr>
        <w:t>From contact with someone sick with diarrhea (</w:t>
      </w:r>
      <w:r w:rsidR="006413B4" w:rsidRPr="10F95FDD">
        <w:rPr>
          <w:rFonts w:ascii="Calibri" w:hAnsi="Calibri" w:cs="Calibri"/>
          <w:sz w:val="22"/>
          <w:szCs w:val="22"/>
        </w:rPr>
        <w:t xml:space="preserve">skip to </w:t>
      </w:r>
      <w:r w:rsidR="006413B4">
        <w:rPr>
          <w:rFonts w:ascii="Calibri" w:hAnsi="Calibri" w:cs="Calibri"/>
          <w:sz w:val="22"/>
          <w:szCs w:val="22"/>
        </w:rPr>
        <w:t>Diarrhea prevention question</w:t>
      </w:r>
      <w:r w:rsidRPr="10F95FDD">
        <w:rPr>
          <w:rFonts w:ascii="Calibri" w:hAnsi="Calibri" w:cs="Calibri"/>
          <w:sz w:val="22"/>
          <w:szCs w:val="22"/>
        </w:rPr>
        <w:t>)</w:t>
      </w:r>
    </w:p>
    <w:p w14:paraId="1B406B78" w14:textId="136736A2" w:rsidR="00383C02" w:rsidRPr="00180027" w:rsidRDefault="10F95FDD" w:rsidP="008743A3">
      <w:pPr>
        <w:pStyle w:val="ListParagraph"/>
        <w:numPr>
          <w:ilvl w:val="0"/>
          <w:numId w:val="64"/>
        </w:numPr>
        <w:spacing w:after="0" w:line="240" w:lineRule="auto"/>
        <w:rPr>
          <w:rFonts w:ascii="Calibri" w:hAnsi="Calibri" w:cs="Calibri"/>
        </w:rPr>
      </w:pPr>
      <w:r w:rsidRPr="10F95FDD">
        <w:rPr>
          <w:rFonts w:ascii="Calibri" w:hAnsi="Calibri" w:cs="Calibri"/>
          <w:sz w:val="22"/>
          <w:szCs w:val="22"/>
        </w:rPr>
        <w:t>From flies (</w:t>
      </w:r>
      <w:r w:rsidR="006413B4" w:rsidRPr="10F95FDD">
        <w:rPr>
          <w:rFonts w:ascii="Calibri" w:hAnsi="Calibri" w:cs="Calibri"/>
          <w:sz w:val="22"/>
          <w:szCs w:val="22"/>
        </w:rPr>
        <w:t xml:space="preserve">skip to </w:t>
      </w:r>
      <w:r w:rsidR="006413B4">
        <w:rPr>
          <w:rFonts w:ascii="Calibri" w:hAnsi="Calibri" w:cs="Calibri"/>
          <w:sz w:val="22"/>
          <w:szCs w:val="22"/>
        </w:rPr>
        <w:t>Diarrhea prevention question</w:t>
      </w:r>
      <w:r w:rsidRPr="10F95FDD">
        <w:rPr>
          <w:rFonts w:ascii="Calibri" w:hAnsi="Calibri" w:cs="Calibri"/>
          <w:sz w:val="22"/>
          <w:szCs w:val="22"/>
        </w:rPr>
        <w:t>)</w:t>
      </w:r>
    </w:p>
    <w:p w14:paraId="1167915F" w14:textId="11460720" w:rsidR="00383C02" w:rsidRPr="00180027" w:rsidRDefault="10F95FDD" w:rsidP="008743A3">
      <w:pPr>
        <w:pStyle w:val="ListParagraph"/>
        <w:numPr>
          <w:ilvl w:val="0"/>
          <w:numId w:val="64"/>
        </w:numPr>
        <w:spacing w:after="0" w:line="240" w:lineRule="auto"/>
        <w:rPr>
          <w:rFonts w:ascii="Calibri" w:hAnsi="Calibri" w:cs="Calibri"/>
        </w:rPr>
      </w:pPr>
      <w:r w:rsidRPr="10F95FDD">
        <w:rPr>
          <w:rFonts w:ascii="Calibri" w:hAnsi="Calibri" w:cs="Calibri"/>
          <w:sz w:val="22"/>
          <w:szCs w:val="22"/>
        </w:rPr>
        <w:t>Dirty unwashed hands (</w:t>
      </w:r>
      <w:r w:rsidR="006413B4" w:rsidRPr="10F95FDD">
        <w:rPr>
          <w:rFonts w:ascii="Calibri" w:hAnsi="Calibri" w:cs="Calibri"/>
          <w:sz w:val="22"/>
          <w:szCs w:val="22"/>
        </w:rPr>
        <w:t xml:space="preserve">skip to </w:t>
      </w:r>
      <w:r w:rsidR="006413B4">
        <w:rPr>
          <w:rFonts w:ascii="Calibri" w:hAnsi="Calibri" w:cs="Calibri"/>
          <w:sz w:val="22"/>
          <w:szCs w:val="22"/>
        </w:rPr>
        <w:t>Diarrhea prevention question</w:t>
      </w:r>
      <w:r w:rsidRPr="10F95FDD">
        <w:rPr>
          <w:rFonts w:ascii="Calibri" w:hAnsi="Calibri" w:cs="Calibri"/>
          <w:sz w:val="22"/>
          <w:szCs w:val="22"/>
        </w:rPr>
        <w:t>)</w:t>
      </w:r>
    </w:p>
    <w:p w14:paraId="4D409485" w14:textId="3C0FA814" w:rsidR="00383C02" w:rsidRPr="00180027" w:rsidRDefault="10F95FDD" w:rsidP="008743A3">
      <w:pPr>
        <w:pStyle w:val="ListParagraph"/>
        <w:numPr>
          <w:ilvl w:val="0"/>
          <w:numId w:val="64"/>
        </w:numPr>
        <w:spacing w:after="0" w:line="240" w:lineRule="auto"/>
        <w:rPr>
          <w:rFonts w:ascii="Calibri" w:hAnsi="Calibri" w:cs="Calibri"/>
        </w:rPr>
      </w:pPr>
      <w:r w:rsidRPr="10F95FDD">
        <w:rPr>
          <w:rFonts w:ascii="Calibri" w:hAnsi="Calibri" w:cs="Calibri"/>
          <w:sz w:val="22"/>
          <w:szCs w:val="22"/>
        </w:rPr>
        <w:t>Through contact with feces from someone sick with diarrhea (</w:t>
      </w:r>
      <w:r w:rsidR="006413B4" w:rsidRPr="10F95FDD">
        <w:rPr>
          <w:rFonts w:ascii="Calibri" w:hAnsi="Calibri" w:cs="Calibri"/>
          <w:sz w:val="22"/>
          <w:szCs w:val="22"/>
        </w:rPr>
        <w:t xml:space="preserve">skip to </w:t>
      </w:r>
      <w:r w:rsidR="006413B4">
        <w:rPr>
          <w:rFonts w:ascii="Calibri" w:hAnsi="Calibri" w:cs="Calibri"/>
          <w:sz w:val="22"/>
          <w:szCs w:val="22"/>
        </w:rPr>
        <w:t>Diarrhea prevention question</w:t>
      </w:r>
      <w:r w:rsidRPr="10F95FDD">
        <w:rPr>
          <w:rFonts w:ascii="Calibri" w:hAnsi="Calibri" w:cs="Calibri"/>
          <w:sz w:val="22"/>
          <w:szCs w:val="22"/>
        </w:rPr>
        <w:t>)</w:t>
      </w:r>
    </w:p>
    <w:p w14:paraId="418E9632" w14:textId="79FB201E" w:rsidR="00383C02" w:rsidRPr="00180027" w:rsidRDefault="10F95FDD" w:rsidP="008743A3">
      <w:pPr>
        <w:pStyle w:val="ListParagraph"/>
        <w:numPr>
          <w:ilvl w:val="0"/>
          <w:numId w:val="64"/>
        </w:numPr>
        <w:spacing w:after="0" w:line="240" w:lineRule="auto"/>
        <w:rPr>
          <w:rFonts w:ascii="Calibri" w:hAnsi="Calibri" w:cs="Calibri"/>
        </w:rPr>
      </w:pPr>
      <w:r w:rsidRPr="10F95FDD">
        <w:rPr>
          <w:rFonts w:ascii="Calibri" w:hAnsi="Calibri" w:cs="Calibri"/>
          <w:sz w:val="22"/>
          <w:szCs w:val="22"/>
        </w:rPr>
        <w:t>Through contact with someone who died from diarrhea (</w:t>
      </w:r>
      <w:r w:rsidR="006413B4" w:rsidRPr="10F95FDD">
        <w:rPr>
          <w:rFonts w:ascii="Calibri" w:hAnsi="Calibri" w:cs="Calibri"/>
          <w:sz w:val="22"/>
          <w:szCs w:val="22"/>
        </w:rPr>
        <w:t xml:space="preserve">skip to </w:t>
      </w:r>
      <w:r w:rsidR="006413B4">
        <w:rPr>
          <w:rFonts w:ascii="Calibri" w:hAnsi="Calibri" w:cs="Calibri"/>
          <w:sz w:val="22"/>
          <w:szCs w:val="22"/>
        </w:rPr>
        <w:t>Diarrhea prevention question</w:t>
      </w:r>
      <w:r w:rsidRPr="10F95FDD">
        <w:rPr>
          <w:rFonts w:ascii="Calibri" w:hAnsi="Calibri" w:cs="Calibri"/>
          <w:sz w:val="22"/>
          <w:szCs w:val="22"/>
        </w:rPr>
        <w:t>)</w:t>
      </w:r>
    </w:p>
    <w:p w14:paraId="1624DAE0" w14:textId="345526A8" w:rsidR="00383C02" w:rsidRPr="00180027" w:rsidRDefault="10F95FDD" w:rsidP="008743A3">
      <w:pPr>
        <w:pStyle w:val="ListParagraph"/>
        <w:numPr>
          <w:ilvl w:val="0"/>
          <w:numId w:val="64"/>
        </w:numPr>
        <w:spacing w:after="0" w:line="240" w:lineRule="auto"/>
        <w:rPr>
          <w:rFonts w:ascii="Calibri" w:hAnsi="Calibri" w:cs="Calibri"/>
        </w:rPr>
      </w:pPr>
      <w:r w:rsidRPr="10F95FDD">
        <w:rPr>
          <w:rFonts w:ascii="Calibri" w:hAnsi="Calibri" w:cs="Calibri"/>
          <w:sz w:val="22"/>
          <w:szCs w:val="22"/>
        </w:rPr>
        <w:t>From dirty beddings (</w:t>
      </w:r>
      <w:r w:rsidR="006413B4" w:rsidRPr="10F95FDD">
        <w:rPr>
          <w:rFonts w:ascii="Calibri" w:hAnsi="Calibri" w:cs="Calibri"/>
          <w:sz w:val="22"/>
          <w:szCs w:val="22"/>
        </w:rPr>
        <w:t xml:space="preserve">skip to </w:t>
      </w:r>
      <w:r w:rsidR="006413B4">
        <w:rPr>
          <w:rFonts w:ascii="Calibri" w:hAnsi="Calibri" w:cs="Calibri"/>
          <w:sz w:val="22"/>
          <w:szCs w:val="22"/>
        </w:rPr>
        <w:t>Diarrhea prevention question</w:t>
      </w:r>
      <w:r w:rsidRPr="10F95FDD">
        <w:rPr>
          <w:rFonts w:ascii="Calibri" w:hAnsi="Calibri" w:cs="Calibri"/>
          <w:sz w:val="22"/>
          <w:szCs w:val="22"/>
        </w:rPr>
        <w:t>)</w:t>
      </w:r>
    </w:p>
    <w:p w14:paraId="1EED8DA2" w14:textId="74F3FB1A" w:rsidR="00383C02" w:rsidRDefault="01AA0650" w:rsidP="008743A3">
      <w:pPr>
        <w:pStyle w:val="ListParagraph"/>
        <w:numPr>
          <w:ilvl w:val="0"/>
          <w:numId w:val="64"/>
        </w:numPr>
        <w:spacing w:after="0" w:line="240" w:lineRule="auto"/>
        <w:rPr>
          <w:rFonts w:ascii="Calibri" w:hAnsi="Calibri" w:cs="Calibri"/>
          <w:sz w:val="22"/>
          <w:szCs w:val="22"/>
        </w:rPr>
      </w:pPr>
      <w:r w:rsidRPr="01AA0650">
        <w:rPr>
          <w:rFonts w:ascii="Calibri" w:hAnsi="Calibri" w:cs="Calibri"/>
          <w:sz w:val="22"/>
          <w:szCs w:val="22"/>
        </w:rPr>
        <w:t xml:space="preserve">Other </w:t>
      </w:r>
    </w:p>
    <w:p w14:paraId="07BB4929" w14:textId="7A80D3F0" w:rsidR="007D4808" w:rsidRPr="006413B4" w:rsidRDefault="10F95FDD" w:rsidP="006413B4">
      <w:pPr>
        <w:pStyle w:val="ListParagraph"/>
        <w:numPr>
          <w:ilvl w:val="0"/>
          <w:numId w:val="64"/>
        </w:numPr>
        <w:spacing w:after="0" w:line="240" w:lineRule="auto"/>
        <w:rPr>
          <w:rFonts w:ascii="Calibri" w:hAnsi="Calibri" w:cs="Calibri"/>
        </w:rPr>
      </w:pPr>
      <w:r w:rsidRPr="10F95FDD">
        <w:rPr>
          <w:rFonts w:ascii="Calibri" w:hAnsi="Calibri" w:cs="Calibri"/>
          <w:sz w:val="22"/>
          <w:szCs w:val="22"/>
        </w:rPr>
        <w:t>Do not know (</w:t>
      </w:r>
      <w:r w:rsidR="006413B4" w:rsidRPr="10F95FDD">
        <w:rPr>
          <w:rFonts w:ascii="Calibri" w:hAnsi="Calibri" w:cs="Calibri"/>
          <w:sz w:val="22"/>
          <w:szCs w:val="22"/>
        </w:rPr>
        <w:t xml:space="preserve">skip to </w:t>
      </w:r>
      <w:r w:rsidR="006413B4">
        <w:rPr>
          <w:rFonts w:ascii="Calibri" w:hAnsi="Calibri" w:cs="Calibri"/>
          <w:sz w:val="22"/>
          <w:szCs w:val="22"/>
        </w:rPr>
        <w:t>Diarrhea prevention question</w:t>
      </w:r>
      <w:r w:rsidRPr="10F95FDD">
        <w:rPr>
          <w:rFonts w:ascii="Calibri" w:hAnsi="Calibri" w:cs="Calibri"/>
          <w:sz w:val="22"/>
          <w:szCs w:val="22"/>
        </w:rPr>
        <w:t>)</w:t>
      </w:r>
      <w:r w:rsidR="006413B4">
        <w:rPr>
          <w:rFonts w:ascii="Calibri" w:hAnsi="Calibri" w:cs="Calibri"/>
          <w:sz w:val="22"/>
          <w:szCs w:val="22"/>
        </w:rPr>
        <w:br/>
      </w:r>
    </w:p>
    <w:p w14:paraId="1FD50B0B" w14:textId="54B9F6B7" w:rsidR="00A27B79" w:rsidRPr="006413B4" w:rsidRDefault="00A27B79" w:rsidP="006413B4">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00A27B79">
        <w:rPr>
          <w:rFonts w:ascii="Calibri" w:hAnsi="Calibri" w:cs="Calibri"/>
          <w:b/>
          <w:bCs/>
          <w:sz w:val="22"/>
          <w:szCs w:val="22"/>
        </w:rPr>
        <w:t>If “</w:t>
      </w:r>
      <w:r w:rsidR="006413B4">
        <w:rPr>
          <w:rFonts w:ascii="Calibri" w:hAnsi="Calibri" w:cs="Calibri"/>
          <w:b/>
          <w:bCs/>
          <w:sz w:val="22"/>
          <w:szCs w:val="22"/>
        </w:rPr>
        <w:t>O</w:t>
      </w:r>
      <w:r w:rsidRPr="00A27B79">
        <w:rPr>
          <w:rFonts w:ascii="Calibri" w:hAnsi="Calibri" w:cs="Calibri"/>
          <w:b/>
          <w:bCs/>
          <w:sz w:val="22"/>
          <w:szCs w:val="22"/>
        </w:rPr>
        <w:t>ther” way to</w:t>
      </w:r>
      <w:r>
        <w:rPr>
          <w:rFonts w:ascii="Calibri" w:hAnsi="Calibri" w:cs="Calibri"/>
          <w:b/>
          <w:bCs/>
          <w:sz w:val="22"/>
          <w:szCs w:val="22"/>
        </w:rPr>
        <w:t xml:space="preserve"> get diarrhea,</w:t>
      </w:r>
      <w:r w:rsidRPr="00A27B79">
        <w:rPr>
          <w:rFonts w:ascii="Calibri" w:hAnsi="Calibri" w:cs="Calibri"/>
          <w:b/>
          <w:bCs/>
          <w:sz w:val="22"/>
          <w:szCs w:val="22"/>
        </w:rPr>
        <w:t xml:space="preserve"> please specify</w:t>
      </w:r>
      <w:r w:rsidR="006413B4">
        <w:rPr>
          <w:rFonts w:ascii="Calibri" w:hAnsi="Calibri" w:cs="Calibri"/>
          <w:b/>
          <w:bCs/>
          <w:sz w:val="22"/>
          <w:szCs w:val="22"/>
        </w:rPr>
        <w:t xml:space="preserve">. </w:t>
      </w:r>
      <w:r w:rsidRPr="00A27B79">
        <w:rPr>
          <w:rFonts w:ascii="Calibri" w:hAnsi="Calibri" w:cs="Calibri"/>
          <w:b/>
          <w:bCs/>
          <w:sz w:val="22"/>
          <w:szCs w:val="22"/>
        </w:rPr>
        <w:t xml:space="preserve"> </w:t>
      </w:r>
      <w:r w:rsidR="006413B4">
        <w:rPr>
          <w:rFonts w:ascii="Calibri" w:hAnsi="Calibri" w:cs="Calibri"/>
          <w:b/>
          <w:bCs/>
          <w:sz w:val="22"/>
          <w:szCs w:val="22"/>
        </w:rPr>
        <w:br/>
      </w:r>
    </w:p>
    <w:p w14:paraId="0DF81B81" w14:textId="4623888F" w:rsidR="00383C02" w:rsidRPr="00180027" w:rsidRDefault="01AA0650" w:rsidP="008743A3">
      <w:pPr>
        <w:pStyle w:val="ListParagraph"/>
        <w:numPr>
          <w:ilvl w:val="0"/>
          <w:numId w:val="37"/>
        </w:numPr>
        <w:tabs>
          <w:tab w:val="left" w:pos="540"/>
        </w:tabs>
        <w:spacing w:after="0" w:line="240" w:lineRule="auto"/>
        <w:ind w:right="522"/>
        <w:textAlignment w:val="top"/>
        <w:rPr>
          <w:rFonts w:ascii="Calibri" w:eastAsia="Times New Roman" w:hAnsi="Calibri" w:cs="Calibri"/>
          <w:b/>
          <w:bCs/>
          <w:color w:val="000000"/>
          <w:sz w:val="22"/>
          <w:szCs w:val="22"/>
        </w:rPr>
      </w:pPr>
      <w:r w:rsidRPr="01AA0650">
        <w:rPr>
          <w:rFonts w:ascii="Calibri" w:eastAsia="Times New Roman" w:hAnsi="Calibri" w:cs="Calibri"/>
          <w:b/>
          <w:bCs/>
          <w:color w:val="000000" w:themeColor="text1"/>
          <w:sz w:val="22"/>
          <w:szCs w:val="22"/>
        </w:rPr>
        <w:t xml:space="preserve">In what ways can you prevent yourself or your household members from getting diarrhea?  </w:t>
      </w:r>
      <w:r w:rsidRPr="01AA0650">
        <w:rPr>
          <w:rFonts w:ascii="Calibri" w:eastAsia="Times New Roman" w:hAnsi="Calibri" w:cs="Calibri"/>
          <w:color w:val="000000" w:themeColor="text1"/>
          <w:sz w:val="22"/>
          <w:szCs w:val="22"/>
        </w:rPr>
        <w:t>(</w:t>
      </w:r>
      <w:r w:rsidRPr="01AA0650">
        <w:rPr>
          <w:rFonts w:ascii="Calibri" w:eastAsia="Times New Roman" w:hAnsi="Calibri" w:cs="Calibri"/>
          <w:i/>
          <w:iCs/>
          <w:color w:val="000000" w:themeColor="text1"/>
          <w:sz w:val="22"/>
          <w:szCs w:val="22"/>
        </w:rPr>
        <w:t xml:space="preserve">Do not read aloud, allow respondents to list </w:t>
      </w:r>
      <w:r w:rsidRPr="006413B4">
        <w:rPr>
          <w:rFonts w:ascii="Calibri" w:eastAsia="Times New Roman" w:hAnsi="Calibri" w:cs="Calibri"/>
          <w:i/>
          <w:iCs/>
          <w:color w:val="000000" w:themeColor="text1"/>
          <w:sz w:val="22"/>
          <w:szCs w:val="22"/>
        </w:rPr>
        <w:t>symptoms</w:t>
      </w:r>
      <w:r w:rsidR="006413B4" w:rsidRPr="006413B4">
        <w:rPr>
          <w:rFonts w:ascii="Calibri" w:eastAsia="Times New Roman" w:hAnsi="Calibri" w:cs="Calibri"/>
          <w:i/>
          <w:iCs/>
          <w:color w:val="000000" w:themeColor="text1"/>
          <w:sz w:val="22"/>
          <w:szCs w:val="22"/>
        </w:rPr>
        <w:t xml:space="preserve">. </w:t>
      </w:r>
      <w:r w:rsidRPr="006413B4">
        <w:rPr>
          <w:rFonts w:ascii="Calibri" w:eastAsia="Times New Roman" w:hAnsi="Calibri" w:cs="Calibri"/>
          <w:i/>
          <w:iCs/>
          <w:color w:val="000000" w:themeColor="text1"/>
          <w:sz w:val="22"/>
          <w:szCs w:val="22"/>
        </w:rPr>
        <w:t>Multiple response</w:t>
      </w:r>
      <w:r w:rsidR="007D4808" w:rsidRPr="006413B4">
        <w:rPr>
          <w:rFonts w:ascii="Calibri" w:eastAsia="Times New Roman" w:hAnsi="Calibri" w:cs="Calibri"/>
          <w:i/>
          <w:iCs/>
          <w:color w:val="000000" w:themeColor="text1"/>
          <w:sz w:val="22"/>
          <w:szCs w:val="22"/>
        </w:rPr>
        <w:t>s</w:t>
      </w:r>
      <w:r w:rsidRPr="006413B4">
        <w:rPr>
          <w:rFonts w:ascii="Calibri" w:eastAsia="Times New Roman" w:hAnsi="Calibri" w:cs="Calibri"/>
          <w:i/>
          <w:iCs/>
          <w:color w:val="000000" w:themeColor="text1"/>
          <w:sz w:val="22"/>
          <w:szCs w:val="22"/>
        </w:rPr>
        <w:t xml:space="preserve"> are allowed</w:t>
      </w:r>
      <w:r w:rsidR="006413B4" w:rsidRPr="006413B4">
        <w:rPr>
          <w:rFonts w:ascii="Calibri" w:eastAsia="Times New Roman" w:hAnsi="Calibri" w:cs="Calibri"/>
          <w:i/>
          <w:iCs/>
          <w:color w:val="000000" w:themeColor="text1"/>
          <w:sz w:val="22"/>
          <w:szCs w:val="22"/>
        </w:rPr>
        <w:t>)</w:t>
      </w:r>
    </w:p>
    <w:p w14:paraId="0243CCDA" w14:textId="731A8297" w:rsidR="00383C02" w:rsidRPr="00180027" w:rsidRDefault="10F95FDD" w:rsidP="008743A3">
      <w:pPr>
        <w:pStyle w:val="ListParagraph"/>
        <w:numPr>
          <w:ilvl w:val="0"/>
          <w:numId w:val="65"/>
        </w:numPr>
        <w:spacing w:after="0" w:line="240" w:lineRule="auto"/>
        <w:rPr>
          <w:rFonts w:ascii="Calibri" w:hAnsi="Calibri" w:cs="Calibri"/>
          <w:noProof/>
          <w:sz w:val="22"/>
          <w:szCs w:val="22"/>
        </w:rPr>
      </w:pPr>
      <w:r w:rsidRPr="10F95FDD">
        <w:rPr>
          <w:rFonts w:ascii="Calibri" w:hAnsi="Calibri" w:cs="Calibri"/>
          <w:noProof/>
          <w:sz w:val="22"/>
          <w:szCs w:val="22"/>
        </w:rPr>
        <w:t xml:space="preserve">Boil or treat your water/drink clean water (skip to </w:t>
      </w:r>
      <w:r w:rsidR="00F261A6">
        <w:rPr>
          <w:rFonts w:ascii="Calibri" w:hAnsi="Calibri" w:cs="Calibri"/>
          <w:noProof/>
          <w:sz w:val="22"/>
          <w:szCs w:val="22"/>
        </w:rPr>
        <w:t>Signs of diarrhea question</w:t>
      </w:r>
      <w:r w:rsidRPr="10F95FDD">
        <w:rPr>
          <w:rFonts w:ascii="Calibri" w:hAnsi="Calibri" w:cs="Calibri"/>
          <w:noProof/>
          <w:sz w:val="22"/>
          <w:szCs w:val="22"/>
        </w:rPr>
        <w:t xml:space="preserve">) </w:t>
      </w:r>
    </w:p>
    <w:p w14:paraId="7E168861" w14:textId="4656B922" w:rsidR="00383C02" w:rsidRPr="00180027" w:rsidRDefault="10F95FDD" w:rsidP="008743A3">
      <w:pPr>
        <w:pStyle w:val="ListParagraph"/>
        <w:numPr>
          <w:ilvl w:val="0"/>
          <w:numId w:val="65"/>
        </w:numPr>
        <w:spacing w:after="0" w:line="240" w:lineRule="auto"/>
        <w:rPr>
          <w:rFonts w:ascii="Calibri" w:hAnsi="Calibri" w:cs="Calibri"/>
          <w:noProof/>
        </w:rPr>
      </w:pPr>
      <w:r w:rsidRPr="10F95FDD">
        <w:rPr>
          <w:rFonts w:ascii="Calibri" w:hAnsi="Calibri" w:cs="Calibri"/>
          <w:noProof/>
          <w:sz w:val="22"/>
          <w:szCs w:val="22"/>
        </w:rPr>
        <w:t>Use latrines (</w:t>
      </w:r>
      <w:r w:rsidR="00F261A6" w:rsidRPr="10F95FDD">
        <w:rPr>
          <w:rFonts w:ascii="Calibri" w:hAnsi="Calibri" w:cs="Calibri"/>
          <w:noProof/>
          <w:sz w:val="22"/>
          <w:szCs w:val="22"/>
        </w:rPr>
        <w:t xml:space="preserve">skip to </w:t>
      </w:r>
      <w:r w:rsidR="00F261A6">
        <w:rPr>
          <w:rFonts w:ascii="Calibri" w:hAnsi="Calibri" w:cs="Calibri"/>
          <w:noProof/>
          <w:sz w:val="22"/>
          <w:szCs w:val="22"/>
        </w:rPr>
        <w:t>Signs of diarrhea question</w:t>
      </w:r>
      <w:r w:rsidRPr="10F95FDD">
        <w:rPr>
          <w:rFonts w:ascii="Calibri" w:hAnsi="Calibri" w:cs="Calibri"/>
          <w:noProof/>
          <w:sz w:val="22"/>
          <w:szCs w:val="22"/>
        </w:rPr>
        <w:t>)</w:t>
      </w:r>
    </w:p>
    <w:p w14:paraId="417AF27E" w14:textId="7C346043" w:rsidR="00383C02" w:rsidRPr="00180027" w:rsidRDefault="10F95FDD" w:rsidP="008743A3">
      <w:pPr>
        <w:pStyle w:val="ListParagraph"/>
        <w:numPr>
          <w:ilvl w:val="0"/>
          <w:numId w:val="65"/>
        </w:numPr>
        <w:spacing w:after="0" w:line="240" w:lineRule="auto"/>
        <w:rPr>
          <w:rFonts w:ascii="Calibri" w:hAnsi="Calibri" w:cs="Calibri"/>
          <w:noProof/>
        </w:rPr>
      </w:pPr>
      <w:r w:rsidRPr="10F95FDD">
        <w:rPr>
          <w:rFonts w:ascii="Calibri" w:hAnsi="Calibri" w:cs="Calibri"/>
          <w:noProof/>
          <w:sz w:val="22"/>
          <w:szCs w:val="22"/>
        </w:rPr>
        <w:t>Wash hands with soap and water (</w:t>
      </w:r>
      <w:r w:rsidR="00F261A6" w:rsidRPr="10F95FDD">
        <w:rPr>
          <w:rFonts w:ascii="Calibri" w:hAnsi="Calibri" w:cs="Calibri"/>
          <w:noProof/>
          <w:sz w:val="22"/>
          <w:szCs w:val="22"/>
        </w:rPr>
        <w:t xml:space="preserve">skip to </w:t>
      </w:r>
      <w:r w:rsidR="00F261A6">
        <w:rPr>
          <w:rFonts w:ascii="Calibri" w:hAnsi="Calibri" w:cs="Calibri"/>
          <w:noProof/>
          <w:sz w:val="22"/>
          <w:szCs w:val="22"/>
        </w:rPr>
        <w:t>Signs of diarrhea question</w:t>
      </w:r>
      <w:r w:rsidRPr="10F95FDD">
        <w:rPr>
          <w:rFonts w:ascii="Calibri" w:hAnsi="Calibri" w:cs="Calibri"/>
          <w:noProof/>
          <w:sz w:val="22"/>
          <w:szCs w:val="22"/>
        </w:rPr>
        <w:t>)</w:t>
      </w:r>
    </w:p>
    <w:p w14:paraId="24B5A2EB" w14:textId="1EFC16B0" w:rsidR="00383C02" w:rsidRPr="00180027" w:rsidRDefault="10F95FDD" w:rsidP="008743A3">
      <w:pPr>
        <w:pStyle w:val="ListParagraph"/>
        <w:numPr>
          <w:ilvl w:val="0"/>
          <w:numId w:val="65"/>
        </w:numPr>
        <w:spacing w:after="0" w:line="240" w:lineRule="auto"/>
        <w:rPr>
          <w:rFonts w:ascii="Calibri" w:hAnsi="Calibri" w:cs="Calibri"/>
          <w:noProof/>
        </w:rPr>
      </w:pPr>
      <w:r w:rsidRPr="10F95FDD">
        <w:rPr>
          <w:rFonts w:ascii="Calibri" w:hAnsi="Calibri" w:cs="Calibri"/>
          <w:noProof/>
          <w:sz w:val="22"/>
          <w:szCs w:val="22"/>
        </w:rPr>
        <w:t>Cook food well (</w:t>
      </w:r>
      <w:r w:rsidR="00F261A6" w:rsidRPr="10F95FDD">
        <w:rPr>
          <w:rFonts w:ascii="Calibri" w:hAnsi="Calibri" w:cs="Calibri"/>
          <w:noProof/>
          <w:sz w:val="22"/>
          <w:szCs w:val="22"/>
        </w:rPr>
        <w:t xml:space="preserve">skip to </w:t>
      </w:r>
      <w:r w:rsidR="00F261A6">
        <w:rPr>
          <w:rFonts w:ascii="Calibri" w:hAnsi="Calibri" w:cs="Calibri"/>
          <w:noProof/>
          <w:sz w:val="22"/>
          <w:szCs w:val="22"/>
        </w:rPr>
        <w:t>Signs of diarrhea question</w:t>
      </w:r>
      <w:r w:rsidRPr="10F95FDD">
        <w:rPr>
          <w:rFonts w:ascii="Calibri" w:hAnsi="Calibri" w:cs="Calibri"/>
          <w:noProof/>
          <w:sz w:val="22"/>
          <w:szCs w:val="22"/>
        </w:rPr>
        <w:t>)</w:t>
      </w:r>
    </w:p>
    <w:p w14:paraId="6737CE5C" w14:textId="63AE9B54" w:rsidR="00383C02" w:rsidRPr="00180027" w:rsidRDefault="10F95FDD" w:rsidP="008743A3">
      <w:pPr>
        <w:pStyle w:val="ListParagraph"/>
        <w:numPr>
          <w:ilvl w:val="0"/>
          <w:numId w:val="65"/>
        </w:numPr>
        <w:spacing w:after="0" w:line="240" w:lineRule="auto"/>
        <w:rPr>
          <w:rFonts w:ascii="Calibri" w:hAnsi="Calibri" w:cs="Calibri"/>
          <w:noProof/>
        </w:rPr>
      </w:pPr>
      <w:r w:rsidRPr="10F95FDD">
        <w:rPr>
          <w:rFonts w:ascii="Calibri" w:hAnsi="Calibri" w:cs="Calibri"/>
          <w:noProof/>
          <w:sz w:val="22"/>
          <w:szCs w:val="22"/>
        </w:rPr>
        <w:t>Wash fruits and vegetables (</w:t>
      </w:r>
      <w:r w:rsidR="00F261A6" w:rsidRPr="10F95FDD">
        <w:rPr>
          <w:rFonts w:ascii="Calibri" w:hAnsi="Calibri" w:cs="Calibri"/>
          <w:noProof/>
          <w:sz w:val="22"/>
          <w:szCs w:val="22"/>
        </w:rPr>
        <w:t xml:space="preserve">skip to </w:t>
      </w:r>
      <w:r w:rsidR="00F261A6">
        <w:rPr>
          <w:rFonts w:ascii="Calibri" w:hAnsi="Calibri" w:cs="Calibri"/>
          <w:noProof/>
          <w:sz w:val="22"/>
          <w:szCs w:val="22"/>
        </w:rPr>
        <w:t>Signs of diarrhea question</w:t>
      </w:r>
      <w:r w:rsidRPr="10F95FDD">
        <w:rPr>
          <w:rFonts w:ascii="Calibri" w:hAnsi="Calibri" w:cs="Calibri"/>
          <w:noProof/>
          <w:sz w:val="22"/>
          <w:szCs w:val="22"/>
        </w:rPr>
        <w:t>)</w:t>
      </w:r>
    </w:p>
    <w:p w14:paraId="62F49A14" w14:textId="7B159100" w:rsidR="00383C02" w:rsidRPr="00180027" w:rsidRDefault="10F95FDD" w:rsidP="008743A3">
      <w:pPr>
        <w:pStyle w:val="ListParagraph"/>
        <w:numPr>
          <w:ilvl w:val="0"/>
          <w:numId w:val="65"/>
        </w:numPr>
        <w:spacing w:after="0" w:line="240" w:lineRule="auto"/>
        <w:rPr>
          <w:rFonts w:ascii="Calibri" w:hAnsi="Calibri" w:cs="Calibri"/>
          <w:noProof/>
        </w:rPr>
      </w:pPr>
      <w:r w:rsidRPr="10F95FDD">
        <w:rPr>
          <w:rFonts w:ascii="Calibri" w:hAnsi="Calibri" w:cs="Calibri"/>
          <w:noProof/>
          <w:sz w:val="22"/>
          <w:szCs w:val="22"/>
        </w:rPr>
        <w:t>Cleaning cooking utensils (</w:t>
      </w:r>
      <w:r w:rsidR="00F261A6" w:rsidRPr="10F95FDD">
        <w:rPr>
          <w:rFonts w:ascii="Calibri" w:hAnsi="Calibri" w:cs="Calibri"/>
          <w:noProof/>
          <w:sz w:val="22"/>
          <w:szCs w:val="22"/>
        </w:rPr>
        <w:t xml:space="preserve">skip to </w:t>
      </w:r>
      <w:r w:rsidR="00F261A6">
        <w:rPr>
          <w:rFonts w:ascii="Calibri" w:hAnsi="Calibri" w:cs="Calibri"/>
          <w:noProof/>
          <w:sz w:val="22"/>
          <w:szCs w:val="22"/>
        </w:rPr>
        <w:t>Signs of diarrhea question</w:t>
      </w:r>
      <w:r w:rsidRPr="10F95FDD">
        <w:rPr>
          <w:rFonts w:ascii="Calibri" w:hAnsi="Calibri" w:cs="Calibri"/>
          <w:noProof/>
          <w:sz w:val="22"/>
          <w:szCs w:val="22"/>
        </w:rPr>
        <w:t>)</w:t>
      </w:r>
    </w:p>
    <w:p w14:paraId="5CC7D85E" w14:textId="530923D9" w:rsidR="00383C02" w:rsidRPr="00180027" w:rsidRDefault="10F95FDD" w:rsidP="008743A3">
      <w:pPr>
        <w:pStyle w:val="ListParagraph"/>
        <w:numPr>
          <w:ilvl w:val="0"/>
          <w:numId w:val="65"/>
        </w:numPr>
        <w:spacing w:after="0" w:line="240" w:lineRule="auto"/>
        <w:rPr>
          <w:rFonts w:ascii="Calibri" w:hAnsi="Calibri" w:cs="Calibri"/>
          <w:noProof/>
        </w:rPr>
      </w:pPr>
      <w:r w:rsidRPr="10F95FDD">
        <w:rPr>
          <w:rFonts w:ascii="Calibri" w:hAnsi="Calibri" w:cs="Calibri"/>
          <w:noProof/>
          <w:sz w:val="22"/>
          <w:szCs w:val="22"/>
        </w:rPr>
        <w:t>Clean your home with bleach (</w:t>
      </w:r>
      <w:r w:rsidR="00F261A6" w:rsidRPr="10F95FDD">
        <w:rPr>
          <w:rFonts w:ascii="Calibri" w:hAnsi="Calibri" w:cs="Calibri"/>
          <w:noProof/>
          <w:sz w:val="22"/>
          <w:szCs w:val="22"/>
        </w:rPr>
        <w:t xml:space="preserve">skip to </w:t>
      </w:r>
      <w:r w:rsidR="00F261A6">
        <w:rPr>
          <w:rFonts w:ascii="Calibri" w:hAnsi="Calibri" w:cs="Calibri"/>
          <w:noProof/>
          <w:sz w:val="22"/>
          <w:szCs w:val="22"/>
        </w:rPr>
        <w:t>Signs of diarrhea question</w:t>
      </w:r>
      <w:r w:rsidRPr="10F95FDD">
        <w:rPr>
          <w:rFonts w:ascii="Calibri" w:hAnsi="Calibri" w:cs="Calibri"/>
          <w:noProof/>
          <w:sz w:val="22"/>
          <w:szCs w:val="22"/>
        </w:rPr>
        <w:t>)</w:t>
      </w:r>
    </w:p>
    <w:p w14:paraId="79C46596" w14:textId="0A934912" w:rsidR="00383C02" w:rsidRPr="00180027" w:rsidRDefault="10F95FDD" w:rsidP="008743A3">
      <w:pPr>
        <w:pStyle w:val="ListParagraph"/>
        <w:numPr>
          <w:ilvl w:val="0"/>
          <w:numId w:val="65"/>
        </w:numPr>
        <w:spacing w:after="0" w:line="240" w:lineRule="auto"/>
        <w:rPr>
          <w:rFonts w:ascii="Calibri" w:hAnsi="Calibri" w:cs="Calibri"/>
          <w:noProof/>
        </w:rPr>
      </w:pPr>
      <w:r w:rsidRPr="10F95FDD">
        <w:rPr>
          <w:rFonts w:ascii="Calibri" w:hAnsi="Calibri" w:cs="Calibri"/>
          <w:noProof/>
          <w:sz w:val="22"/>
          <w:szCs w:val="22"/>
        </w:rPr>
        <w:t>Use toilet/latrine facility to defecate (</w:t>
      </w:r>
      <w:r w:rsidR="00F261A6" w:rsidRPr="10F95FDD">
        <w:rPr>
          <w:rFonts w:ascii="Calibri" w:hAnsi="Calibri" w:cs="Calibri"/>
          <w:noProof/>
          <w:sz w:val="22"/>
          <w:szCs w:val="22"/>
        </w:rPr>
        <w:t xml:space="preserve">skip to </w:t>
      </w:r>
      <w:r w:rsidR="00F261A6">
        <w:rPr>
          <w:rFonts w:ascii="Calibri" w:hAnsi="Calibri" w:cs="Calibri"/>
          <w:noProof/>
          <w:sz w:val="22"/>
          <w:szCs w:val="22"/>
        </w:rPr>
        <w:t>Signs of diarrhea question</w:t>
      </w:r>
      <w:r w:rsidRPr="10F95FDD">
        <w:rPr>
          <w:rFonts w:ascii="Calibri" w:hAnsi="Calibri" w:cs="Calibri"/>
          <w:noProof/>
          <w:sz w:val="22"/>
          <w:szCs w:val="22"/>
        </w:rPr>
        <w:t>)</w:t>
      </w:r>
    </w:p>
    <w:p w14:paraId="7E7A2AB8" w14:textId="11BBB045" w:rsidR="00383C02" w:rsidRPr="00180027" w:rsidRDefault="10F95FDD" w:rsidP="008743A3">
      <w:pPr>
        <w:pStyle w:val="ListParagraph"/>
        <w:numPr>
          <w:ilvl w:val="0"/>
          <w:numId w:val="65"/>
        </w:numPr>
        <w:spacing w:after="0" w:line="240" w:lineRule="auto"/>
        <w:rPr>
          <w:rFonts w:ascii="Calibri" w:hAnsi="Calibri" w:cs="Calibri"/>
          <w:noProof/>
        </w:rPr>
      </w:pPr>
      <w:r w:rsidRPr="10F95FDD">
        <w:rPr>
          <w:rFonts w:ascii="Calibri" w:hAnsi="Calibri" w:cs="Calibri"/>
          <w:noProof/>
          <w:sz w:val="22"/>
          <w:szCs w:val="22"/>
        </w:rPr>
        <w:t>Dispose of children’s faeces in toilet/latrine (</w:t>
      </w:r>
      <w:r w:rsidR="00F261A6" w:rsidRPr="10F95FDD">
        <w:rPr>
          <w:rFonts w:ascii="Calibri" w:hAnsi="Calibri" w:cs="Calibri"/>
          <w:noProof/>
          <w:sz w:val="22"/>
          <w:szCs w:val="22"/>
        </w:rPr>
        <w:t xml:space="preserve">skip to </w:t>
      </w:r>
      <w:r w:rsidR="00F261A6">
        <w:rPr>
          <w:rFonts w:ascii="Calibri" w:hAnsi="Calibri" w:cs="Calibri"/>
          <w:noProof/>
          <w:sz w:val="22"/>
          <w:szCs w:val="22"/>
        </w:rPr>
        <w:t>Signs of diarrhea question</w:t>
      </w:r>
      <w:r w:rsidRPr="10F95FDD">
        <w:rPr>
          <w:rFonts w:ascii="Calibri" w:hAnsi="Calibri" w:cs="Calibri"/>
          <w:noProof/>
          <w:sz w:val="22"/>
          <w:szCs w:val="22"/>
        </w:rPr>
        <w:t>)</w:t>
      </w:r>
    </w:p>
    <w:p w14:paraId="2FC5BF2B" w14:textId="3E04B6DC" w:rsidR="00383C02" w:rsidRPr="00180027" w:rsidRDefault="10F95FDD" w:rsidP="008743A3">
      <w:pPr>
        <w:pStyle w:val="ListParagraph"/>
        <w:numPr>
          <w:ilvl w:val="0"/>
          <w:numId w:val="65"/>
        </w:numPr>
        <w:spacing w:after="0" w:line="240" w:lineRule="auto"/>
        <w:rPr>
          <w:rFonts w:ascii="Calibri" w:hAnsi="Calibri" w:cs="Calibri"/>
          <w:noProof/>
        </w:rPr>
      </w:pPr>
      <w:r w:rsidRPr="10F95FDD">
        <w:rPr>
          <w:rFonts w:ascii="Calibri" w:hAnsi="Calibri" w:cs="Calibri"/>
          <w:noProof/>
          <w:sz w:val="22"/>
          <w:szCs w:val="22"/>
        </w:rPr>
        <w:t>Bury faeces (</w:t>
      </w:r>
      <w:r w:rsidR="00F261A6" w:rsidRPr="10F95FDD">
        <w:rPr>
          <w:rFonts w:ascii="Calibri" w:hAnsi="Calibri" w:cs="Calibri"/>
          <w:noProof/>
          <w:sz w:val="22"/>
          <w:szCs w:val="22"/>
        </w:rPr>
        <w:t xml:space="preserve">skip to </w:t>
      </w:r>
      <w:r w:rsidR="00F261A6">
        <w:rPr>
          <w:rFonts w:ascii="Calibri" w:hAnsi="Calibri" w:cs="Calibri"/>
          <w:noProof/>
          <w:sz w:val="22"/>
          <w:szCs w:val="22"/>
        </w:rPr>
        <w:t>Signs of diarrhea question</w:t>
      </w:r>
      <w:r w:rsidRPr="10F95FDD">
        <w:rPr>
          <w:rFonts w:ascii="Calibri" w:hAnsi="Calibri" w:cs="Calibri"/>
          <w:noProof/>
          <w:sz w:val="22"/>
          <w:szCs w:val="22"/>
        </w:rPr>
        <w:t>)</w:t>
      </w:r>
    </w:p>
    <w:p w14:paraId="5043A4DE" w14:textId="5636C923" w:rsidR="00383C02" w:rsidRPr="00180027" w:rsidRDefault="10F95FDD" w:rsidP="008743A3">
      <w:pPr>
        <w:pStyle w:val="ListParagraph"/>
        <w:numPr>
          <w:ilvl w:val="0"/>
          <w:numId w:val="65"/>
        </w:numPr>
        <w:spacing w:after="0" w:line="240" w:lineRule="auto"/>
        <w:rPr>
          <w:rFonts w:ascii="Calibri" w:hAnsi="Calibri" w:cs="Calibri"/>
          <w:noProof/>
        </w:rPr>
      </w:pPr>
      <w:r w:rsidRPr="10F95FDD">
        <w:rPr>
          <w:rFonts w:ascii="Calibri" w:hAnsi="Calibri" w:cs="Calibri"/>
          <w:noProof/>
          <w:sz w:val="22"/>
          <w:szCs w:val="22"/>
        </w:rPr>
        <w:t>Store water safely (</w:t>
      </w:r>
      <w:r w:rsidR="00F261A6" w:rsidRPr="10F95FDD">
        <w:rPr>
          <w:rFonts w:ascii="Calibri" w:hAnsi="Calibri" w:cs="Calibri"/>
          <w:noProof/>
          <w:sz w:val="22"/>
          <w:szCs w:val="22"/>
        </w:rPr>
        <w:t xml:space="preserve">skip to </w:t>
      </w:r>
      <w:r w:rsidR="00F261A6">
        <w:rPr>
          <w:rFonts w:ascii="Calibri" w:hAnsi="Calibri" w:cs="Calibri"/>
          <w:noProof/>
          <w:sz w:val="22"/>
          <w:szCs w:val="22"/>
        </w:rPr>
        <w:t>Signs of diarrhea question</w:t>
      </w:r>
      <w:r w:rsidRPr="10F95FDD">
        <w:rPr>
          <w:rFonts w:ascii="Calibri" w:hAnsi="Calibri" w:cs="Calibri"/>
          <w:noProof/>
          <w:sz w:val="22"/>
          <w:szCs w:val="22"/>
        </w:rPr>
        <w:t>)</w:t>
      </w:r>
    </w:p>
    <w:p w14:paraId="4E18C718" w14:textId="147260BB" w:rsidR="00383C02" w:rsidRPr="00180027" w:rsidRDefault="10F95FDD" w:rsidP="008743A3">
      <w:pPr>
        <w:pStyle w:val="ListParagraph"/>
        <w:numPr>
          <w:ilvl w:val="0"/>
          <w:numId w:val="65"/>
        </w:numPr>
        <w:spacing w:after="0" w:line="240" w:lineRule="auto"/>
        <w:rPr>
          <w:rFonts w:ascii="Calibri" w:hAnsi="Calibri" w:cs="Calibri"/>
          <w:noProof/>
        </w:rPr>
      </w:pPr>
      <w:r w:rsidRPr="10F95FDD">
        <w:rPr>
          <w:rFonts w:ascii="Calibri" w:hAnsi="Calibri" w:cs="Calibri"/>
          <w:noProof/>
          <w:sz w:val="22"/>
          <w:szCs w:val="22"/>
        </w:rPr>
        <w:t>Breastfeeding babies (</w:t>
      </w:r>
      <w:r w:rsidR="00F261A6" w:rsidRPr="10F95FDD">
        <w:rPr>
          <w:rFonts w:ascii="Calibri" w:hAnsi="Calibri" w:cs="Calibri"/>
          <w:noProof/>
          <w:sz w:val="22"/>
          <w:szCs w:val="22"/>
        </w:rPr>
        <w:t xml:space="preserve">skip to </w:t>
      </w:r>
      <w:r w:rsidR="00F261A6">
        <w:rPr>
          <w:rFonts w:ascii="Calibri" w:hAnsi="Calibri" w:cs="Calibri"/>
          <w:noProof/>
          <w:sz w:val="22"/>
          <w:szCs w:val="22"/>
        </w:rPr>
        <w:t>Signs of diarrhea question</w:t>
      </w:r>
      <w:r w:rsidRPr="10F95FDD">
        <w:rPr>
          <w:rFonts w:ascii="Calibri" w:hAnsi="Calibri" w:cs="Calibri"/>
          <w:noProof/>
          <w:sz w:val="22"/>
          <w:szCs w:val="22"/>
        </w:rPr>
        <w:t>)</w:t>
      </w:r>
    </w:p>
    <w:p w14:paraId="279AB385" w14:textId="62269CC8" w:rsidR="00383C02" w:rsidRDefault="01AA0650" w:rsidP="008743A3">
      <w:pPr>
        <w:pStyle w:val="ListParagraph"/>
        <w:numPr>
          <w:ilvl w:val="0"/>
          <w:numId w:val="65"/>
        </w:numPr>
        <w:spacing w:after="0" w:line="240" w:lineRule="auto"/>
        <w:rPr>
          <w:rFonts w:ascii="Calibri" w:hAnsi="Calibri" w:cs="Calibri"/>
          <w:noProof/>
          <w:sz w:val="22"/>
          <w:szCs w:val="22"/>
        </w:rPr>
      </w:pPr>
      <w:r w:rsidRPr="01AA0650">
        <w:rPr>
          <w:rFonts w:ascii="Calibri" w:hAnsi="Calibri" w:cs="Calibri"/>
          <w:noProof/>
          <w:sz w:val="22"/>
          <w:szCs w:val="22"/>
        </w:rPr>
        <w:t>Other</w:t>
      </w:r>
    </w:p>
    <w:p w14:paraId="3735AC4C" w14:textId="153422B9" w:rsidR="00383C02" w:rsidRDefault="10F95FDD" w:rsidP="008743A3">
      <w:pPr>
        <w:pStyle w:val="ListParagraph"/>
        <w:numPr>
          <w:ilvl w:val="0"/>
          <w:numId w:val="65"/>
        </w:numPr>
        <w:spacing w:after="0" w:line="240" w:lineRule="auto"/>
        <w:rPr>
          <w:rFonts w:ascii="Calibri" w:hAnsi="Calibri" w:cs="Calibri"/>
          <w:noProof/>
        </w:rPr>
      </w:pPr>
      <w:r w:rsidRPr="10F95FDD">
        <w:rPr>
          <w:rFonts w:ascii="Calibri" w:hAnsi="Calibri" w:cs="Calibri"/>
          <w:noProof/>
          <w:sz w:val="22"/>
          <w:szCs w:val="22"/>
        </w:rPr>
        <w:t>Don’t know (</w:t>
      </w:r>
      <w:r w:rsidR="00F261A6" w:rsidRPr="10F95FDD">
        <w:rPr>
          <w:rFonts w:ascii="Calibri" w:hAnsi="Calibri" w:cs="Calibri"/>
          <w:noProof/>
          <w:sz w:val="22"/>
          <w:szCs w:val="22"/>
        </w:rPr>
        <w:t xml:space="preserve">skip to </w:t>
      </w:r>
      <w:r w:rsidR="00F261A6">
        <w:rPr>
          <w:rFonts w:ascii="Calibri" w:hAnsi="Calibri" w:cs="Calibri"/>
          <w:noProof/>
          <w:sz w:val="22"/>
          <w:szCs w:val="22"/>
        </w:rPr>
        <w:t>Signs of diarrhea question</w:t>
      </w:r>
      <w:r w:rsidRPr="10F95FDD">
        <w:rPr>
          <w:rFonts w:ascii="Calibri" w:hAnsi="Calibri" w:cs="Calibri"/>
          <w:noProof/>
          <w:sz w:val="22"/>
          <w:szCs w:val="22"/>
        </w:rPr>
        <w:t>)</w:t>
      </w:r>
    </w:p>
    <w:p w14:paraId="7DC37459" w14:textId="77777777" w:rsidR="007D4808" w:rsidRDefault="007D4808" w:rsidP="007D4808">
      <w:pPr>
        <w:spacing w:after="0" w:line="240" w:lineRule="auto"/>
        <w:rPr>
          <w:rFonts w:ascii="Calibri" w:hAnsi="Calibri" w:cs="Calibri"/>
          <w:noProof/>
          <w:sz w:val="22"/>
          <w:szCs w:val="22"/>
        </w:rPr>
      </w:pPr>
    </w:p>
    <w:p w14:paraId="0F5B08DB" w14:textId="4721A995" w:rsidR="00111322" w:rsidRPr="00F261A6" w:rsidRDefault="00A27B79" w:rsidP="00F261A6">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00A27B79">
        <w:rPr>
          <w:rFonts w:ascii="Calibri" w:hAnsi="Calibri" w:cs="Calibri"/>
          <w:b/>
          <w:bCs/>
          <w:sz w:val="22"/>
          <w:szCs w:val="22"/>
        </w:rPr>
        <w:t>If “</w:t>
      </w:r>
      <w:r w:rsidR="00F261A6">
        <w:rPr>
          <w:rFonts w:ascii="Calibri" w:hAnsi="Calibri" w:cs="Calibri"/>
          <w:b/>
          <w:bCs/>
          <w:sz w:val="22"/>
          <w:szCs w:val="22"/>
        </w:rPr>
        <w:t>O</w:t>
      </w:r>
      <w:r w:rsidRPr="00A27B79">
        <w:rPr>
          <w:rFonts w:ascii="Calibri" w:hAnsi="Calibri" w:cs="Calibri"/>
          <w:b/>
          <w:bCs/>
          <w:sz w:val="22"/>
          <w:szCs w:val="22"/>
        </w:rPr>
        <w:t xml:space="preserve">ther” way to </w:t>
      </w:r>
      <w:r>
        <w:rPr>
          <w:rFonts w:ascii="Calibri" w:hAnsi="Calibri" w:cs="Calibri"/>
          <w:b/>
          <w:bCs/>
          <w:sz w:val="22"/>
          <w:szCs w:val="22"/>
        </w:rPr>
        <w:t xml:space="preserve">prevent getting </w:t>
      </w:r>
      <w:r w:rsidRPr="00A27B79">
        <w:rPr>
          <w:rFonts w:ascii="Calibri" w:hAnsi="Calibri" w:cs="Calibri"/>
          <w:b/>
          <w:bCs/>
          <w:sz w:val="22"/>
          <w:szCs w:val="22"/>
        </w:rPr>
        <w:t>diarrhea, please specif</w:t>
      </w:r>
      <w:r w:rsidR="00F261A6">
        <w:rPr>
          <w:rFonts w:ascii="Calibri" w:hAnsi="Calibri" w:cs="Calibri"/>
          <w:b/>
          <w:bCs/>
          <w:sz w:val="22"/>
          <w:szCs w:val="22"/>
        </w:rPr>
        <w:t xml:space="preserve">y. </w:t>
      </w:r>
      <w:r w:rsidR="00F261A6">
        <w:rPr>
          <w:rFonts w:ascii="Calibri" w:hAnsi="Calibri" w:cs="Calibri"/>
          <w:b/>
          <w:bCs/>
          <w:sz w:val="22"/>
          <w:szCs w:val="22"/>
        </w:rPr>
        <w:br/>
      </w:r>
    </w:p>
    <w:p w14:paraId="211FBDDF" w14:textId="5306466E" w:rsidR="00383C02" w:rsidRPr="00F261A6" w:rsidRDefault="01AA0650" w:rsidP="008743A3">
      <w:pPr>
        <w:pStyle w:val="ListParagraph"/>
        <w:numPr>
          <w:ilvl w:val="0"/>
          <w:numId w:val="37"/>
        </w:numPr>
        <w:spacing w:after="0" w:line="240" w:lineRule="auto"/>
        <w:ind w:right="522"/>
        <w:rPr>
          <w:rFonts w:ascii="Calibri" w:hAnsi="Calibri" w:cs="Calibri"/>
          <w:i/>
          <w:iCs/>
          <w:noProof/>
          <w:sz w:val="22"/>
          <w:szCs w:val="22"/>
        </w:rPr>
      </w:pPr>
      <w:r w:rsidRPr="01AA0650">
        <w:rPr>
          <w:rFonts w:ascii="Calibri" w:hAnsi="Calibri" w:cs="Calibri"/>
          <w:b/>
          <w:bCs/>
          <w:noProof/>
          <w:sz w:val="22"/>
          <w:szCs w:val="22"/>
        </w:rPr>
        <w:t xml:space="preserve">What are the signs of </w:t>
      </w:r>
      <w:r w:rsidR="00A80566">
        <w:rPr>
          <w:rFonts w:ascii="Calibri" w:hAnsi="Calibri" w:cs="Calibri"/>
          <w:b/>
          <w:bCs/>
          <w:noProof/>
          <w:sz w:val="22"/>
          <w:szCs w:val="22"/>
        </w:rPr>
        <w:t>diarrhea</w:t>
      </w:r>
      <w:r w:rsidRPr="01AA0650">
        <w:rPr>
          <w:rFonts w:ascii="Calibri" w:hAnsi="Calibri" w:cs="Calibri"/>
          <w:b/>
          <w:bCs/>
          <w:noProof/>
          <w:sz w:val="22"/>
          <w:szCs w:val="22"/>
        </w:rPr>
        <w:t xml:space="preserve">?  </w:t>
      </w:r>
      <w:r w:rsidRPr="01AA0650">
        <w:rPr>
          <w:rFonts w:ascii="Calibri" w:hAnsi="Calibri" w:cs="Calibri"/>
          <w:i/>
          <w:iCs/>
          <w:noProof/>
          <w:sz w:val="22"/>
          <w:szCs w:val="22"/>
        </w:rPr>
        <w:t>(</w:t>
      </w:r>
      <w:r w:rsidRPr="00F261A6">
        <w:rPr>
          <w:rFonts w:ascii="Calibri" w:hAnsi="Calibri" w:cs="Calibri"/>
          <w:i/>
          <w:iCs/>
          <w:noProof/>
          <w:sz w:val="22"/>
          <w:szCs w:val="22"/>
        </w:rPr>
        <w:t>Do not read</w:t>
      </w:r>
      <w:r w:rsidR="00F261A6" w:rsidRPr="00F261A6">
        <w:rPr>
          <w:rFonts w:ascii="Calibri" w:hAnsi="Calibri" w:cs="Calibri"/>
          <w:i/>
          <w:iCs/>
          <w:noProof/>
          <w:sz w:val="22"/>
          <w:szCs w:val="22"/>
        </w:rPr>
        <w:t xml:space="preserve">. </w:t>
      </w:r>
      <w:r w:rsidRPr="00F261A6">
        <w:rPr>
          <w:rFonts w:ascii="Calibri" w:hAnsi="Calibri" w:cs="Calibri"/>
          <w:i/>
          <w:iCs/>
          <w:noProof/>
          <w:sz w:val="22"/>
          <w:szCs w:val="22"/>
        </w:rPr>
        <w:t>Multiple response</w:t>
      </w:r>
      <w:r w:rsidR="007D4808" w:rsidRPr="00F261A6">
        <w:rPr>
          <w:rFonts w:ascii="Calibri" w:hAnsi="Calibri" w:cs="Calibri"/>
          <w:i/>
          <w:iCs/>
          <w:noProof/>
          <w:sz w:val="22"/>
          <w:szCs w:val="22"/>
        </w:rPr>
        <w:t>s</w:t>
      </w:r>
      <w:r w:rsidRPr="00F261A6">
        <w:rPr>
          <w:rFonts w:ascii="Calibri" w:hAnsi="Calibri" w:cs="Calibri"/>
          <w:i/>
          <w:iCs/>
          <w:noProof/>
          <w:sz w:val="22"/>
          <w:szCs w:val="22"/>
        </w:rPr>
        <w:t xml:space="preserve"> are allowed</w:t>
      </w:r>
      <w:r w:rsidR="00F261A6">
        <w:rPr>
          <w:rFonts w:ascii="Calibri" w:hAnsi="Calibri" w:cs="Calibri"/>
          <w:i/>
          <w:iCs/>
          <w:noProof/>
          <w:sz w:val="22"/>
          <w:szCs w:val="22"/>
        </w:rPr>
        <w:t>.</w:t>
      </w:r>
      <w:r w:rsidR="00F261A6" w:rsidRPr="00F261A6">
        <w:rPr>
          <w:rFonts w:ascii="Calibri" w:hAnsi="Calibri" w:cs="Calibri"/>
          <w:i/>
          <w:iCs/>
          <w:noProof/>
          <w:sz w:val="22"/>
          <w:szCs w:val="22"/>
        </w:rPr>
        <w:t>)</w:t>
      </w:r>
    </w:p>
    <w:p w14:paraId="59C3DAD1" w14:textId="57B143C2" w:rsidR="00383C02" w:rsidRPr="00180027" w:rsidRDefault="10F95FDD" w:rsidP="008743A3">
      <w:pPr>
        <w:pStyle w:val="CommentText"/>
        <w:numPr>
          <w:ilvl w:val="0"/>
          <w:numId w:val="66"/>
        </w:numPr>
        <w:spacing w:after="0"/>
        <w:rPr>
          <w:rFonts w:ascii="Calibri" w:hAnsi="Calibri" w:cs="Calibri"/>
          <w:noProof/>
          <w:sz w:val="22"/>
          <w:szCs w:val="22"/>
        </w:rPr>
      </w:pPr>
      <w:r w:rsidRPr="10F95FDD">
        <w:rPr>
          <w:rFonts w:ascii="Calibri" w:hAnsi="Calibri" w:cs="Calibri"/>
          <w:noProof/>
          <w:sz w:val="22"/>
          <w:szCs w:val="22"/>
        </w:rPr>
        <w:t>Headache (skip to</w:t>
      </w:r>
      <w:r w:rsidR="002B6786">
        <w:rPr>
          <w:rFonts w:ascii="Calibri" w:hAnsi="Calibri" w:cs="Calibri"/>
          <w:noProof/>
          <w:sz w:val="22"/>
          <w:szCs w:val="22"/>
        </w:rPr>
        <w:t xml:space="preserve"> Child with diarrhea </w:t>
      </w:r>
      <w:r w:rsidR="000F79EC">
        <w:rPr>
          <w:rFonts w:ascii="Calibri" w:hAnsi="Calibri" w:cs="Calibri"/>
          <w:noProof/>
          <w:sz w:val="22"/>
          <w:szCs w:val="22"/>
        </w:rPr>
        <w:t>question</w:t>
      </w:r>
      <w:r w:rsidRPr="10F95FDD">
        <w:rPr>
          <w:rFonts w:ascii="Calibri" w:hAnsi="Calibri" w:cs="Calibri"/>
          <w:noProof/>
          <w:sz w:val="22"/>
          <w:szCs w:val="22"/>
        </w:rPr>
        <w:t xml:space="preserve">) </w:t>
      </w:r>
    </w:p>
    <w:p w14:paraId="49AE76B7" w14:textId="139BE2B2" w:rsidR="00383C02" w:rsidRPr="00A27B79" w:rsidRDefault="10F95FDD" w:rsidP="008743A3">
      <w:pPr>
        <w:pStyle w:val="CommentText"/>
        <w:numPr>
          <w:ilvl w:val="0"/>
          <w:numId w:val="66"/>
        </w:numPr>
        <w:spacing w:after="0"/>
        <w:rPr>
          <w:rFonts w:ascii="Calibri" w:hAnsi="Calibri" w:cs="Calibri"/>
          <w:noProof/>
          <w:sz w:val="22"/>
          <w:szCs w:val="22"/>
        </w:rPr>
      </w:pPr>
      <w:r w:rsidRPr="10F95FDD">
        <w:rPr>
          <w:rFonts w:ascii="Calibri" w:hAnsi="Calibri" w:cs="Calibri"/>
          <w:noProof/>
          <w:sz w:val="22"/>
          <w:szCs w:val="22"/>
        </w:rPr>
        <w:t>Watery diarrhea (</w:t>
      </w:r>
      <w:r w:rsidR="000F79EC" w:rsidRPr="10F95FDD">
        <w:rPr>
          <w:rFonts w:ascii="Calibri" w:hAnsi="Calibri" w:cs="Calibri"/>
          <w:noProof/>
          <w:sz w:val="22"/>
          <w:szCs w:val="22"/>
        </w:rPr>
        <w:t>skip to</w:t>
      </w:r>
      <w:r w:rsidR="000F79EC">
        <w:rPr>
          <w:rFonts w:ascii="Calibri" w:hAnsi="Calibri" w:cs="Calibri"/>
          <w:noProof/>
          <w:sz w:val="22"/>
          <w:szCs w:val="22"/>
        </w:rPr>
        <w:t xml:space="preserve"> Child with diarrhea question</w:t>
      </w:r>
      <w:r w:rsidRPr="10F95FDD">
        <w:rPr>
          <w:rFonts w:ascii="Calibri" w:hAnsi="Calibri" w:cs="Calibri"/>
          <w:noProof/>
          <w:sz w:val="22"/>
          <w:szCs w:val="22"/>
        </w:rPr>
        <w:t xml:space="preserve">) </w:t>
      </w:r>
    </w:p>
    <w:p w14:paraId="450D2ECF" w14:textId="1C258458" w:rsidR="00383C02" w:rsidRPr="00A27B79" w:rsidRDefault="10F95FDD" w:rsidP="008743A3">
      <w:pPr>
        <w:pStyle w:val="CommentText"/>
        <w:numPr>
          <w:ilvl w:val="0"/>
          <w:numId w:val="66"/>
        </w:numPr>
        <w:spacing w:after="0"/>
        <w:rPr>
          <w:rFonts w:ascii="Calibri" w:hAnsi="Calibri" w:cs="Calibri"/>
          <w:noProof/>
          <w:sz w:val="22"/>
          <w:szCs w:val="22"/>
        </w:rPr>
      </w:pPr>
      <w:r w:rsidRPr="10F95FDD">
        <w:rPr>
          <w:rFonts w:ascii="Calibri" w:hAnsi="Calibri" w:cs="Calibri"/>
          <w:noProof/>
          <w:sz w:val="22"/>
          <w:szCs w:val="22"/>
        </w:rPr>
        <w:t>Vomiting (</w:t>
      </w:r>
      <w:r w:rsidR="000F79EC" w:rsidRPr="10F95FDD">
        <w:rPr>
          <w:rFonts w:ascii="Calibri" w:hAnsi="Calibri" w:cs="Calibri"/>
          <w:noProof/>
          <w:sz w:val="22"/>
          <w:szCs w:val="22"/>
        </w:rPr>
        <w:t>skip to</w:t>
      </w:r>
      <w:r w:rsidR="000F79EC">
        <w:rPr>
          <w:rFonts w:ascii="Calibri" w:hAnsi="Calibri" w:cs="Calibri"/>
          <w:noProof/>
          <w:sz w:val="22"/>
          <w:szCs w:val="22"/>
        </w:rPr>
        <w:t xml:space="preserve"> Child with diarrhea question</w:t>
      </w:r>
      <w:r w:rsidRPr="10F95FDD">
        <w:rPr>
          <w:rFonts w:ascii="Calibri" w:hAnsi="Calibri" w:cs="Calibri"/>
          <w:noProof/>
          <w:sz w:val="22"/>
          <w:szCs w:val="22"/>
        </w:rPr>
        <w:t xml:space="preserve">) </w:t>
      </w:r>
    </w:p>
    <w:p w14:paraId="25C99D5B" w14:textId="5B938134" w:rsidR="00383C02" w:rsidRPr="00A27B79" w:rsidRDefault="10F95FDD" w:rsidP="008743A3">
      <w:pPr>
        <w:pStyle w:val="CommentText"/>
        <w:numPr>
          <w:ilvl w:val="0"/>
          <w:numId w:val="66"/>
        </w:numPr>
        <w:spacing w:after="0"/>
        <w:rPr>
          <w:rFonts w:ascii="Calibri" w:hAnsi="Calibri" w:cs="Calibri"/>
          <w:noProof/>
          <w:sz w:val="22"/>
          <w:szCs w:val="22"/>
        </w:rPr>
      </w:pPr>
      <w:r w:rsidRPr="10F95FDD">
        <w:rPr>
          <w:rFonts w:ascii="Calibri" w:hAnsi="Calibri" w:cs="Calibri"/>
          <w:noProof/>
          <w:sz w:val="22"/>
          <w:szCs w:val="22"/>
        </w:rPr>
        <w:t>Fever (</w:t>
      </w:r>
      <w:r w:rsidR="000F79EC" w:rsidRPr="10F95FDD">
        <w:rPr>
          <w:rFonts w:ascii="Calibri" w:hAnsi="Calibri" w:cs="Calibri"/>
          <w:noProof/>
          <w:sz w:val="22"/>
          <w:szCs w:val="22"/>
        </w:rPr>
        <w:t>skip to</w:t>
      </w:r>
      <w:r w:rsidR="000F79EC">
        <w:rPr>
          <w:rFonts w:ascii="Calibri" w:hAnsi="Calibri" w:cs="Calibri"/>
          <w:noProof/>
          <w:sz w:val="22"/>
          <w:szCs w:val="22"/>
        </w:rPr>
        <w:t xml:space="preserve"> Child with diarrhea question</w:t>
      </w:r>
      <w:r w:rsidRPr="10F95FDD">
        <w:rPr>
          <w:rFonts w:ascii="Calibri" w:hAnsi="Calibri" w:cs="Calibri"/>
          <w:noProof/>
          <w:sz w:val="22"/>
          <w:szCs w:val="22"/>
        </w:rPr>
        <w:t xml:space="preserve">) </w:t>
      </w:r>
    </w:p>
    <w:p w14:paraId="42A683F3" w14:textId="2F0D1945" w:rsidR="00383C02" w:rsidRPr="00A27B79" w:rsidRDefault="10F95FDD" w:rsidP="008743A3">
      <w:pPr>
        <w:pStyle w:val="CommentText"/>
        <w:numPr>
          <w:ilvl w:val="0"/>
          <w:numId w:val="66"/>
        </w:numPr>
        <w:spacing w:after="0"/>
        <w:rPr>
          <w:rFonts w:ascii="Calibri" w:hAnsi="Calibri" w:cs="Calibri"/>
          <w:noProof/>
          <w:sz w:val="22"/>
          <w:szCs w:val="22"/>
        </w:rPr>
      </w:pPr>
      <w:r w:rsidRPr="10F95FDD">
        <w:rPr>
          <w:rFonts w:ascii="Calibri" w:hAnsi="Calibri" w:cs="Calibri"/>
          <w:noProof/>
          <w:sz w:val="22"/>
          <w:szCs w:val="22"/>
        </w:rPr>
        <w:t>No appetite (</w:t>
      </w:r>
      <w:r w:rsidR="000F79EC" w:rsidRPr="10F95FDD">
        <w:rPr>
          <w:rFonts w:ascii="Calibri" w:hAnsi="Calibri" w:cs="Calibri"/>
          <w:noProof/>
          <w:sz w:val="22"/>
          <w:szCs w:val="22"/>
        </w:rPr>
        <w:t>skip to</w:t>
      </w:r>
      <w:r w:rsidR="000F79EC">
        <w:rPr>
          <w:rFonts w:ascii="Calibri" w:hAnsi="Calibri" w:cs="Calibri"/>
          <w:noProof/>
          <w:sz w:val="22"/>
          <w:szCs w:val="22"/>
        </w:rPr>
        <w:t xml:space="preserve"> Child with diarrhea question</w:t>
      </w:r>
      <w:r w:rsidRPr="10F95FDD">
        <w:rPr>
          <w:rFonts w:ascii="Calibri" w:hAnsi="Calibri" w:cs="Calibri"/>
          <w:noProof/>
          <w:sz w:val="22"/>
          <w:szCs w:val="22"/>
        </w:rPr>
        <w:t xml:space="preserve">) </w:t>
      </w:r>
    </w:p>
    <w:p w14:paraId="0920DD98" w14:textId="613D2BCD" w:rsidR="00383C02" w:rsidRPr="00A27B79" w:rsidRDefault="10F95FDD" w:rsidP="008743A3">
      <w:pPr>
        <w:pStyle w:val="CommentText"/>
        <w:numPr>
          <w:ilvl w:val="0"/>
          <w:numId w:val="66"/>
        </w:numPr>
        <w:spacing w:after="0"/>
        <w:rPr>
          <w:rFonts w:ascii="Calibri" w:hAnsi="Calibri" w:cs="Calibri"/>
          <w:noProof/>
          <w:sz w:val="22"/>
          <w:szCs w:val="22"/>
        </w:rPr>
      </w:pPr>
      <w:r w:rsidRPr="10F95FDD">
        <w:rPr>
          <w:rFonts w:ascii="Calibri" w:hAnsi="Calibri" w:cs="Calibri"/>
          <w:noProof/>
          <w:sz w:val="22"/>
          <w:szCs w:val="22"/>
        </w:rPr>
        <w:t>Fatigue (</w:t>
      </w:r>
      <w:r w:rsidR="000F79EC" w:rsidRPr="10F95FDD">
        <w:rPr>
          <w:rFonts w:ascii="Calibri" w:hAnsi="Calibri" w:cs="Calibri"/>
          <w:noProof/>
          <w:sz w:val="22"/>
          <w:szCs w:val="22"/>
        </w:rPr>
        <w:t>skip to</w:t>
      </w:r>
      <w:r w:rsidR="000F79EC">
        <w:rPr>
          <w:rFonts w:ascii="Calibri" w:hAnsi="Calibri" w:cs="Calibri"/>
          <w:noProof/>
          <w:sz w:val="22"/>
          <w:szCs w:val="22"/>
        </w:rPr>
        <w:t xml:space="preserve"> Child with diarrhea question</w:t>
      </w:r>
      <w:r w:rsidRPr="10F95FDD">
        <w:rPr>
          <w:rFonts w:ascii="Calibri" w:hAnsi="Calibri" w:cs="Calibri"/>
          <w:noProof/>
          <w:sz w:val="22"/>
          <w:szCs w:val="22"/>
        </w:rPr>
        <w:t xml:space="preserve">) </w:t>
      </w:r>
    </w:p>
    <w:p w14:paraId="4CE1BB4D" w14:textId="6A5814EC" w:rsidR="00383C02" w:rsidRPr="00A27B79" w:rsidRDefault="10F95FDD" w:rsidP="008743A3">
      <w:pPr>
        <w:pStyle w:val="CommentText"/>
        <w:numPr>
          <w:ilvl w:val="0"/>
          <w:numId w:val="66"/>
        </w:numPr>
        <w:spacing w:after="0"/>
        <w:rPr>
          <w:rFonts w:ascii="Calibri" w:hAnsi="Calibri" w:cs="Calibri"/>
          <w:noProof/>
          <w:sz w:val="22"/>
          <w:szCs w:val="22"/>
        </w:rPr>
      </w:pPr>
      <w:r w:rsidRPr="10F95FDD">
        <w:rPr>
          <w:rFonts w:ascii="Calibri" w:hAnsi="Calibri" w:cs="Calibri"/>
          <w:noProof/>
          <w:sz w:val="22"/>
          <w:szCs w:val="22"/>
        </w:rPr>
        <w:t>Cough (</w:t>
      </w:r>
      <w:r w:rsidR="000F79EC" w:rsidRPr="10F95FDD">
        <w:rPr>
          <w:rFonts w:ascii="Calibri" w:hAnsi="Calibri" w:cs="Calibri"/>
          <w:noProof/>
          <w:sz w:val="22"/>
          <w:szCs w:val="22"/>
        </w:rPr>
        <w:t>skip to</w:t>
      </w:r>
      <w:r w:rsidR="000F79EC">
        <w:rPr>
          <w:rFonts w:ascii="Calibri" w:hAnsi="Calibri" w:cs="Calibri"/>
          <w:noProof/>
          <w:sz w:val="22"/>
          <w:szCs w:val="22"/>
        </w:rPr>
        <w:t xml:space="preserve"> Child with diarrhea question</w:t>
      </w:r>
      <w:r w:rsidRPr="10F95FDD">
        <w:rPr>
          <w:rFonts w:ascii="Calibri" w:hAnsi="Calibri" w:cs="Calibri"/>
          <w:noProof/>
          <w:sz w:val="22"/>
          <w:szCs w:val="22"/>
        </w:rPr>
        <w:t xml:space="preserve">) </w:t>
      </w:r>
    </w:p>
    <w:p w14:paraId="0ADB63D3" w14:textId="21ED2D05" w:rsidR="00383C02" w:rsidRPr="00A27B79" w:rsidRDefault="10F95FDD" w:rsidP="008743A3">
      <w:pPr>
        <w:pStyle w:val="CommentText"/>
        <w:numPr>
          <w:ilvl w:val="0"/>
          <w:numId w:val="66"/>
        </w:numPr>
        <w:spacing w:after="0"/>
        <w:rPr>
          <w:rFonts w:ascii="Calibri" w:hAnsi="Calibri" w:cs="Calibri"/>
          <w:noProof/>
          <w:sz w:val="22"/>
          <w:szCs w:val="22"/>
        </w:rPr>
      </w:pPr>
      <w:r w:rsidRPr="10F95FDD">
        <w:rPr>
          <w:rFonts w:ascii="Calibri" w:hAnsi="Calibri" w:cs="Calibri"/>
          <w:noProof/>
          <w:sz w:val="22"/>
          <w:szCs w:val="22"/>
        </w:rPr>
        <w:t>Stomach ache (</w:t>
      </w:r>
      <w:r w:rsidR="000F79EC" w:rsidRPr="10F95FDD">
        <w:rPr>
          <w:rFonts w:ascii="Calibri" w:hAnsi="Calibri" w:cs="Calibri"/>
          <w:noProof/>
          <w:sz w:val="22"/>
          <w:szCs w:val="22"/>
        </w:rPr>
        <w:t>skip to</w:t>
      </w:r>
      <w:r w:rsidR="000F79EC">
        <w:rPr>
          <w:rFonts w:ascii="Calibri" w:hAnsi="Calibri" w:cs="Calibri"/>
          <w:noProof/>
          <w:sz w:val="22"/>
          <w:szCs w:val="22"/>
        </w:rPr>
        <w:t xml:space="preserve"> Child with diarrhea question</w:t>
      </w:r>
      <w:r w:rsidRPr="10F95FDD">
        <w:rPr>
          <w:rFonts w:ascii="Calibri" w:hAnsi="Calibri" w:cs="Calibri"/>
          <w:noProof/>
          <w:sz w:val="22"/>
          <w:szCs w:val="22"/>
        </w:rPr>
        <w:t xml:space="preserve">) </w:t>
      </w:r>
    </w:p>
    <w:p w14:paraId="1D9149E1" w14:textId="6E8C0106" w:rsidR="00383C02" w:rsidRPr="00A27B79" w:rsidRDefault="10F95FDD" w:rsidP="008743A3">
      <w:pPr>
        <w:pStyle w:val="CommentText"/>
        <w:numPr>
          <w:ilvl w:val="0"/>
          <w:numId w:val="66"/>
        </w:numPr>
        <w:spacing w:after="0"/>
        <w:rPr>
          <w:rFonts w:ascii="Calibri" w:hAnsi="Calibri" w:cs="Calibri"/>
          <w:noProof/>
          <w:sz w:val="22"/>
          <w:szCs w:val="22"/>
        </w:rPr>
      </w:pPr>
      <w:r w:rsidRPr="10F95FDD">
        <w:rPr>
          <w:rFonts w:ascii="Calibri" w:hAnsi="Calibri" w:cs="Calibri"/>
          <w:noProof/>
          <w:sz w:val="22"/>
          <w:szCs w:val="22"/>
        </w:rPr>
        <w:t>Pain in the limbs (</w:t>
      </w:r>
      <w:r w:rsidR="000F79EC" w:rsidRPr="10F95FDD">
        <w:rPr>
          <w:rFonts w:ascii="Calibri" w:hAnsi="Calibri" w:cs="Calibri"/>
          <w:noProof/>
          <w:sz w:val="22"/>
          <w:szCs w:val="22"/>
        </w:rPr>
        <w:t>skip to</w:t>
      </w:r>
      <w:r w:rsidR="000F79EC">
        <w:rPr>
          <w:rFonts w:ascii="Calibri" w:hAnsi="Calibri" w:cs="Calibri"/>
          <w:noProof/>
          <w:sz w:val="22"/>
          <w:szCs w:val="22"/>
        </w:rPr>
        <w:t xml:space="preserve"> Child with diarrhea question</w:t>
      </w:r>
      <w:r w:rsidRPr="10F95FDD">
        <w:rPr>
          <w:rFonts w:ascii="Calibri" w:hAnsi="Calibri" w:cs="Calibri"/>
          <w:noProof/>
          <w:sz w:val="22"/>
          <w:szCs w:val="22"/>
        </w:rPr>
        <w:t xml:space="preserve">) </w:t>
      </w:r>
    </w:p>
    <w:p w14:paraId="69CC075D" w14:textId="51443C6D" w:rsidR="00383C02" w:rsidRPr="00A27B79" w:rsidRDefault="10F95FDD" w:rsidP="008743A3">
      <w:pPr>
        <w:pStyle w:val="CommentText"/>
        <w:numPr>
          <w:ilvl w:val="0"/>
          <w:numId w:val="66"/>
        </w:numPr>
        <w:spacing w:after="0"/>
        <w:rPr>
          <w:rFonts w:ascii="Calibri" w:hAnsi="Calibri" w:cs="Calibri"/>
          <w:noProof/>
          <w:sz w:val="22"/>
          <w:szCs w:val="22"/>
        </w:rPr>
      </w:pPr>
      <w:r w:rsidRPr="10F95FDD">
        <w:rPr>
          <w:rFonts w:ascii="Calibri" w:hAnsi="Calibri" w:cs="Calibri"/>
          <w:noProof/>
          <w:sz w:val="22"/>
          <w:szCs w:val="22"/>
        </w:rPr>
        <w:t>Neck stiffness (</w:t>
      </w:r>
      <w:r w:rsidR="000F79EC" w:rsidRPr="10F95FDD">
        <w:rPr>
          <w:rFonts w:ascii="Calibri" w:hAnsi="Calibri" w:cs="Calibri"/>
          <w:noProof/>
          <w:sz w:val="22"/>
          <w:szCs w:val="22"/>
        </w:rPr>
        <w:t>skip to</w:t>
      </w:r>
      <w:r w:rsidR="000F79EC">
        <w:rPr>
          <w:rFonts w:ascii="Calibri" w:hAnsi="Calibri" w:cs="Calibri"/>
          <w:noProof/>
          <w:sz w:val="22"/>
          <w:szCs w:val="22"/>
        </w:rPr>
        <w:t xml:space="preserve"> Child with diarrhea question</w:t>
      </w:r>
      <w:r w:rsidRPr="10F95FDD">
        <w:rPr>
          <w:rFonts w:ascii="Calibri" w:hAnsi="Calibri" w:cs="Calibri"/>
          <w:noProof/>
          <w:sz w:val="22"/>
          <w:szCs w:val="22"/>
        </w:rPr>
        <w:t xml:space="preserve">) </w:t>
      </w:r>
    </w:p>
    <w:p w14:paraId="534377B1" w14:textId="34AFA034" w:rsidR="00383C02" w:rsidRDefault="01AA0650" w:rsidP="008743A3">
      <w:pPr>
        <w:pStyle w:val="CommentText"/>
        <w:numPr>
          <w:ilvl w:val="0"/>
          <w:numId w:val="66"/>
        </w:numPr>
        <w:spacing w:after="0"/>
        <w:rPr>
          <w:rFonts w:ascii="Calibri" w:hAnsi="Calibri" w:cs="Calibri"/>
          <w:noProof/>
          <w:sz w:val="22"/>
          <w:szCs w:val="22"/>
        </w:rPr>
      </w:pPr>
      <w:r w:rsidRPr="01AA0650">
        <w:rPr>
          <w:rFonts w:ascii="Calibri" w:hAnsi="Calibri" w:cs="Calibri"/>
          <w:noProof/>
          <w:sz w:val="22"/>
          <w:szCs w:val="22"/>
        </w:rPr>
        <w:t xml:space="preserve">Other </w:t>
      </w:r>
    </w:p>
    <w:p w14:paraId="06B25AC6" w14:textId="687B1CBB" w:rsidR="002A6FEB" w:rsidRPr="00A80566" w:rsidRDefault="10F95FDD" w:rsidP="00A80566">
      <w:pPr>
        <w:pStyle w:val="CommentText"/>
        <w:numPr>
          <w:ilvl w:val="0"/>
          <w:numId w:val="66"/>
        </w:numPr>
        <w:spacing w:after="0"/>
        <w:rPr>
          <w:rFonts w:ascii="Calibri" w:hAnsi="Calibri" w:cs="Calibri"/>
          <w:noProof/>
          <w:sz w:val="22"/>
          <w:szCs w:val="22"/>
        </w:rPr>
      </w:pPr>
      <w:r w:rsidRPr="10F95FDD">
        <w:rPr>
          <w:rFonts w:ascii="Calibri" w:hAnsi="Calibri" w:cs="Calibri"/>
          <w:noProof/>
          <w:sz w:val="22"/>
          <w:szCs w:val="22"/>
        </w:rPr>
        <w:t>Don’t know (</w:t>
      </w:r>
      <w:r w:rsidR="000F79EC" w:rsidRPr="10F95FDD">
        <w:rPr>
          <w:rFonts w:ascii="Calibri" w:hAnsi="Calibri" w:cs="Calibri"/>
          <w:noProof/>
          <w:sz w:val="22"/>
          <w:szCs w:val="22"/>
        </w:rPr>
        <w:t>skip to</w:t>
      </w:r>
      <w:r w:rsidR="000F79EC">
        <w:rPr>
          <w:rFonts w:ascii="Calibri" w:hAnsi="Calibri" w:cs="Calibri"/>
          <w:noProof/>
          <w:sz w:val="22"/>
          <w:szCs w:val="22"/>
        </w:rPr>
        <w:t xml:space="preserve"> Child with diarrhea question</w:t>
      </w:r>
      <w:r w:rsidRPr="10F95FDD">
        <w:rPr>
          <w:rFonts w:ascii="Calibri" w:hAnsi="Calibri" w:cs="Calibri"/>
          <w:noProof/>
          <w:sz w:val="22"/>
          <w:szCs w:val="22"/>
        </w:rPr>
        <w:t xml:space="preserve">) </w:t>
      </w:r>
      <w:r w:rsidR="00A80566">
        <w:rPr>
          <w:rFonts w:ascii="Calibri" w:hAnsi="Calibri" w:cs="Calibri"/>
          <w:noProof/>
          <w:sz w:val="22"/>
          <w:szCs w:val="22"/>
        </w:rPr>
        <w:br/>
      </w:r>
    </w:p>
    <w:p w14:paraId="140083B0" w14:textId="48AAF3BC" w:rsidR="00A27B79" w:rsidRPr="00A27B79" w:rsidRDefault="00A27B79" w:rsidP="008743A3">
      <w:pPr>
        <w:pStyle w:val="ListParagraph"/>
        <w:numPr>
          <w:ilvl w:val="0"/>
          <w:numId w:val="37"/>
        </w:numPr>
        <w:tabs>
          <w:tab w:val="left" w:pos="540"/>
        </w:tabs>
        <w:spacing w:line="240" w:lineRule="auto"/>
        <w:textAlignment w:val="top"/>
        <w:rPr>
          <w:rFonts w:ascii="Calibri" w:eastAsia="Times New Roman" w:hAnsi="Calibri" w:cs="Calibri"/>
          <w:sz w:val="22"/>
          <w:szCs w:val="22"/>
        </w:rPr>
      </w:pPr>
      <w:r w:rsidRPr="00A27B79">
        <w:rPr>
          <w:rFonts w:ascii="Calibri" w:hAnsi="Calibri" w:cs="Calibri"/>
          <w:b/>
          <w:bCs/>
          <w:sz w:val="22"/>
          <w:szCs w:val="22"/>
        </w:rPr>
        <w:t>If “</w:t>
      </w:r>
      <w:r w:rsidR="000F79EC">
        <w:rPr>
          <w:rFonts w:ascii="Calibri" w:hAnsi="Calibri" w:cs="Calibri"/>
          <w:b/>
          <w:bCs/>
          <w:sz w:val="22"/>
          <w:szCs w:val="22"/>
        </w:rPr>
        <w:t>O</w:t>
      </w:r>
      <w:r w:rsidRPr="00A27B79">
        <w:rPr>
          <w:rFonts w:ascii="Calibri" w:hAnsi="Calibri" w:cs="Calibri"/>
          <w:b/>
          <w:bCs/>
          <w:sz w:val="22"/>
          <w:szCs w:val="22"/>
        </w:rPr>
        <w:t xml:space="preserve">ther” </w:t>
      </w:r>
      <w:r>
        <w:rPr>
          <w:rFonts w:ascii="Calibri" w:hAnsi="Calibri" w:cs="Calibri"/>
          <w:b/>
          <w:bCs/>
          <w:sz w:val="22"/>
          <w:szCs w:val="22"/>
        </w:rPr>
        <w:t xml:space="preserve">signs of </w:t>
      </w:r>
      <w:r w:rsidRPr="00A27B79">
        <w:rPr>
          <w:rFonts w:ascii="Calibri" w:hAnsi="Calibri" w:cs="Calibri"/>
          <w:b/>
          <w:bCs/>
          <w:sz w:val="22"/>
          <w:szCs w:val="22"/>
        </w:rPr>
        <w:t>diarrhea</w:t>
      </w:r>
      <w:r w:rsidR="000C77E5">
        <w:rPr>
          <w:rFonts w:ascii="Calibri" w:hAnsi="Calibri" w:cs="Calibri"/>
          <w:b/>
          <w:bCs/>
          <w:sz w:val="22"/>
          <w:szCs w:val="22"/>
        </w:rPr>
        <w:t>,</w:t>
      </w:r>
      <w:r w:rsidRPr="00A27B79">
        <w:rPr>
          <w:rFonts w:ascii="Calibri" w:hAnsi="Calibri" w:cs="Calibri"/>
          <w:b/>
          <w:bCs/>
          <w:sz w:val="22"/>
          <w:szCs w:val="22"/>
        </w:rPr>
        <w:t xml:space="preserve"> please specify</w:t>
      </w:r>
      <w:r w:rsidR="00A80566">
        <w:rPr>
          <w:rFonts w:ascii="Calibri" w:hAnsi="Calibri" w:cs="Calibri"/>
          <w:b/>
          <w:bCs/>
          <w:sz w:val="22"/>
          <w:szCs w:val="22"/>
        </w:rPr>
        <w:t xml:space="preserve">. </w:t>
      </w:r>
      <w:r w:rsidR="00A80566">
        <w:rPr>
          <w:rFonts w:ascii="Calibri" w:hAnsi="Calibri" w:cs="Calibri"/>
          <w:b/>
          <w:bCs/>
          <w:sz w:val="22"/>
          <w:szCs w:val="22"/>
        </w:rPr>
        <w:br/>
      </w:r>
    </w:p>
    <w:p w14:paraId="04B7E83E" w14:textId="7C60450A" w:rsidR="004632B6" w:rsidRPr="00A80566" w:rsidRDefault="00BB676A" w:rsidP="00751154">
      <w:pPr>
        <w:spacing w:line="240" w:lineRule="auto"/>
        <w:rPr>
          <w:rFonts w:ascii="Calibri" w:hAnsi="Calibri" w:cs="Calibri"/>
          <w:b/>
          <w:bCs/>
          <w:sz w:val="28"/>
          <w:szCs w:val="28"/>
          <w:u w:val="single"/>
        </w:rPr>
      </w:pPr>
      <w:r w:rsidRPr="00A80566">
        <w:rPr>
          <w:rFonts w:ascii="Calibri" w:hAnsi="Calibri" w:cs="Calibri"/>
          <w:b/>
          <w:bCs/>
          <w:sz w:val="28"/>
          <w:szCs w:val="28"/>
          <w:u w:val="single"/>
        </w:rPr>
        <w:lastRenderedPageBreak/>
        <w:t xml:space="preserve">HEALTH DATA </w:t>
      </w:r>
    </w:p>
    <w:p w14:paraId="58905FC9" w14:textId="5B8B3767" w:rsidR="00CA2189" w:rsidRPr="000F79EC" w:rsidRDefault="000C77E5" w:rsidP="000C77E5">
      <w:pPr>
        <w:spacing w:line="240" w:lineRule="auto"/>
        <w:rPr>
          <w:rFonts w:ascii="Calibri" w:hAnsi="Calibri" w:cs="Calibri"/>
          <w:i/>
          <w:iCs/>
          <w:sz w:val="22"/>
          <w:szCs w:val="22"/>
        </w:rPr>
      </w:pPr>
      <w:r w:rsidRPr="000F79EC">
        <w:rPr>
          <w:rFonts w:ascii="Calibri" w:hAnsi="Calibri" w:cs="Calibri"/>
          <w:b/>
          <w:bCs/>
          <w:i/>
          <w:iCs/>
          <w:sz w:val="22"/>
          <w:szCs w:val="22"/>
        </w:rPr>
        <w:t>Instructions to enumerator</w:t>
      </w:r>
      <w:r w:rsidRPr="000F79EC">
        <w:rPr>
          <w:rFonts w:ascii="Calibri" w:hAnsi="Calibri" w:cs="Calibri"/>
          <w:i/>
          <w:iCs/>
          <w:sz w:val="22"/>
          <w:szCs w:val="22"/>
        </w:rPr>
        <w:t xml:space="preserve">: let the respondent know that you would </w:t>
      </w:r>
      <w:r w:rsidR="002B6786" w:rsidRPr="000F79EC">
        <w:rPr>
          <w:rFonts w:ascii="Calibri" w:hAnsi="Calibri" w:cs="Calibri"/>
          <w:i/>
          <w:iCs/>
          <w:sz w:val="22"/>
          <w:szCs w:val="22"/>
        </w:rPr>
        <w:t xml:space="preserve">now </w:t>
      </w:r>
      <w:r w:rsidR="00C67799" w:rsidRPr="000F79EC">
        <w:rPr>
          <w:rFonts w:ascii="Calibri" w:hAnsi="Calibri" w:cs="Calibri"/>
          <w:i/>
          <w:iCs/>
          <w:sz w:val="22"/>
          <w:szCs w:val="22"/>
        </w:rPr>
        <w:t xml:space="preserve">like to ask some questions about the health of </w:t>
      </w:r>
      <w:r w:rsidR="002B6786" w:rsidRPr="000F79EC">
        <w:rPr>
          <w:rFonts w:ascii="Calibri" w:hAnsi="Calibri" w:cs="Calibri"/>
          <w:i/>
          <w:iCs/>
          <w:sz w:val="22"/>
          <w:szCs w:val="22"/>
        </w:rPr>
        <w:t>their</w:t>
      </w:r>
      <w:r w:rsidR="00C67799" w:rsidRPr="000F79EC">
        <w:rPr>
          <w:rFonts w:ascii="Calibri" w:hAnsi="Calibri" w:cs="Calibri"/>
          <w:i/>
          <w:iCs/>
          <w:sz w:val="22"/>
          <w:szCs w:val="22"/>
        </w:rPr>
        <w:t xml:space="preserve"> children born in the last five years</w:t>
      </w:r>
      <w:r w:rsidR="002B6786" w:rsidRPr="000F79EC">
        <w:rPr>
          <w:rFonts w:ascii="Calibri" w:hAnsi="Calibri" w:cs="Calibri"/>
          <w:i/>
          <w:iCs/>
          <w:sz w:val="22"/>
          <w:szCs w:val="22"/>
        </w:rPr>
        <w:t xml:space="preserve"> and that you </w:t>
      </w:r>
      <w:r w:rsidR="00C67799" w:rsidRPr="000F79EC">
        <w:rPr>
          <w:rFonts w:ascii="Calibri" w:hAnsi="Calibri" w:cs="Calibri"/>
          <w:i/>
          <w:iCs/>
          <w:sz w:val="22"/>
          <w:szCs w:val="22"/>
        </w:rPr>
        <w:t xml:space="preserve">will talk about each separately, starting with the youngest.  </w:t>
      </w:r>
    </w:p>
    <w:p w14:paraId="4595668C" w14:textId="11FB7295" w:rsidR="00CA2189" w:rsidRPr="00A27B79" w:rsidRDefault="01AA0650" w:rsidP="008743A3">
      <w:pPr>
        <w:pStyle w:val="ListParagraph"/>
        <w:numPr>
          <w:ilvl w:val="0"/>
          <w:numId w:val="37"/>
        </w:numPr>
        <w:spacing w:line="240" w:lineRule="auto"/>
        <w:rPr>
          <w:rFonts w:ascii="Calibri" w:hAnsi="Calibri" w:cs="Calibri"/>
          <w:b/>
          <w:bCs/>
          <w:sz w:val="22"/>
          <w:szCs w:val="22"/>
        </w:rPr>
      </w:pPr>
      <w:r w:rsidRPr="00A27B79">
        <w:rPr>
          <w:rFonts w:ascii="Calibri" w:hAnsi="Calibri" w:cs="Calibri"/>
          <w:b/>
          <w:bCs/>
          <w:sz w:val="22"/>
          <w:szCs w:val="22"/>
        </w:rPr>
        <w:t xml:space="preserve">Has </w:t>
      </w:r>
      <w:r w:rsidR="007D4808" w:rsidRPr="00A27B79">
        <w:rPr>
          <w:rFonts w:ascii="Calibri" w:hAnsi="Calibri" w:cs="Calibri"/>
          <w:b/>
          <w:bCs/>
          <w:sz w:val="22"/>
          <w:szCs w:val="22"/>
        </w:rPr>
        <w:t>[age of child]</w:t>
      </w:r>
      <w:r w:rsidRPr="00A27B79">
        <w:rPr>
          <w:rFonts w:ascii="Calibri" w:hAnsi="Calibri" w:cs="Calibri"/>
          <w:b/>
          <w:bCs/>
          <w:sz w:val="22"/>
          <w:szCs w:val="22"/>
        </w:rPr>
        <w:t xml:space="preserve"> had diarrhea in the last two weeks? </w:t>
      </w:r>
    </w:p>
    <w:p w14:paraId="42AAAF07" w14:textId="09C1CB43" w:rsidR="00CA2189" w:rsidRDefault="00E23CD6" w:rsidP="008743A3">
      <w:pPr>
        <w:pStyle w:val="ListParagraph"/>
        <w:numPr>
          <w:ilvl w:val="1"/>
          <w:numId w:val="61"/>
        </w:numPr>
        <w:spacing w:line="240" w:lineRule="auto"/>
        <w:rPr>
          <w:rFonts w:ascii="Calibri" w:hAnsi="Calibri" w:cs="Calibri"/>
          <w:sz w:val="22"/>
          <w:szCs w:val="22"/>
        </w:rPr>
      </w:pPr>
      <w:r>
        <w:rPr>
          <w:rFonts w:ascii="Calibri" w:hAnsi="Calibri" w:cs="Calibri"/>
          <w:sz w:val="22"/>
          <w:szCs w:val="22"/>
        </w:rPr>
        <w:t xml:space="preserve">Yes </w:t>
      </w:r>
    </w:p>
    <w:p w14:paraId="046C8169" w14:textId="55281138" w:rsidR="00751154" w:rsidRDefault="209888CE" w:rsidP="008743A3">
      <w:pPr>
        <w:pStyle w:val="ListParagraph"/>
        <w:numPr>
          <w:ilvl w:val="1"/>
          <w:numId w:val="61"/>
        </w:numPr>
        <w:spacing w:line="240" w:lineRule="auto"/>
        <w:rPr>
          <w:rFonts w:ascii="Calibri" w:hAnsi="Calibri" w:cs="Calibri"/>
          <w:sz w:val="22"/>
          <w:szCs w:val="22"/>
        </w:rPr>
      </w:pPr>
      <w:r w:rsidRPr="209888CE">
        <w:rPr>
          <w:rFonts w:ascii="Calibri" w:hAnsi="Calibri" w:cs="Calibri"/>
          <w:sz w:val="22"/>
          <w:szCs w:val="22"/>
        </w:rPr>
        <w:t>No (if no for all children, skip to</w:t>
      </w:r>
      <w:r w:rsidR="000F79EC">
        <w:rPr>
          <w:rFonts w:ascii="Calibri" w:hAnsi="Calibri" w:cs="Calibri"/>
          <w:sz w:val="22"/>
          <w:szCs w:val="22"/>
        </w:rPr>
        <w:t xml:space="preserve"> Person over 5 with diarrhea question</w:t>
      </w:r>
      <w:r w:rsidRPr="209888CE">
        <w:rPr>
          <w:rFonts w:ascii="Calibri" w:hAnsi="Calibri" w:cs="Calibri"/>
          <w:sz w:val="22"/>
          <w:szCs w:val="22"/>
        </w:rPr>
        <w:t>)</w:t>
      </w:r>
    </w:p>
    <w:p w14:paraId="27C8E820" w14:textId="5601216F" w:rsidR="00336E02" w:rsidRPr="00751154" w:rsidRDefault="00E23CD6" w:rsidP="008743A3">
      <w:pPr>
        <w:pStyle w:val="ListParagraph"/>
        <w:numPr>
          <w:ilvl w:val="1"/>
          <w:numId w:val="61"/>
        </w:numPr>
        <w:spacing w:line="240" w:lineRule="auto"/>
        <w:rPr>
          <w:rFonts w:ascii="Calibri" w:hAnsi="Calibri" w:cs="Calibri"/>
          <w:sz w:val="22"/>
          <w:szCs w:val="22"/>
        </w:rPr>
      </w:pPr>
      <w:r w:rsidRPr="00751154">
        <w:rPr>
          <w:rFonts w:ascii="Calibri" w:hAnsi="Calibri" w:cs="Calibri"/>
          <w:sz w:val="22"/>
          <w:szCs w:val="22"/>
        </w:rPr>
        <w:t xml:space="preserve">Don’t know </w:t>
      </w:r>
    </w:p>
    <w:p w14:paraId="3B6E14A1" w14:textId="77777777" w:rsidR="008A3B0D" w:rsidRDefault="008A3B0D" w:rsidP="00383C02">
      <w:pPr>
        <w:pStyle w:val="ListParagraph"/>
        <w:spacing w:line="240" w:lineRule="auto"/>
        <w:ind w:left="1440"/>
        <w:rPr>
          <w:rFonts w:ascii="Calibri" w:hAnsi="Calibri" w:cs="Calibri"/>
          <w:sz w:val="22"/>
          <w:szCs w:val="22"/>
        </w:rPr>
      </w:pPr>
    </w:p>
    <w:p w14:paraId="27332995" w14:textId="6EE6C604" w:rsidR="0023064B" w:rsidRPr="00A27B79" w:rsidRDefault="0023064B" w:rsidP="008743A3">
      <w:pPr>
        <w:pStyle w:val="ListParagraph"/>
        <w:numPr>
          <w:ilvl w:val="0"/>
          <w:numId w:val="37"/>
        </w:numPr>
        <w:spacing w:line="240" w:lineRule="auto"/>
        <w:rPr>
          <w:rFonts w:ascii="Calibri" w:hAnsi="Calibri" w:cs="Calibri"/>
          <w:b/>
          <w:bCs/>
          <w:sz w:val="22"/>
          <w:szCs w:val="22"/>
        </w:rPr>
      </w:pPr>
      <w:r w:rsidRPr="00A27B79">
        <w:rPr>
          <w:rFonts w:ascii="Calibri" w:hAnsi="Calibri" w:cs="Calibri"/>
          <w:b/>
          <w:bCs/>
          <w:sz w:val="22"/>
          <w:szCs w:val="22"/>
        </w:rPr>
        <w:t xml:space="preserve">Did you seek advice or treatment for </w:t>
      </w:r>
      <w:r w:rsidR="00751154" w:rsidRPr="00A27B79">
        <w:rPr>
          <w:rFonts w:ascii="Calibri" w:hAnsi="Calibri" w:cs="Calibri"/>
          <w:b/>
          <w:bCs/>
          <w:sz w:val="22"/>
          <w:szCs w:val="22"/>
        </w:rPr>
        <w:t>diarrhea</w:t>
      </w:r>
      <w:r w:rsidRPr="00A27B79">
        <w:rPr>
          <w:rFonts w:ascii="Calibri" w:hAnsi="Calibri" w:cs="Calibri"/>
          <w:b/>
          <w:bCs/>
          <w:sz w:val="22"/>
          <w:szCs w:val="22"/>
        </w:rPr>
        <w:t xml:space="preserve"> from any source? </w:t>
      </w:r>
    </w:p>
    <w:p w14:paraId="1864566B" w14:textId="6091BF3E" w:rsidR="0023064B" w:rsidRDefault="0023064B" w:rsidP="008743A3">
      <w:pPr>
        <w:pStyle w:val="ListParagraph"/>
        <w:numPr>
          <w:ilvl w:val="1"/>
          <w:numId w:val="70"/>
        </w:numPr>
        <w:spacing w:line="240" w:lineRule="auto"/>
        <w:rPr>
          <w:rFonts w:ascii="Calibri" w:hAnsi="Calibri" w:cs="Calibri"/>
          <w:sz w:val="22"/>
          <w:szCs w:val="22"/>
        </w:rPr>
      </w:pPr>
      <w:r>
        <w:rPr>
          <w:rFonts w:ascii="Calibri" w:hAnsi="Calibri" w:cs="Calibri"/>
          <w:sz w:val="22"/>
          <w:szCs w:val="22"/>
        </w:rPr>
        <w:t xml:space="preserve">Yes </w:t>
      </w:r>
    </w:p>
    <w:p w14:paraId="06D98C00" w14:textId="5C07FC8B" w:rsidR="008A3B0D" w:rsidRDefault="209888CE" w:rsidP="008743A3">
      <w:pPr>
        <w:pStyle w:val="ListParagraph"/>
        <w:numPr>
          <w:ilvl w:val="1"/>
          <w:numId w:val="70"/>
        </w:numPr>
        <w:spacing w:line="240" w:lineRule="auto"/>
        <w:rPr>
          <w:rFonts w:ascii="Calibri" w:hAnsi="Calibri" w:cs="Calibri"/>
          <w:sz w:val="22"/>
          <w:szCs w:val="22"/>
        </w:rPr>
      </w:pPr>
      <w:r w:rsidRPr="209888CE">
        <w:rPr>
          <w:rFonts w:ascii="Calibri" w:hAnsi="Calibri" w:cs="Calibri"/>
          <w:sz w:val="22"/>
          <w:szCs w:val="22"/>
        </w:rPr>
        <w:t xml:space="preserve">No (skip </w:t>
      </w:r>
      <w:r w:rsidR="000F79EC" w:rsidRPr="209888CE">
        <w:rPr>
          <w:rFonts w:ascii="Calibri" w:hAnsi="Calibri" w:cs="Calibri"/>
          <w:sz w:val="22"/>
          <w:szCs w:val="22"/>
        </w:rPr>
        <w:t>to</w:t>
      </w:r>
      <w:r w:rsidR="000F79EC">
        <w:rPr>
          <w:rFonts w:ascii="Calibri" w:hAnsi="Calibri" w:cs="Calibri"/>
          <w:sz w:val="22"/>
          <w:szCs w:val="22"/>
        </w:rPr>
        <w:t xml:space="preserve"> Person over 5 with diarrhea question</w:t>
      </w:r>
      <w:r w:rsidRPr="209888CE">
        <w:rPr>
          <w:rFonts w:ascii="Calibri" w:hAnsi="Calibri" w:cs="Calibri"/>
          <w:sz w:val="22"/>
          <w:szCs w:val="22"/>
        </w:rPr>
        <w:t>)</w:t>
      </w:r>
    </w:p>
    <w:p w14:paraId="0EDCE9E4" w14:textId="59080981" w:rsidR="01AA0650" w:rsidRDefault="209888CE" w:rsidP="008743A3">
      <w:pPr>
        <w:pStyle w:val="ListParagraph"/>
        <w:numPr>
          <w:ilvl w:val="1"/>
          <w:numId w:val="70"/>
        </w:numPr>
        <w:spacing w:line="240" w:lineRule="auto"/>
        <w:rPr>
          <w:rFonts w:ascii="Calibri" w:hAnsi="Calibri" w:cs="Calibri"/>
          <w:sz w:val="22"/>
          <w:szCs w:val="22"/>
        </w:rPr>
      </w:pPr>
      <w:r w:rsidRPr="209888CE">
        <w:rPr>
          <w:rFonts w:ascii="Calibri" w:hAnsi="Calibri" w:cs="Calibri"/>
          <w:sz w:val="22"/>
          <w:szCs w:val="22"/>
        </w:rPr>
        <w:t xml:space="preserve">Don’t know (skip </w:t>
      </w:r>
      <w:r w:rsidR="000F79EC" w:rsidRPr="209888CE">
        <w:rPr>
          <w:rFonts w:ascii="Calibri" w:hAnsi="Calibri" w:cs="Calibri"/>
          <w:sz w:val="22"/>
          <w:szCs w:val="22"/>
        </w:rPr>
        <w:t>to</w:t>
      </w:r>
      <w:r w:rsidR="000F79EC">
        <w:rPr>
          <w:rFonts w:ascii="Calibri" w:hAnsi="Calibri" w:cs="Calibri"/>
          <w:sz w:val="22"/>
          <w:szCs w:val="22"/>
        </w:rPr>
        <w:t xml:space="preserve"> Person over 5 with diarrhea question</w:t>
      </w:r>
      <w:r w:rsidRPr="209888CE">
        <w:rPr>
          <w:rFonts w:ascii="Calibri" w:hAnsi="Calibri" w:cs="Calibri"/>
          <w:sz w:val="22"/>
          <w:szCs w:val="22"/>
        </w:rPr>
        <w:t>)</w:t>
      </w:r>
    </w:p>
    <w:p w14:paraId="06189EA0" w14:textId="77777777" w:rsidR="008A3B0D" w:rsidRDefault="008A3B0D" w:rsidP="00383C02">
      <w:pPr>
        <w:pStyle w:val="ListParagraph"/>
        <w:spacing w:line="240" w:lineRule="auto"/>
        <w:ind w:left="1440"/>
        <w:rPr>
          <w:rFonts w:ascii="Calibri" w:hAnsi="Calibri" w:cs="Calibri"/>
          <w:sz w:val="22"/>
          <w:szCs w:val="22"/>
        </w:rPr>
      </w:pPr>
    </w:p>
    <w:p w14:paraId="6E4E911C" w14:textId="77777777" w:rsidR="00AB5523" w:rsidRPr="00A27B79" w:rsidRDefault="003F0941" w:rsidP="008743A3">
      <w:pPr>
        <w:pStyle w:val="ListParagraph"/>
        <w:numPr>
          <w:ilvl w:val="0"/>
          <w:numId w:val="37"/>
        </w:numPr>
        <w:spacing w:line="240" w:lineRule="auto"/>
        <w:rPr>
          <w:rFonts w:ascii="Calibri" w:hAnsi="Calibri" w:cs="Calibri"/>
          <w:b/>
          <w:bCs/>
          <w:sz w:val="22"/>
          <w:szCs w:val="22"/>
        </w:rPr>
      </w:pPr>
      <w:r w:rsidRPr="00A27B79">
        <w:rPr>
          <w:rFonts w:ascii="Calibri" w:hAnsi="Calibri" w:cs="Calibri"/>
          <w:b/>
          <w:bCs/>
          <w:sz w:val="22"/>
          <w:szCs w:val="22"/>
        </w:rPr>
        <w:t xml:space="preserve">Where did you seek advice or treatment? </w:t>
      </w:r>
    </w:p>
    <w:p w14:paraId="5E891E7D" w14:textId="77777777" w:rsidR="00AB5523" w:rsidRDefault="01AA0650" w:rsidP="008743A3">
      <w:pPr>
        <w:pStyle w:val="ListParagraph"/>
        <w:numPr>
          <w:ilvl w:val="1"/>
          <w:numId w:val="6"/>
        </w:numPr>
        <w:spacing w:line="240" w:lineRule="auto"/>
        <w:rPr>
          <w:rFonts w:ascii="Calibri" w:hAnsi="Calibri" w:cs="Calibri"/>
        </w:rPr>
      </w:pPr>
      <w:r w:rsidRPr="01AA0650">
        <w:rPr>
          <w:rFonts w:ascii="Calibri" w:hAnsi="Calibri" w:cs="Calibri"/>
          <w:sz w:val="22"/>
          <w:szCs w:val="22"/>
        </w:rPr>
        <w:t xml:space="preserve">Public sector </w:t>
      </w:r>
    </w:p>
    <w:p w14:paraId="52CC902B" w14:textId="3BAFB395" w:rsidR="003F0941" w:rsidRPr="00383C02" w:rsidRDefault="01AA0650" w:rsidP="008743A3">
      <w:pPr>
        <w:pStyle w:val="ListParagraph"/>
        <w:numPr>
          <w:ilvl w:val="2"/>
          <w:numId w:val="6"/>
        </w:numPr>
        <w:spacing w:line="240" w:lineRule="auto"/>
        <w:rPr>
          <w:rFonts w:ascii="Calibri" w:hAnsi="Calibri" w:cs="Calibri"/>
        </w:rPr>
      </w:pPr>
      <w:r w:rsidRPr="01AA0650">
        <w:rPr>
          <w:rFonts w:ascii="Calibri" w:hAnsi="Calibri" w:cs="Calibri"/>
          <w:sz w:val="22"/>
          <w:szCs w:val="22"/>
        </w:rPr>
        <w:t xml:space="preserve">Government hospital </w:t>
      </w:r>
    </w:p>
    <w:p w14:paraId="4A6B4539" w14:textId="6370A0E1" w:rsidR="003F0941" w:rsidRDefault="01AA0650" w:rsidP="008743A3">
      <w:pPr>
        <w:pStyle w:val="ListParagraph"/>
        <w:numPr>
          <w:ilvl w:val="2"/>
          <w:numId w:val="6"/>
        </w:numPr>
        <w:spacing w:line="240" w:lineRule="auto"/>
        <w:rPr>
          <w:rFonts w:ascii="Calibri" w:hAnsi="Calibri" w:cs="Calibri"/>
        </w:rPr>
      </w:pPr>
      <w:r w:rsidRPr="01AA0650">
        <w:rPr>
          <w:rFonts w:ascii="Calibri" w:hAnsi="Calibri" w:cs="Calibri"/>
          <w:sz w:val="22"/>
          <w:szCs w:val="22"/>
        </w:rPr>
        <w:t xml:space="preserve">Government health center </w:t>
      </w:r>
    </w:p>
    <w:p w14:paraId="3EB9E1EA" w14:textId="20494164" w:rsidR="003F0941" w:rsidRDefault="01AA0650" w:rsidP="008743A3">
      <w:pPr>
        <w:pStyle w:val="ListParagraph"/>
        <w:numPr>
          <w:ilvl w:val="2"/>
          <w:numId w:val="6"/>
        </w:numPr>
        <w:spacing w:line="240" w:lineRule="auto"/>
        <w:rPr>
          <w:rFonts w:ascii="Calibri" w:hAnsi="Calibri" w:cs="Calibri"/>
        </w:rPr>
      </w:pPr>
      <w:r w:rsidRPr="01AA0650">
        <w:rPr>
          <w:rFonts w:ascii="Calibri" w:hAnsi="Calibri" w:cs="Calibri"/>
          <w:sz w:val="22"/>
          <w:szCs w:val="22"/>
        </w:rPr>
        <w:t xml:space="preserve">Government health post </w:t>
      </w:r>
    </w:p>
    <w:p w14:paraId="0C2037D5" w14:textId="7CE5ABBB" w:rsidR="003F0941" w:rsidRDefault="01AA0650" w:rsidP="008743A3">
      <w:pPr>
        <w:pStyle w:val="ListParagraph"/>
        <w:numPr>
          <w:ilvl w:val="2"/>
          <w:numId w:val="6"/>
        </w:numPr>
        <w:spacing w:line="240" w:lineRule="auto"/>
        <w:rPr>
          <w:rFonts w:ascii="Calibri" w:hAnsi="Calibri" w:cs="Calibri"/>
        </w:rPr>
      </w:pPr>
      <w:r w:rsidRPr="01AA0650">
        <w:rPr>
          <w:rFonts w:ascii="Calibri" w:hAnsi="Calibri" w:cs="Calibri"/>
          <w:sz w:val="22"/>
          <w:szCs w:val="22"/>
        </w:rPr>
        <w:t xml:space="preserve">Mobile clinic </w:t>
      </w:r>
    </w:p>
    <w:p w14:paraId="505B4EA4" w14:textId="31AD1513" w:rsidR="003F0941" w:rsidRDefault="01AA0650" w:rsidP="008743A3">
      <w:pPr>
        <w:pStyle w:val="ListParagraph"/>
        <w:numPr>
          <w:ilvl w:val="2"/>
          <w:numId w:val="6"/>
        </w:numPr>
        <w:spacing w:line="240" w:lineRule="auto"/>
        <w:rPr>
          <w:rFonts w:ascii="Calibri" w:hAnsi="Calibri" w:cs="Calibri"/>
        </w:rPr>
      </w:pPr>
      <w:r w:rsidRPr="01AA0650">
        <w:rPr>
          <w:rFonts w:ascii="Calibri" w:hAnsi="Calibri" w:cs="Calibri"/>
          <w:sz w:val="22"/>
          <w:szCs w:val="22"/>
        </w:rPr>
        <w:t xml:space="preserve">Community health worker/field worker </w:t>
      </w:r>
    </w:p>
    <w:p w14:paraId="10A02818" w14:textId="77777777" w:rsidR="00AB5523" w:rsidRDefault="01AA0650" w:rsidP="008743A3">
      <w:pPr>
        <w:pStyle w:val="ListParagraph"/>
        <w:numPr>
          <w:ilvl w:val="2"/>
          <w:numId w:val="6"/>
        </w:numPr>
        <w:spacing w:line="240" w:lineRule="auto"/>
        <w:rPr>
          <w:rFonts w:ascii="Calibri" w:hAnsi="Calibri" w:cs="Calibri"/>
        </w:rPr>
      </w:pPr>
      <w:r w:rsidRPr="01AA0650">
        <w:rPr>
          <w:rFonts w:ascii="Calibri" w:hAnsi="Calibri" w:cs="Calibri"/>
          <w:sz w:val="22"/>
          <w:szCs w:val="22"/>
        </w:rPr>
        <w:t xml:space="preserve">Other </w:t>
      </w:r>
    </w:p>
    <w:p w14:paraId="28467234" w14:textId="19208BCE" w:rsidR="00CF0183" w:rsidRPr="00383C02" w:rsidRDefault="01AA0650" w:rsidP="008743A3">
      <w:pPr>
        <w:pStyle w:val="ListParagraph"/>
        <w:numPr>
          <w:ilvl w:val="1"/>
          <w:numId w:val="6"/>
        </w:numPr>
        <w:spacing w:line="240" w:lineRule="auto"/>
        <w:rPr>
          <w:rFonts w:ascii="Calibri" w:hAnsi="Calibri" w:cs="Calibri"/>
        </w:rPr>
      </w:pPr>
      <w:r w:rsidRPr="01AA0650">
        <w:rPr>
          <w:rFonts w:ascii="Calibri" w:hAnsi="Calibri" w:cs="Calibri"/>
          <w:sz w:val="22"/>
          <w:szCs w:val="22"/>
        </w:rPr>
        <w:t xml:space="preserve">Private medical sector </w:t>
      </w:r>
    </w:p>
    <w:p w14:paraId="1EF18255" w14:textId="60E6BEC2" w:rsidR="00CF0183" w:rsidRDefault="01AA0650" w:rsidP="008743A3">
      <w:pPr>
        <w:pStyle w:val="ListParagraph"/>
        <w:numPr>
          <w:ilvl w:val="2"/>
          <w:numId w:val="6"/>
        </w:numPr>
        <w:spacing w:line="240" w:lineRule="auto"/>
        <w:rPr>
          <w:rFonts w:ascii="Calibri" w:hAnsi="Calibri" w:cs="Calibri"/>
        </w:rPr>
      </w:pPr>
      <w:r w:rsidRPr="01AA0650">
        <w:rPr>
          <w:rFonts w:ascii="Calibri" w:hAnsi="Calibri" w:cs="Calibri"/>
          <w:sz w:val="22"/>
          <w:szCs w:val="22"/>
        </w:rPr>
        <w:t xml:space="preserve">Private hospital </w:t>
      </w:r>
    </w:p>
    <w:p w14:paraId="42C3CEB4" w14:textId="6B820A67" w:rsidR="00CF0183" w:rsidRDefault="01AA0650" w:rsidP="008743A3">
      <w:pPr>
        <w:pStyle w:val="ListParagraph"/>
        <w:numPr>
          <w:ilvl w:val="2"/>
          <w:numId w:val="6"/>
        </w:numPr>
        <w:spacing w:line="240" w:lineRule="auto"/>
        <w:rPr>
          <w:rFonts w:ascii="Calibri" w:hAnsi="Calibri" w:cs="Calibri"/>
        </w:rPr>
      </w:pPr>
      <w:r w:rsidRPr="01AA0650">
        <w:rPr>
          <w:rFonts w:ascii="Calibri" w:hAnsi="Calibri" w:cs="Calibri"/>
          <w:sz w:val="22"/>
          <w:szCs w:val="22"/>
        </w:rPr>
        <w:t xml:space="preserve">Private clinic </w:t>
      </w:r>
    </w:p>
    <w:p w14:paraId="1A9F6B8A" w14:textId="51D26F6E" w:rsidR="00CF0183" w:rsidRDefault="01AA0650" w:rsidP="008743A3">
      <w:pPr>
        <w:pStyle w:val="ListParagraph"/>
        <w:numPr>
          <w:ilvl w:val="2"/>
          <w:numId w:val="6"/>
        </w:numPr>
        <w:spacing w:line="240" w:lineRule="auto"/>
        <w:rPr>
          <w:rFonts w:ascii="Calibri" w:hAnsi="Calibri" w:cs="Calibri"/>
        </w:rPr>
      </w:pPr>
      <w:r w:rsidRPr="01AA0650">
        <w:rPr>
          <w:rFonts w:ascii="Calibri" w:hAnsi="Calibri" w:cs="Calibri"/>
          <w:sz w:val="22"/>
          <w:szCs w:val="22"/>
        </w:rPr>
        <w:t xml:space="preserve">Pharmacy </w:t>
      </w:r>
    </w:p>
    <w:p w14:paraId="3FE25FA1" w14:textId="7ED04FAB" w:rsidR="00CF0183" w:rsidRDefault="01AA0650" w:rsidP="008743A3">
      <w:pPr>
        <w:pStyle w:val="ListParagraph"/>
        <w:numPr>
          <w:ilvl w:val="2"/>
          <w:numId w:val="6"/>
        </w:numPr>
        <w:spacing w:line="240" w:lineRule="auto"/>
        <w:rPr>
          <w:rFonts w:ascii="Calibri" w:hAnsi="Calibri" w:cs="Calibri"/>
        </w:rPr>
      </w:pPr>
      <w:r w:rsidRPr="01AA0650">
        <w:rPr>
          <w:rFonts w:ascii="Calibri" w:hAnsi="Calibri" w:cs="Calibri"/>
          <w:sz w:val="22"/>
          <w:szCs w:val="22"/>
        </w:rPr>
        <w:t xml:space="preserve">Private doctor </w:t>
      </w:r>
    </w:p>
    <w:p w14:paraId="3886B980" w14:textId="1F5409B6" w:rsidR="00CF0183" w:rsidRDefault="01AA0650" w:rsidP="008743A3">
      <w:pPr>
        <w:pStyle w:val="ListParagraph"/>
        <w:numPr>
          <w:ilvl w:val="2"/>
          <w:numId w:val="6"/>
        </w:numPr>
        <w:spacing w:line="240" w:lineRule="auto"/>
        <w:rPr>
          <w:rFonts w:ascii="Calibri" w:hAnsi="Calibri" w:cs="Calibri"/>
        </w:rPr>
      </w:pPr>
      <w:r w:rsidRPr="01AA0650">
        <w:rPr>
          <w:rFonts w:ascii="Calibri" w:hAnsi="Calibri" w:cs="Calibri"/>
          <w:sz w:val="22"/>
          <w:szCs w:val="22"/>
        </w:rPr>
        <w:t xml:space="preserve">Mobile clinic </w:t>
      </w:r>
    </w:p>
    <w:p w14:paraId="6EA6C524" w14:textId="7A92AB8B" w:rsidR="00CF0183" w:rsidRDefault="01AA0650" w:rsidP="008743A3">
      <w:pPr>
        <w:pStyle w:val="ListParagraph"/>
        <w:numPr>
          <w:ilvl w:val="2"/>
          <w:numId w:val="6"/>
        </w:numPr>
        <w:spacing w:line="240" w:lineRule="auto"/>
        <w:rPr>
          <w:rFonts w:ascii="Calibri" w:hAnsi="Calibri" w:cs="Calibri"/>
        </w:rPr>
      </w:pPr>
      <w:r w:rsidRPr="01AA0650">
        <w:rPr>
          <w:rFonts w:ascii="Calibri" w:hAnsi="Calibri" w:cs="Calibri"/>
          <w:sz w:val="22"/>
          <w:szCs w:val="22"/>
        </w:rPr>
        <w:t xml:space="preserve">Community health worker/ field workers </w:t>
      </w:r>
    </w:p>
    <w:p w14:paraId="0A4120BA" w14:textId="77777777" w:rsidR="00AB5523" w:rsidRDefault="01AA0650" w:rsidP="008743A3">
      <w:pPr>
        <w:pStyle w:val="ListParagraph"/>
        <w:numPr>
          <w:ilvl w:val="2"/>
          <w:numId w:val="6"/>
        </w:numPr>
        <w:spacing w:line="240" w:lineRule="auto"/>
        <w:rPr>
          <w:rFonts w:ascii="Calibri" w:hAnsi="Calibri" w:cs="Calibri"/>
        </w:rPr>
      </w:pPr>
      <w:r w:rsidRPr="01AA0650">
        <w:rPr>
          <w:rFonts w:ascii="Calibri" w:hAnsi="Calibri" w:cs="Calibri"/>
          <w:sz w:val="22"/>
          <w:szCs w:val="22"/>
        </w:rPr>
        <w:t xml:space="preserve">Other private medical sector </w:t>
      </w:r>
    </w:p>
    <w:p w14:paraId="473A6A4B" w14:textId="207D8417" w:rsidR="00CF0183" w:rsidRPr="00383C02" w:rsidRDefault="01AA0650" w:rsidP="008743A3">
      <w:pPr>
        <w:pStyle w:val="ListParagraph"/>
        <w:numPr>
          <w:ilvl w:val="1"/>
          <w:numId w:val="6"/>
        </w:numPr>
        <w:spacing w:line="240" w:lineRule="auto"/>
        <w:rPr>
          <w:rFonts w:ascii="Calibri" w:hAnsi="Calibri" w:cs="Calibri"/>
        </w:rPr>
      </w:pPr>
      <w:r w:rsidRPr="01AA0650">
        <w:rPr>
          <w:rFonts w:ascii="Calibri" w:hAnsi="Calibri" w:cs="Calibri"/>
          <w:sz w:val="22"/>
          <w:szCs w:val="22"/>
        </w:rPr>
        <w:t xml:space="preserve">NGO medical sector </w:t>
      </w:r>
    </w:p>
    <w:p w14:paraId="08619415" w14:textId="61B750CF" w:rsidR="00CF0183" w:rsidRDefault="01AA0650" w:rsidP="008743A3">
      <w:pPr>
        <w:pStyle w:val="ListParagraph"/>
        <w:numPr>
          <w:ilvl w:val="2"/>
          <w:numId w:val="6"/>
        </w:numPr>
        <w:spacing w:line="240" w:lineRule="auto"/>
        <w:rPr>
          <w:rFonts w:ascii="Calibri" w:hAnsi="Calibri" w:cs="Calibri"/>
        </w:rPr>
      </w:pPr>
      <w:r w:rsidRPr="01AA0650">
        <w:rPr>
          <w:rFonts w:ascii="Calibri" w:hAnsi="Calibri" w:cs="Calibri"/>
          <w:sz w:val="22"/>
          <w:szCs w:val="22"/>
        </w:rPr>
        <w:t xml:space="preserve">NGO hospital </w:t>
      </w:r>
    </w:p>
    <w:p w14:paraId="24806487" w14:textId="20901EE0" w:rsidR="00CF0183" w:rsidRDefault="01AA0650" w:rsidP="008743A3">
      <w:pPr>
        <w:pStyle w:val="ListParagraph"/>
        <w:numPr>
          <w:ilvl w:val="2"/>
          <w:numId w:val="6"/>
        </w:numPr>
        <w:spacing w:line="240" w:lineRule="auto"/>
        <w:rPr>
          <w:rFonts w:ascii="Calibri" w:hAnsi="Calibri" w:cs="Calibri"/>
        </w:rPr>
      </w:pPr>
      <w:r w:rsidRPr="01AA0650">
        <w:rPr>
          <w:rFonts w:ascii="Calibri" w:hAnsi="Calibri" w:cs="Calibri"/>
          <w:sz w:val="22"/>
          <w:szCs w:val="22"/>
        </w:rPr>
        <w:t xml:space="preserve">NGO clinic </w:t>
      </w:r>
    </w:p>
    <w:p w14:paraId="134A84F0" w14:textId="77777777" w:rsidR="00B64FF4" w:rsidRDefault="01AA0650" w:rsidP="008743A3">
      <w:pPr>
        <w:pStyle w:val="ListParagraph"/>
        <w:numPr>
          <w:ilvl w:val="2"/>
          <w:numId w:val="6"/>
        </w:numPr>
        <w:spacing w:line="240" w:lineRule="auto"/>
        <w:rPr>
          <w:rFonts w:ascii="Calibri" w:hAnsi="Calibri" w:cs="Calibri"/>
        </w:rPr>
      </w:pPr>
      <w:r w:rsidRPr="01AA0650">
        <w:rPr>
          <w:rFonts w:ascii="Calibri" w:hAnsi="Calibri" w:cs="Calibri"/>
          <w:sz w:val="22"/>
          <w:szCs w:val="22"/>
        </w:rPr>
        <w:t xml:space="preserve">Other NGO medical sector </w:t>
      </w:r>
    </w:p>
    <w:p w14:paraId="58E145E3" w14:textId="7D0DBE4D" w:rsidR="00CF0183" w:rsidRPr="00383C02" w:rsidRDefault="01AA0650" w:rsidP="008743A3">
      <w:pPr>
        <w:pStyle w:val="ListParagraph"/>
        <w:numPr>
          <w:ilvl w:val="1"/>
          <w:numId w:val="6"/>
        </w:numPr>
        <w:spacing w:line="240" w:lineRule="auto"/>
        <w:rPr>
          <w:rFonts w:ascii="Calibri" w:hAnsi="Calibri" w:cs="Calibri"/>
        </w:rPr>
      </w:pPr>
      <w:r w:rsidRPr="01AA0650">
        <w:rPr>
          <w:rFonts w:ascii="Calibri" w:hAnsi="Calibri" w:cs="Calibri"/>
          <w:sz w:val="22"/>
          <w:szCs w:val="22"/>
        </w:rPr>
        <w:t xml:space="preserve">Other source </w:t>
      </w:r>
    </w:p>
    <w:p w14:paraId="4016A192" w14:textId="2D2A1558" w:rsidR="00550771" w:rsidRPr="00180027" w:rsidRDefault="01AA0650" w:rsidP="008743A3">
      <w:pPr>
        <w:pStyle w:val="ListParagraph"/>
        <w:numPr>
          <w:ilvl w:val="2"/>
          <w:numId w:val="6"/>
        </w:numPr>
        <w:spacing w:line="240" w:lineRule="auto"/>
        <w:rPr>
          <w:rFonts w:ascii="Calibri" w:hAnsi="Calibri" w:cs="Calibri"/>
        </w:rPr>
      </w:pPr>
      <w:r w:rsidRPr="01AA0650">
        <w:rPr>
          <w:rFonts w:ascii="Calibri" w:hAnsi="Calibri" w:cs="Calibri"/>
          <w:sz w:val="22"/>
          <w:szCs w:val="22"/>
        </w:rPr>
        <w:t xml:space="preserve">Shop </w:t>
      </w:r>
    </w:p>
    <w:p w14:paraId="79B3137F" w14:textId="33C29A33" w:rsidR="00550771" w:rsidRPr="00180027" w:rsidRDefault="01AA0650" w:rsidP="008743A3">
      <w:pPr>
        <w:pStyle w:val="ListParagraph"/>
        <w:numPr>
          <w:ilvl w:val="2"/>
          <w:numId w:val="6"/>
        </w:numPr>
        <w:spacing w:line="240" w:lineRule="auto"/>
        <w:rPr>
          <w:rFonts w:ascii="Calibri" w:hAnsi="Calibri" w:cs="Calibri"/>
        </w:rPr>
      </w:pPr>
      <w:r w:rsidRPr="01AA0650">
        <w:rPr>
          <w:rFonts w:ascii="Calibri" w:hAnsi="Calibri" w:cs="Calibri"/>
          <w:sz w:val="22"/>
          <w:szCs w:val="22"/>
        </w:rPr>
        <w:t xml:space="preserve">Traditional practitioner </w:t>
      </w:r>
    </w:p>
    <w:p w14:paraId="221A2A74" w14:textId="5B1D436D" w:rsidR="00550771" w:rsidRPr="00180027" w:rsidRDefault="01AA0650" w:rsidP="008743A3">
      <w:pPr>
        <w:pStyle w:val="ListParagraph"/>
        <w:numPr>
          <w:ilvl w:val="2"/>
          <w:numId w:val="6"/>
        </w:numPr>
        <w:spacing w:line="240" w:lineRule="auto"/>
        <w:rPr>
          <w:rFonts w:ascii="Calibri" w:hAnsi="Calibri" w:cs="Calibri"/>
        </w:rPr>
      </w:pPr>
      <w:r w:rsidRPr="01AA0650">
        <w:rPr>
          <w:rFonts w:ascii="Calibri" w:hAnsi="Calibri" w:cs="Calibri"/>
          <w:sz w:val="22"/>
          <w:szCs w:val="22"/>
        </w:rPr>
        <w:t xml:space="preserve">Market </w:t>
      </w:r>
    </w:p>
    <w:p w14:paraId="2B3AFFEB" w14:textId="3CA0C7D6" w:rsidR="00550771" w:rsidRPr="00180027" w:rsidRDefault="01AA0650" w:rsidP="008743A3">
      <w:pPr>
        <w:pStyle w:val="ListParagraph"/>
        <w:numPr>
          <w:ilvl w:val="2"/>
          <w:numId w:val="6"/>
        </w:numPr>
        <w:spacing w:line="240" w:lineRule="auto"/>
        <w:rPr>
          <w:rFonts w:ascii="Calibri" w:hAnsi="Calibri" w:cs="Calibri"/>
        </w:rPr>
      </w:pPr>
      <w:r w:rsidRPr="01AA0650">
        <w:rPr>
          <w:rFonts w:ascii="Calibri" w:hAnsi="Calibri" w:cs="Calibri"/>
          <w:sz w:val="22"/>
          <w:szCs w:val="22"/>
        </w:rPr>
        <w:t>Itinerant drug seller</w:t>
      </w:r>
    </w:p>
    <w:p w14:paraId="1234ED88" w14:textId="54340FD0" w:rsidR="00550771" w:rsidRPr="00351C12" w:rsidRDefault="01AA0650" w:rsidP="00351C12">
      <w:pPr>
        <w:pStyle w:val="ListParagraph"/>
        <w:numPr>
          <w:ilvl w:val="1"/>
          <w:numId w:val="6"/>
        </w:numPr>
        <w:spacing w:line="240" w:lineRule="auto"/>
        <w:rPr>
          <w:rFonts w:ascii="Calibri" w:hAnsi="Calibri" w:cs="Calibri"/>
        </w:rPr>
      </w:pPr>
      <w:r w:rsidRPr="01AA0650">
        <w:rPr>
          <w:rFonts w:ascii="Calibri" w:hAnsi="Calibri" w:cs="Calibri"/>
          <w:sz w:val="22"/>
          <w:szCs w:val="22"/>
        </w:rPr>
        <w:t xml:space="preserve">Don’t know </w:t>
      </w:r>
      <w:r w:rsidR="00351C12">
        <w:rPr>
          <w:rFonts w:ascii="Calibri" w:hAnsi="Calibri" w:cs="Calibri"/>
          <w:sz w:val="22"/>
          <w:szCs w:val="22"/>
        </w:rPr>
        <w:br/>
      </w:r>
    </w:p>
    <w:p w14:paraId="7AD21F80" w14:textId="0E79C5AB" w:rsidR="00E7793B" w:rsidRPr="00A27B79" w:rsidRDefault="423A8546" w:rsidP="008743A3">
      <w:pPr>
        <w:pStyle w:val="ListParagraph"/>
        <w:numPr>
          <w:ilvl w:val="0"/>
          <w:numId w:val="37"/>
        </w:numPr>
        <w:spacing w:line="240" w:lineRule="auto"/>
        <w:rPr>
          <w:rFonts w:ascii="Calibri" w:hAnsi="Calibri" w:cs="Calibri"/>
          <w:b/>
          <w:bCs/>
          <w:sz w:val="22"/>
          <w:szCs w:val="22"/>
        </w:rPr>
      </w:pPr>
      <w:r w:rsidRPr="00A27B79">
        <w:rPr>
          <w:rFonts w:ascii="Calibri" w:hAnsi="Calibri" w:cs="Calibri"/>
          <w:b/>
          <w:bCs/>
          <w:sz w:val="22"/>
          <w:szCs w:val="22"/>
        </w:rPr>
        <w:t xml:space="preserve">Has any person 5 years or older had diarrhea in the last two weeks? </w:t>
      </w:r>
    </w:p>
    <w:p w14:paraId="3F2FE71F" w14:textId="77777777" w:rsidR="00746988" w:rsidRDefault="00746988" w:rsidP="008743A3">
      <w:pPr>
        <w:pStyle w:val="ListParagraph"/>
        <w:numPr>
          <w:ilvl w:val="1"/>
          <w:numId w:val="61"/>
        </w:numPr>
        <w:spacing w:line="240" w:lineRule="auto"/>
        <w:rPr>
          <w:rFonts w:ascii="Calibri" w:hAnsi="Calibri" w:cs="Calibri"/>
          <w:sz w:val="22"/>
          <w:szCs w:val="22"/>
        </w:rPr>
      </w:pPr>
      <w:r>
        <w:rPr>
          <w:rFonts w:ascii="Calibri" w:hAnsi="Calibri" w:cs="Calibri"/>
          <w:sz w:val="22"/>
          <w:szCs w:val="22"/>
        </w:rPr>
        <w:t xml:space="preserve">Yes </w:t>
      </w:r>
    </w:p>
    <w:p w14:paraId="2BC2569F" w14:textId="6E2DEC8D" w:rsidR="00746988" w:rsidRDefault="00746988" w:rsidP="008743A3">
      <w:pPr>
        <w:pStyle w:val="ListParagraph"/>
        <w:numPr>
          <w:ilvl w:val="1"/>
          <w:numId w:val="61"/>
        </w:numPr>
        <w:spacing w:line="240" w:lineRule="auto"/>
        <w:rPr>
          <w:rFonts w:ascii="Calibri" w:hAnsi="Calibri" w:cs="Calibri"/>
          <w:sz w:val="22"/>
          <w:szCs w:val="22"/>
        </w:rPr>
      </w:pPr>
      <w:r>
        <w:rPr>
          <w:rFonts w:ascii="Calibri" w:hAnsi="Calibri" w:cs="Calibri"/>
          <w:sz w:val="22"/>
          <w:szCs w:val="22"/>
        </w:rPr>
        <w:t xml:space="preserve">No </w:t>
      </w:r>
      <w:r w:rsidR="00B85CA4">
        <w:rPr>
          <w:rFonts w:ascii="Calibri" w:hAnsi="Calibri" w:cs="Calibri"/>
          <w:sz w:val="22"/>
          <w:szCs w:val="22"/>
        </w:rPr>
        <w:t xml:space="preserve">(DONE WITH SURVEY) </w:t>
      </w:r>
    </w:p>
    <w:p w14:paraId="5981DABE" w14:textId="355DE52E" w:rsidR="00746988" w:rsidRDefault="00746988" w:rsidP="008743A3">
      <w:pPr>
        <w:pStyle w:val="ListParagraph"/>
        <w:numPr>
          <w:ilvl w:val="1"/>
          <w:numId w:val="61"/>
        </w:numPr>
        <w:spacing w:line="240" w:lineRule="auto"/>
        <w:rPr>
          <w:rFonts w:ascii="Calibri" w:hAnsi="Calibri" w:cs="Calibri"/>
          <w:sz w:val="22"/>
          <w:szCs w:val="22"/>
        </w:rPr>
      </w:pPr>
      <w:r>
        <w:rPr>
          <w:rFonts w:ascii="Calibri" w:hAnsi="Calibri" w:cs="Calibri"/>
          <w:sz w:val="22"/>
          <w:szCs w:val="22"/>
        </w:rPr>
        <w:t xml:space="preserve">Don’t know </w:t>
      </w:r>
      <w:r w:rsidR="00B85CA4">
        <w:rPr>
          <w:rFonts w:ascii="Calibri" w:hAnsi="Calibri" w:cs="Calibri"/>
          <w:sz w:val="22"/>
          <w:szCs w:val="22"/>
        </w:rPr>
        <w:t>(DONE WITH SURVEY)</w:t>
      </w:r>
    </w:p>
    <w:p w14:paraId="65B181B7" w14:textId="77777777" w:rsidR="00746988" w:rsidRDefault="00746988" w:rsidP="00746988">
      <w:pPr>
        <w:pStyle w:val="ListParagraph"/>
        <w:spacing w:line="240" w:lineRule="auto"/>
        <w:ind w:left="1440"/>
        <w:rPr>
          <w:rFonts w:ascii="Calibri" w:hAnsi="Calibri" w:cs="Calibri"/>
          <w:sz w:val="22"/>
          <w:szCs w:val="22"/>
        </w:rPr>
      </w:pPr>
    </w:p>
    <w:p w14:paraId="65CA2963" w14:textId="55C55EE0" w:rsidR="00746988" w:rsidRPr="00106C6D" w:rsidRDefault="6DD8265C" w:rsidP="008743A3">
      <w:pPr>
        <w:pStyle w:val="ListParagraph"/>
        <w:numPr>
          <w:ilvl w:val="0"/>
          <w:numId w:val="37"/>
        </w:numPr>
        <w:spacing w:line="240" w:lineRule="auto"/>
        <w:rPr>
          <w:rFonts w:ascii="Calibri" w:hAnsi="Calibri" w:cs="Calibri"/>
          <w:b/>
          <w:bCs/>
          <w:sz w:val="22"/>
          <w:szCs w:val="22"/>
        </w:rPr>
      </w:pPr>
      <w:r w:rsidRPr="6DD8265C">
        <w:rPr>
          <w:rFonts w:ascii="Calibri" w:hAnsi="Calibri" w:cs="Calibri"/>
          <w:b/>
          <w:bCs/>
          <w:sz w:val="22"/>
          <w:szCs w:val="22"/>
        </w:rPr>
        <w:lastRenderedPageBreak/>
        <w:t xml:space="preserve">Did you seek advice or treatment for diarrhea from any source? </w:t>
      </w:r>
    </w:p>
    <w:p w14:paraId="17A2A7FD" w14:textId="77777777" w:rsidR="00746988" w:rsidRDefault="00746988" w:rsidP="008743A3">
      <w:pPr>
        <w:pStyle w:val="ListParagraph"/>
        <w:numPr>
          <w:ilvl w:val="1"/>
          <w:numId w:val="70"/>
        </w:numPr>
        <w:spacing w:line="240" w:lineRule="auto"/>
        <w:rPr>
          <w:rFonts w:ascii="Calibri" w:hAnsi="Calibri" w:cs="Calibri"/>
          <w:sz w:val="22"/>
          <w:szCs w:val="22"/>
        </w:rPr>
      </w:pPr>
      <w:r>
        <w:rPr>
          <w:rFonts w:ascii="Calibri" w:hAnsi="Calibri" w:cs="Calibri"/>
          <w:sz w:val="22"/>
          <w:szCs w:val="22"/>
        </w:rPr>
        <w:t xml:space="preserve">Yes </w:t>
      </w:r>
    </w:p>
    <w:p w14:paraId="56135366" w14:textId="72D8CB11" w:rsidR="00746988" w:rsidRDefault="00746988" w:rsidP="008743A3">
      <w:pPr>
        <w:pStyle w:val="ListParagraph"/>
        <w:numPr>
          <w:ilvl w:val="1"/>
          <w:numId w:val="70"/>
        </w:numPr>
        <w:spacing w:line="240" w:lineRule="auto"/>
        <w:rPr>
          <w:rFonts w:ascii="Calibri" w:hAnsi="Calibri" w:cs="Calibri"/>
          <w:sz w:val="22"/>
          <w:szCs w:val="22"/>
        </w:rPr>
      </w:pPr>
      <w:r>
        <w:rPr>
          <w:rFonts w:ascii="Calibri" w:hAnsi="Calibri" w:cs="Calibri"/>
          <w:sz w:val="22"/>
          <w:szCs w:val="22"/>
        </w:rPr>
        <w:t xml:space="preserve">No </w:t>
      </w:r>
      <w:r w:rsidR="00B85CA4">
        <w:rPr>
          <w:rFonts w:ascii="Calibri" w:hAnsi="Calibri" w:cs="Calibri"/>
          <w:sz w:val="22"/>
          <w:szCs w:val="22"/>
        </w:rPr>
        <w:t>(DONE WITH SURVEY)</w:t>
      </w:r>
    </w:p>
    <w:p w14:paraId="60777D94" w14:textId="77777777" w:rsidR="00746988" w:rsidRDefault="00746988" w:rsidP="00383C02">
      <w:pPr>
        <w:pStyle w:val="ListParagraph"/>
        <w:spacing w:line="240" w:lineRule="auto"/>
        <w:ind w:left="1440"/>
        <w:rPr>
          <w:rFonts w:ascii="Calibri" w:hAnsi="Calibri" w:cs="Calibri"/>
          <w:sz w:val="22"/>
          <w:szCs w:val="22"/>
        </w:rPr>
      </w:pPr>
    </w:p>
    <w:p w14:paraId="375A0BE4" w14:textId="5BDC48AA" w:rsidR="00746988" w:rsidRPr="00383C02" w:rsidRDefault="6DD8265C" w:rsidP="008743A3">
      <w:pPr>
        <w:pStyle w:val="ListParagraph"/>
        <w:numPr>
          <w:ilvl w:val="0"/>
          <w:numId w:val="37"/>
        </w:numPr>
        <w:spacing w:line="240" w:lineRule="auto"/>
        <w:rPr>
          <w:rFonts w:ascii="Calibri" w:hAnsi="Calibri" w:cs="Calibri"/>
          <w:sz w:val="22"/>
          <w:szCs w:val="22"/>
        </w:rPr>
      </w:pPr>
      <w:r w:rsidRPr="6DD8265C">
        <w:rPr>
          <w:rFonts w:ascii="Calibri" w:hAnsi="Calibri" w:cs="Calibri"/>
          <w:b/>
          <w:bCs/>
          <w:sz w:val="22"/>
          <w:szCs w:val="22"/>
        </w:rPr>
        <w:t>Where did you seek advice or treatment?</w:t>
      </w:r>
      <w:r w:rsidRPr="6DD8265C">
        <w:rPr>
          <w:rFonts w:ascii="Calibri" w:hAnsi="Calibri" w:cs="Calibri"/>
          <w:sz w:val="22"/>
          <w:szCs w:val="22"/>
        </w:rPr>
        <w:t xml:space="preserve"> </w:t>
      </w:r>
    </w:p>
    <w:p w14:paraId="1486F822" w14:textId="77777777" w:rsidR="00746988" w:rsidRDefault="297CC58D" w:rsidP="008743A3">
      <w:pPr>
        <w:pStyle w:val="ListParagraph"/>
        <w:numPr>
          <w:ilvl w:val="1"/>
          <w:numId w:val="37"/>
        </w:numPr>
        <w:spacing w:line="240" w:lineRule="auto"/>
        <w:rPr>
          <w:rFonts w:ascii="Calibri" w:hAnsi="Calibri" w:cs="Calibri"/>
          <w:sz w:val="22"/>
          <w:szCs w:val="22"/>
        </w:rPr>
      </w:pPr>
      <w:r w:rsidRPr="297CC58D">
        <w:rPr>
          <w:rFonts w:ascii="Calibri" w:hAnsi="Calibri" w:cs="Calibri"/>
          <w:sz w:val="22"/>
          <w:szCs w:val="22"/>
        </w:rPr>
        <w:t xml:space="preserve">Public sector </w:t>
      </w:r>
    </w:p>
    <w:p w14:paraId="18E9DCB6" w14:textId="77777777" w:rsidR="00746988" w:rsidRPr="00106C6D" w:rsidRDefault="00746988" w:rsidP="008743A3">
      <w:pPr>
        <w:pStyle w:val="ListParagraph"/>
        <w:numPr>
          <w:ilvl w:val="2"/>
          <w:numId w:val="37"/>
        </w:numPr>
        <w:spacing w:line="240" w:lineRule="auto"/>
        <w:rPr>
          <w:rFonts w:ascii="Calibri" w:hAnsi="Calibri" w:cs="Calibri"/>
          <w:sz w:val="22"/>
          <w:szCs w:val="22"/>
        </w:rPr>
      </w:pPr>
      <w:r w:rsidRPr="00106C6D">
        <w:rPr>
          <w:rFonts w:ascii="Calibri" w:hAnsi="Calibri" w:cs="Calibri"/>
          <w:sz w:val="22"/>
          <w:szCs w:val="22"/>
        </w:rPr>
        <w:t xml:space="preserve">Government hospital </w:t>
      </w:r>
    </w:p>
    <w:p w14:paraId="5EC4F9F9" w14:textId="77777777" w:rsidR="00746988" w:rsidRDefault="00746988" w:rsidP="008743A3">
      <w:pPr>
        <w:pStyle w:val="ListParagraph"/>
        <w:numPr>
          <w:ilvl w:val="2"/>
          <w:numId w:val="37"/>
        </w:numPr>
        <w:spacing w:line="240" w:lineRule="auto"/>
        <w:rPr>
          <w:rFonts w:ascii="Calibri" w:hAnsi="Calibri" w:cs="Calibri"/>
          <w:sz w:val="22"/>
          <w:szCs w:val="22"/>
        </w:rPr>
      </w:pPr>
      <w:r>
        <w:rPr>
          <w:rFonts w:ascii="Calibri" w:hAnsi="Calibri" w:cs="Calibri"/>
          <w:sz w:val="22"/>
          <w:szCs w:val="22"/>
        </w:rPr>
        <w:t xml:space="preserve">Government health center </w:t>
      </w:r>
    </w:p>
    <w:p w14:paraId="45B6A6B7" w14:textId="77777777" w:rsidR="00746988" w:rsidRDefault="00746988" w:rsidP="008743A3">
      <w:pPr>
        <w:pStyle w:val="ListParagraph"/>
        <w:numPr>
          <w:ilvl w:val="2"/>
          <w:numId w:val="37"/>
        </w:numPr>
        <w:spacing w:line="240" w:lineRule="auto"/>
        <w:rPr>
          <w:rFonts w:ascii="Calibri" w:hAnsi="Calibri" w:cs="Calibri"/>
          <w:sz w:val="22"/>
          <w:szCs w:val="22"/>
        </w:rPr>
      </w:pPr>
      <w:r>
        <w:rPr>
          <w:rFonts w:ascii="Calibri" w:hAnsi="Calibri" w:cs="Calibri"/>
          <w:sz w:val="22"/>
          <w:szCs w:val="22"/>
        </w:rPr>
        <w:t xml:space="preserve">Government health post </w:t>
      </w:r>
    </w:p>
    <w:p w14:paraId="0B268B7B" w14:textId="77777777" w:rsidR="00746988" w:rsidRDefault="00746988" w:rsidP="008743A3">
      <w:pPr>
        <w:pStyle w:val="ListParagraph"/>
        <w:numPr>
          <w:ilvl w:val="2"/>
          <w:numId w:val="37"/>
        </w:numPr>
        <w:spacing w:line="240" w:lineRule="auto"/>
        <w:rPr>
          <w:rFonts w:ascii="Calibri" w:hAnsi="Calibri" w:cs="Calibri"/>
          <w:sz w:val="22"/>
          <w:szCs w:val="22"/>
        </w:rPr>
      </w:pPr>
      <w:r>
        <w:rPr>
          <w:rFonts w:ascii="Calibri" w:hAnsi="Calibri" w:cs="Calibri"/>
          <w:sz w:val="22"/>
          <w:szCs w:val="22"/>
        </w:rPr>
        <w:t xml:space="preserve">Mobile clinic </w:t>
      </w:r>
    </w:p>
    <w:p w14:paraId="60C1AEB8" w14:textId="77777777" w:rsidR="00746988" w:rsidRDefault="00746988" w:rsidP="008743A3">
      <w:pPr>
        <w:pStyle w:val="ListParagraph"/>
        <w:numPr>
          <w:ilvl w:val="2"/>
          <w:numId w:val="37"/>
        </w:numPr>
        <w:spacing w:line="240" w:lineRule="auto"/>
        <w:rPr>
          <w:rFonts w:ascii="Calibri" w:hAnsi="Calibri" w:cs="Calibri"/>
          <w:sz w:val="22"/>
          <w:szCs w:val="22"/>
        </w:rPr>
      </w:pPr>
      <w:r>
        <w:rPr>
          <w:rFonts w:ascii="Calibri" w:hAnsi="Calibri" w:cs="Calibri"/>
          <w:sz w:val="22"/>
          <w:szCs w:val="22"/>
        </w:rPr>
        <w:t xml:space="preserve">Community health worker/field worker </w:t>
      </w:r>
    </w:p>
    <w:p w14:paraId="0158BC2A" w14:textId="77777777" w:rsidR="00746988" w:rsidRDefault="00746988" w:rsidP="008743A3">
      <w:pPr>
        <w:pStyle w:val="ListParagraph"/>
        <w:numPr>
          <w:ilvl w:val="2"/>
          <w:numId w:val="37"/>
        </w:numPr>
        <w:spacing w:line="240" w:lineRule="auto"/>
        <w:rPr>
          <w:rFonts w:ascii="Calibri" w:hAnsi="Calibri" w:cs="Calibri"/>
          <w:sz w:val="22"/>
          <w:szCs w:val="22"/>
        </w:rPr>
      </w:pPr>
      <w:r>
        <w:rPr>
          <w:rFonts w:ascii="Calibri" w:hAnsi="Calibri" w:cs="Calibri"/>
          <w:sz w:val="22"/>
          <w:szCs w:val="22"/>
        </w:rPr>
        <w:t xml:space="preserve">Other </w:t>
      </w:r>
    </w:p>
    <w:p w14:paraId="44373946" w14:textId="77777777" w:rsidR="00746988" w:rsidRPr="00106C6D" w:rsidRDefault="00746988" w:rsidP="008743A3">
      <w:pPr>
        <w:pStyle w:val="ListParagraph"/>
        <w:numPr>
          <w:ilvl w:val="1"/>
          <w:numId w:val="37"/>
        </w:numPr>
        <w:spacing w:line="240" w:lineRule="auto"/>
        <w:rPr>
          <w:rFonts w:ascii="Calibri" w:hAnsi="Calibri" w:cs="Calibri"/>
          <w:sz w:val="22"/>
          <w:szCs w:val="22"/>
        </w:rPr>
      </w:pPr>
      <w:r w:rsidRPr="00106C6D">
        <w:rPr>
          <w:rFonts w:ascii="Calibri" w:hAnsi="Calibri" w:cs="Calibri"/>
          <w:sz w:val="22"/>
          <w:szCs w:val="22"/>
        </w:rPr>
        <w:t xml:space="preserve">Private medical sector </w:t>
      </w:r>
    </w:p>
    <w:p w14:paraId="159D1E1B" w14:textId="77777777" w:rsidR="00746988" w:rsidRDefault="00746988" w:rsidP="008743A3">
      <w:pPr>
        <w:pStyle w:val="ListParagraph"/>
        <w:numPr>
          <w:ilvl w:val="2"/>
          <w:numId w:val="37"/>
        </w:numPr>
        <w:spacing w:line="240" w:lineRule="auto"/>
        <w:rPr>
          <w:rFonts w:ascii="Calibri" w:hAnsi="Calibri" w:cs="Calibri"/>
          <w:sz w:val="22"/>
          <w:szCs w:val="22"/>
        </w:rPr>
      </w:pPr>
      <w:r>
        <w:rPr>
          <w:rFonts w:ascii="Calibri" w:hAnsi="Calibri" w:cs="Calibri"/>
          <w:sz w:val="22"/>
          <w:szCs w:val="22"/>
        </w:rPr>
        <w:t xml:space="preserve">Private hospital </w:t>
      </w:r>
    </w:p>
    <w:p w14:paraId="4798B16C" w14:textId="77777777" w:rsidR="00746988" w:rsidRDefault="00746988" w:rsidP="008743A3">
      <w:pPr>
        <w:pStyle w:val="ListParagraph"/>
        <w:numPr>
          <w:ilvl w:val="2"/>
          <w:numId w:val="37"/>
        </w:numPr>
        <w:spacing w:line="240" w:lineRule="auto"/>
        <w:rPr>
          <w:rFonts w:ascii="Calibri" w:hAnsi="Calibri" w:cs="Calibri"/>
          <w:sz w:val="22"/>
          <w:szCs w:val="22"/>
        </w:rPr>
      </w:pPr>
      <w:r>
        <w:rPr>
          <w:rFonts w:ascii="Calibri" w:hAnsi="Calibri" w:cs="Calibri"/>
          <w:sz w:val="22"/>
          <w:szCs w:val="22"/>
        </w:rPr>
        <w:t xml:space="preserve">Private clinic </w:t>
      </w:r>
    </w:p>
    <w:p w14:paraId="47DB5E3E" w14:textId="77777777" w:rsidR="00746988" w:rsidRDefault="00746988" w:rsidP="008743A3">
      <w:pPr>
        <w:pStyle w:val="ListParagraph"/>
        <w:numPr>
          <w:ilvl w:val="2"/>
          <w:numId w:val="37"/>
        </w:numPr>
        <w:spacing w:line="240" w:lineRule="auto"/>
        <w:rPr>
          <w:rFonts w:ascii="Calibri" w:hAnsi="Calibri" w:cs="Calibri"/>
          <w:sz w:val="22"/>
          <w:szCs w:val="22"/>
        </w:rPr>
      </w:pPr>
      <w:r>
        <w:rPr>
          <w:rFonts w:ascii="Calibri" w:hAnsi="Calibri" w:cs="Calibri"/>
          <w:sz w:val="22"/>
          <w:szCs w:val="22"/>
        </w:rPr>
        <w:t xml:space="preserve">Pharmacy </w:t>
      </w:r>
    </w:p>
    <w:p w14:paraId="45BB3A7A" w14:textId="77777777" w:rsidR="00746988" w:rsidRDefault="00746988" w:rsidP="008743A3">
      <w:pPr>
        <w:pStyle w:val="ListParagraph"/>
        <w:numPr>
          <w:ilvl w:val="2"/>
          <w:numId w:val="37"/>
        </w:numPr>
        <w:spacing w:line="240" w:lineRule="auto"/>
        <w:rPr>
          <w:rFonts w:ascii="Calibri" w:hAnsi="Calibri" w:cs="Calibri"/>
          <w:sz w:val="22"/>
          <w:szCs w:val="22"/>
        </w:rPr>
      </w:pPr>
      <w:r>
        <w:rPr>
          <w:rFonts w:ascii="Calibri" w:hAnsi="Calibri" w:cs="Calibri"/>
          <w:sz w:val="22"/>
          <w:szCs w:val="22"/>
        </w:rPr>
        <w:t xml:space="preserve">Private doctor </w:t>
      </w:r>
    </w:p>
    <w:p w14:paraId="3ABF3EE0" w14:textId="32B60194" w:rsidR="00746988" w:rsidRDefault="00746988" w:rsidP="008743A3">
      <w:pPr>
        <w:pStyle w:val="ListParagraph"/>
        <w:numPr>
          <w:ilvl w:val="2"/>
          <w:numId w:val="37"/>
        </w:numPr>
        <w:spacing w:line="240" w:lineRule="auto"/>
        <w:rPr>
          <w:rFonts w:ascii="Calibri" w:hAnsi="Calibri" w:cs="Calibri"/>
          <w:sz w:val="22"/>
          <w:szCs w:val="22"/>
        </w:rPr>
      </w:pPr>
      <w:r>
        <w:rPr>
          <w:rFonts w:ascii="Calibri" w:hAnsi="Calibri" w:cs="Calibri"/>
          <w:sz w:val="22"/>
          <w:szCs w:val="22"/>
        </w:rPr>
        <w:t>Mobile clinic</w:t>
      </w:r>
    </w:p>
    <w:p w14:paraId="55DBE812" w14:textId="1840A358" w:rsidR="00746988" w:rsidRDefault="00746988" w:rsidP="008743A3">
      <w:pPr>
        <w:pStyle w:val="ListParagraph"/>
        <w:numPr>
          <w:ilvl w:val="2"/>
          <w:numId w:val="37"/>
        </w:numPr>
        <w:spacing w:line="240" w:lineRule="auto"/>
        <w:rPr>
          <w:rFonts w:ascii="Calibri" w:hAnsi="Calibri" w:cs="Calibri"/>
          <w:sz w:val="22"/>
          <w:szCs w:val="22"/>
        </w:rPr>
      </w:pPr>
      <w:r>
        <w:rPr>
          <w:rFonts w:ascii="Calibri" w:hAnsi="Calibri" w:cs="Calibri"/>
          <w:sz w:val="22"/>
          <w:szCs w:val="22"/>
        </w:rPr>
        <w:t>Commu</w:t>
      </w:r>
      <w:r w:rsidR="007D4808">
        <w:rPr>
          <w:rFonts w:ascii="Calibri" w:hAnsi="Calibri" w:cs="Calibri"/>
          <w:sz w:val="22"/>
          <w:szCs w:val="22"/>
        </w:rPr>
        <w:t>n</w:t>
      </w:r>
      <w:r>
        <w:rPr>
          <w:rFonts w:ascii="Calibri" w:hAnsi="Calibri" w:cs="Calibri"/>
          <w:sz w:val="22"/>
          <w:szCs w:val="22"/>
        </w:rPr>
        <w:t>ity health wo</w:t>
      </w:r>
      <w:r w:rsidR="007D4808">
        <w:rPr>
          <w:rFonts w:ascii="Calibri" w:hAnsi="Calibri" w:cs="Calibri"/>
          <w:sz w:val="22"/>
          <w:szCs w:val="22"/>
        </w:rPr>
        <w:t>r</w:t>
      </w:r>
      <w:r>
        <w:rPr>
          <w:rFonts w:ascii="Calibri" w:hAnsi="Calibri" w:cs="Calibri"/>
          <w:sz w:val="22"/>
          <w:szCs w:val="22"/>
        </w:rPr>
        <w:t xml:space="preserve">ker/ field workers </w:t>
      </w:r>
    </w:p>
    <w:p w14:paraId="7062EC6D" w14:textId="77777777" w:rsidR="00746988" w:rsidRDefault="00746988" w:rsidP="008743A3">
      <w:pPr>
        <w:pStyle w:val="ListParagraph"/>
        <w:numPr>
          <w:ilvl w:val="2"/>
          <w:numId w:val="37"/>
        </w:numPr>
        <w:spacing w:line="240" w:lineRule="auto"/>
        <w:rPr>
          <w:rFonts w:ascii="Calibri" w:hAnsi="Calibri" w:cs="Calibri"/>
          <w:sz w:val="22"/>
          <w:szCs w:val="22"/>
        </w:rPr>
      </w:pPr>
      <w:r>
        <w:rPr>
          <w:rFonts w:ascii="Calibri" w:hAnsi="Calibri" w:cs="Calibri"/>
          <w:sz w:val="22"/>
          <w:szCs w:val="22"/>
        </w:rPr>
        <w:t xml:space="preserve">Other private medical sector </w:t>
      </w:r>
    </w:p>
    <w:p w14:paraId="1E151566" w14:textId="77777777" w:rsidR="00746988" w:rsidRPr="00106C6D" w:rsidRDefault="00746988" w:rsidP="008743A3">
      <w:pPr>
        <w:pStyle w:val="ListParagraph"/>
        <w:numPr>
          <w:ilvl w:val="1"/>
          <w:numId w:val="37"/>
        </w:numPr>
        <w:spacing w:line="240" w:lineRule="auto"/>
        <w:rPr>
          <w:rFonts w:ascii="Calibri" w:hAnsi="Calibri" w:cs="Calibri"/>
          <w:sz w:val="22"/>
          <w:szCs w:val="22"/>
        </w:rPr>
      </w:pPr>
      <w:r w:rsidRPr="00106C6D">
        <w:rPr>
          <w:rFonts w:ascii="Calibri" w:hAnsi="Calibri" w:cs="Calibri"/>
          <w:sz w:val="22"/>
          <w:szCs w:val="22"/>
        </w:rPr>
        <w:t xml:space="preserve">NGO medical sector </w:t>
      </w:r>
    </w:p>
    <w:p w14:paraId="29E2B103" w14:textId="77777777" w:rsidR="00746988" w:rsidRDefault="00746988" w:rsidP="008743A3">
      <w:pPr>
        <w:pStyle w:val="ListParagraph"/>
        <w:numPr>
          <w:ilvl w:val="2"/>
          <w:numId w:val="37"/>
        </w:numPr>
        <w:spacing w:line="240" w:lineRule="auto"/>
        <w:rPr>
          <w:rFonts w:ascii="Calibri" w:hAnsi="Calibri" w:cs="Calibri"/>
          <w:sz w:val="22"/>
          <w:szCs w:val="22"/>
        </w:rPr>
      </w:pPr>
      <w:r>
        <w:rPr>
          <w:rFonts w:ascii="Calibri" w:hAnsi="Calibri" w:cs="Calibri"/>
          <w:sz w:val="22"/>
          <w:szCs w:val="22"/>
        </w:rPr>
        <w:t xml:space="preserve">NGO hospital </w:t>
      </w:r>
    </w:p>
    <w:p w14:paraId="78AD9A73" w14:textId="77777777" w:rsidR="00746988" w:rsidRDefault="00746988" w:rsidP="008743A3">
      <w:pPr>
        <w:pStyle w:val="ListParagraph"/>
        <w:numPr>
          <w:ilvl w:val="2"/>
          <w:numId w:val="37"/>
        </w:numPr>
        <w:spacing w:line="240" w:lineRule="auto"/>
        <w:rPr>
          <w:rFonts w:ascii="Calibri" w:hAnsi="Calibri" w:cs="Calibri"/>
          <w:sz w:val="22"/>
          <w:szCs w:val="22"/>
        </w:rPr>
      </w:pPr>
      <w:r>
        <w:rPr>
          <w:rFonts w:ascii="Calibri" w:hAnsi="Calibri" w:cs="Calibri"/>
          <w:sz w:val="22"/>
          <w:szCs w:val="22"/>
        </w:rPr>
        <w:t xml:space="preserve">NGO clinic </w:t>
      </w:r>
    </w:p>
    <w:p w14:paraId="370B303A" w14:textId="77777777" w:rsidR="00746988" w:rsidRDefault="00746988" w:rsidP="008743A3">
      <w:pPr>
        <w:pStyle w:val="ListParagraph"/>
        <w:numPr>
          <w:ilvl w:val="2"/>
          <w:numId w:val="37"/>
        </w:numPr>
        <w:spacing w:line="240" w:lineRule="auto"/>
        <w:rPr>
          <w:rFonts w:ascii="Calibri" w:hAnsi="Calibri" w:cs="Calibri"/>
          <w:sz w:val="22"/>
          <w:szCs w:val="22"/>
        </w:rPr>
      </w:pPr>
      <w:r>
        <w:rPr>
          <w:rFonts w:ascii="Calibri" w:hAnsi="Calibri" w:cs="Calibri"/>
          <w:sz w:val="22"/>
          <w:szCs w:val="22"/>
        </w:rPr>
        <w:t xml:space="preserve">Other NGO medical sector </w:t>
      </w:r>
    </w:p>
    <w:p w14:paraId="4346040D" w14:textId="77777777" w:rsidR="00746988" w:rsidRPr="00106C6D" w:rsidRDefault="00746988" w:rsidP="008743A3">
      <w:pPr>
        <w:pStyle w:val="ListParagraph"/>
        <w:numPr>
          <w:ilvl w:val="1"/>
          <w:numId w:val="37"/>
        </w:numPr>
        <w:spacing w:line="240" w:lineRule="auto"/>
        <w:rPr>
          <w:rFonts w:ascii="Calibri" w:hAnsi="Calibri" w:cs="Calibri"/>
          <w:sz w:val="22"/>
          <w:szCs w:val="22"/>
        </w:rPr>
      </w:pPr>
      <w:r w:rsidRPr="00106C6D">
        <w:rPr>
          <w:rFonts w:ascii="Calibri" w:hAnsi="Calibri" w:cs="Calibri"/>
          <w:sz w:val="22"/>
          <w:szCs w:val="22"/>
        </w:rPr>
        <w:t xml:space="preserve">Other source </w:t>
      </w:r>
    </w:p>
    <w:p w14:paraId="70163E89" w14:textId="77777777" w:rsidR="00746988" w:rsidRDefault="00746988" w:rsidP="008743A3">
      <w:pPr>
        <w:pStyle w:val="ListParagraph"/>
        <w:numPr>
          <w:ilvl w:val="2"/>
          <w:numId w:val="37"/>
        </w:numPr>
        <w:spacing w:line="240" w:lineRule="auto"/>
        <w:rPr>
          <w:rFonts w:ascii="Calibri" w:hAnsi="Calibri" w:cs="Calibri"/>
          <w:sz w:val="22"/>
          <w:szCs w:val="22"/>
        </w:rPr>
      </w:pPr>
      <w:r>
        <w:rPr>
          <w:rFonts w:ascii="Calibri" w:hAnsi="Calibri" w:cs="Calibri"/>
          <w:sz w:val="22"/>
          <w:szCs w:val="22"/>
        </w:rPr>
        <w:t xml:space="preserve">Shop </w:t>
      </w:r>
    </w:p>
    <w:p w14:paraId="206A097A" w14:textId="77777777" w:rsidR="00746988" w:rsidRDefault="00746988" w:rsidP="008743A3">
      <w:pPr>
        <w:pStyle w:val="ListParagraph"/>
        <w:numPr>
          <w:ilvl w:val="2"/>
          <w:numId w:val="37"/>
        </w:numPr>
        <w:spacing w:line="240" w:lineRule="auto"/>
        <w:rPr>
          <w:rFonts w:ascii="Calibri" w:hAnsi="Calibri" w:cs="Calibri"/>
          <w:sz w:val="22"/>
          <w:szCs w:val="22"/>
        </w:rPr>
      </w:pPr>
      <w:r>
        <w:rPr>
          <w:rFonts w:ascii="Calibri" w:hAnsi="Calibri" w:cs="Calibri"/>
          <w:sz w:val="22"/>
          <w:szCs w:val="22"/>
        </w:rPr>
        <w:t xml:space="preserve">Traditional practitioner </w:t>
      </w:r>
    </w:p>
    <w:p w14:paraId="1EFA62F7" w14:textId="77777777" w:rsidR="00746988" w:rsidRDefault="00746988" w:rsidP="008743A3">
      <w:pPr>
        <w:pStyle w:val="ListParagraph"/>
        <w:numPr>
          <w:ilvl w:val="2"/>
          <w:numId w:val="37"/>
        </w:numPr>
        <w:spacing w:line="240" w:lineRule="auto"/>
        <w:rPr>
          <w:rFonts w:ascii="Calibri" w:hAnsi="Calibri" w:cs="Calibri"/>
          <w:sz w:val="22"/>
          <w:szCs w:val="22"/>
        </w:rPr>
      </w:pPr>
      <w:r>
        <w:rPr>
          <w:rFonts w:ascii="Calibri" w:hAnsi="Calibri" w:cs="Calibri"/>
          <w:sz w:val="22"/>
          <w:szCs w:val="22"/>
        </w:rPr>
        <w:t xml:space="preserve">Market </w:t>
      </w:r>
    </w:p>
    <w:p w14:paraId="67F76828" w14:textId="0421334A" w:rsidR="00D81FF7" w:rsidRPr="007E04B4" w:rsidRDefault="297CC58D" w:rsidP="007E04B4">
      <w:pPr>
        <w:pStyle w:val="ListParagraph"/>
        <w:numPr>
          <w:ilvl w:val="2"/>
          <w:numId w:val="37"/>
        </w:numPr>
        <w:spacing w:line="240" w:lineRule="auto"/>
        <w:rPr>
          <w:rFonts w:ascii="Calibri" w:hAnsi="Calibri" w:cs="Calibri"/>
          <w:sz w:val="22"/>
          <w:szCs w:val="22"/>
        </w:rPr>
      </w:pPr>
      <w:r w:rsidRPr="297CC58D">
        <w:rPr>
          <w:rFonts w:ascii="Calibri" w:hAnsi="Calibri" w:cs="Calibri"/>
          <w:sz w:val="22"/>
          <w:szCs w:val="22"/>
        </w:rPr>
        <w:t xml:space="preserve">Itinerant drug seller </w:t>
      </w:r>
      <w:r w:rsidR="007E04B4">
        <w:rPr>
          <w:rFonts w:ascii="Calibri" w:hAnsi="Calibri" w:cs="Calibri"/>
          <w:sz w:val="22"/>
          <w:szCs w:val="22"/>
        </w:rPr>
        <w:br/>
      </w:r>
    </w:p>
    <w:p w14:paraId="46BA9B7D" w14:textId="19E3A87C" w:rsidR="005E1F2F" w:rsidRPr="00D81FF7" w:rsidRDefault="00D81FF7" w:rsidP="00CC2DCC">
      <w:pPr>
        <w:spacing w:line="240" w:lineRule="auto"/>
        <w:rPr>
          <w:rFonts w:ascii="Calibri" w:hAnsi="Calibri" w:cs="Calibri"/>
          <w:b/>
          <w:bCs/>
          <w:sz w:val="22"/>
          <w:szCs w:val="22"/>
        </w:rPr>
      </w:pPr>
      <w:r w:rsidRPr="00D81FF7">
        <w:rPr>
          <w:rFonts w:ascii="Calibri" w:hAnsi="Calibri" w:cs="Calibri"/>
          <w:b/>
          <w:bCs/>
          <w:sz w:val="22"/>
          <w:szCs w:val="22"/>
        </w:rPr>
        <w:t xml:space="preserve">END OF </w:t>
      </w:r>
      <w:r w:rsidR="00CD7279">
        <w:rPr>
          <w:rFonts w:ascii="Calibri" w:hAnsi="Calibri" w:cs="Calibri"/>
          <w:b/>
          <w:bCs/>
          <w:sz w:val="22"/>
          <w:szCs w:val="22"/>
        </w:rPr>
        <w:t xml:space="preserve">HOUSEHOLD </w:t>
      </w:r>
      <w:r w:rsidRPr="00D81FF7">
        <w:rPr>
          <w:rFonts w:ascii="Calibri" w:hAnsi="Calibri" w:cs="Calibri"/>
          <w:b/>
          <w:bCs/>
          <w:sz w:val="22"/>
          <w:szCs w:val="22"/>
        </w:rPr>
        <w:t>QUESTIONNAIRE</w:t>
      </w:r>
      <w:r>
        <w:rPr>
          <w:rFonts w:ascii="Calibri" w:hAnsi="Calibri" w:cs="Calibri"/>
          <w:b/>
          <w:bCs/>
          <w:sz w:val="22"/>
          <w:szCs w:val="22"/>
        </w:rPr>
        <w:br/>
      </w:r>
      <w:r>
        <w:rPr>
          <w:rFonts w:ascii="Calibri" w:hAnsi="Calibri" w:cs="Calibri"/>
          <w:b/>
          <w:bCs/>
          <w:i/>
          <w:iCs/>
          <w:sz w:val="22"/>
          <w:szCs w:val="22"/>
        </w:rPr>
        <w:br/>
      </w:r>
      <w:r w:rsidR="00E070B3" w:rsidRPr="00CF536B">
        <w:rPr>
          <w:rFonts w:ascii="Calibri" w:hAnsi="Calibri" w:cs="Calibri"/>
          <w:b/>
          <w:bCs/>
          <w:i/>
          <w:iCs/>
          <w:sz w:val="22"/>
          <w:szCs w:val="22"/>
        </w:rPr>
        <w:t>Instructions to enumerator:</w:t>
      </w:r>
      <w:r w:rsidR="00E070B3">
        <w:rPr>
          <w:rFonts w:ascii="Calibri" w:hAnsi="Calibri" w:cs="Calibri"/>
          <w:i/>
          <w:iCs/>
          <w:sz w:val="22"/>
          <w:szCs w:val="22"/>
        </w:rPr>
        <w:t xml:space="preserve"> </w:t>
      </w:r>
      <w:r w:rsidR="00D0092E">
        <w:rPr>
          <w:rFonts w:ascii="Calibri" w:hAnsi="Calibri" w:cs="Calibri"/>
          <w:i/>
          <w:iCs/>
          <w:sz w:val="22"/>
          <w:szCs w:val="22"/>
        </w:rPr>
        <w:t>Thank respondent for their time</w:t>
      </w:r>
      <w:r w:rsidR="00CF536B">
        <w:rPr>
          <w:rFonts w:ascii="Calibri" w:hAnsi="Calibri" w:cs="Calibri"/>
          <w:i/>
          <w:iCs/>
          <w:sz w:val="22"/>
          <w:szCs w:val="22"/>
        </w:rPr>
        <w:t xml:space="preserve">; </w:t>
      </w:r>
      <w:r w:rsidR="00D0092E">
        <w:rPr>
          <w:rFonts w:ascii="Calibri" w:hAnsi="Calibri" w:cs="Calibri"/>
          <w:i/>
          <w:iCs/>
          <w:sz w:val="22"/>
          <w:szCs w:val="22"/>
        </w:rPr>
        <w:t xml:space="preserve">remind about </w:t>
      </w:r>
      <w:r w:rsidR="00CF536B">
        <w:rPr>
          <w:rFonts w:ascii="Calibri" w:hAnsi="Calibri" w:cs="Calibri"/>
          <w:i/>
          <w:iCs/>
          <w:sz w:val="22"/>
          <w:szCs w:val="22"/>
        </w:rPr>
        <w:t xml:space="preserve">contact info if any </w:t>
      </w:r>
      <w:r w:rsidR="00D0092E">
        <w:rPr>
          <w:rFonts w:ascii="Calibri" w:hAnsi="Calibri" w:cs="Calibri"/>
          <w:i/>
          <w:iCs/>
          <w:sz w:val="22"/>
          <w:szCs w:val="22"/>
        </w:rPr>
        <w:t xml:space="preserve">questions.  </w:t>
      </w:r>
      <w:r w:rsidR="00D0092E">
        <w:rPr>
          <w:rFonts w:ascii="Calibri" w:hAnsi="Calibri" w:cs="Calibri"/>
          <w:i/>
          <w:iCs/>
          <w:sz w:val="22"/>
          <w:szCs w:val="22"/>
        </w:rPr>
        <w:br/>
      </w:r>
      <w:r w:rsidR="00E070B3">
        <w:rPr>
          <w:rFonts w:ascii="Calibri" w:hAnsi="Calibri" w:cs="Calibri"/>
          <w:i/>
          <w:iCs/>
          <w:sz w:val="22"/>
          <w:szCs w:val="22"/>
        </w:rPr>
        <w:br/>
      </w:r>
      <w:r w:rsidR="00D0092E">
        <w:rPr>
          <w:rFonts w:ascii="Calibri" w:hAnsi="Calibri" w:cs="Calibri"/>
          <w:i/>
          <w:iCs/>
          <w:sz w:val="22"/>
          <w:szCs w:val="22"/>
        </w:rPr>
        <w:t>“</w:t>
      </w:r>
      <w:r w:rsidR="00E070B3" w:rsidRPr="00E070B3">
        <w:rPr>
          <w:rFonts w:ascii="Calibri" w:hAnsi="Calibri" w:cs="Calibri"/>
          <w:i/>
          <w:iCs/>
          <w:sz w:val="22"/>
          <w:szCs w:val="22"/>
        </w:rPr>
        <w:t>Thank you for taking the time to sit and speak with me! We really appreciate all the information that you’ve provided. If you have any follow-up questions, please don’t hesitate to reach out to the number in the consent document that I gave you at th</w:t>
      </w:r>
      <w:r w:rsidR="00CD7279">
        <w:rPr>
          <w:rFonts w:ascii="Calibri" w:hAnsi="Calibri" w:cs="Calibri"/>
          <w:i/>
          <w:iCs/>
          <w:sz w:val="22"/>
          <w:szCs w:val="22"/>
        </w:rPr>
        <w:t>e</w:t>
      </w:r>
      <w:r w:rsidR="00E070B3" w:rsidRPr="00E070B3">
        <w:rPr>
          <w:rFonts w:ascii="Calibri" w:hAnsi="Calibri" w:cs="Calibri"/>
          <w:i/>
          <w:iCs/>
          <w:sz w:val="22"/>
          <w:szCs w:val="22"/>
        </w:rPr>
        <w:t xml:space="preserve"> beginning of our interview.</w:t>
      </w:r>
      <w:r w:rsidR="00D0092E">
        <w:rPr>
          <w:rFonts w:ascii="Calibri" w:hAnsi="Calibri" w:cs="Calibri"/>
          <w:i/>
          <w:iCs/>
          <w:sz w:val="22"/>
          <w:szCs w:val="22"/>
        </w:rPr>
        <w:t>”</w:t>
      </w:r>
    </w:p>
    <w:sectPr w:rsidR="005E1F2F" w:rsidRPr="00D81FF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5242E" w14:textId="77777777" w:rsidR="005B00BF" w:rsidRDefault="005B00BF" w:rsidP="006A38A1">
      <w:pPr>
        <w:spacing w:after="0" w:line="240" w:lineRule="auto"/>
      </w:pPr>
      <w:r>
        <w:separator/>
      </w:r>
    </w:p>
  </w:endnote>
  <w:endnote w:type="continuationSeparator" w:id="0">
    <w:p w14:paraId="0D4491E0" w14:textId="77777777" w:rsidR="005B00BF" w:rsidRDefault="005B00BF" w:rsidP="006A3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1FE12" w14:textId="77777777" w:rsidR="005B00BF" w:rsidRDefault="005B00BF" w:rsidP="006A38A1">
      <w:pPr>
        <w:spacing w:after="0" w:line="240" w:lineRule="auto"/>
      </w:pPr>
      <w:r>
        <w:separator/>
      </w:r>
    </w:p>
  </w:footnote>
  <w:footnote w:type="continuationSeparator" w:id="0">
    <w:p w14:paraId="7B2CD080" w14:textId="77777777" w:rsidR="005B00BF" w:rsidRDefault="005B00BF" w:rsidP="006A38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B5645" w14:textId="1FC972CD" w:rsidR="006A38A1" w:rsidRDefault="006A38A1" w:rsidP="00474889">
    <w:pPr>
      <w:pStyle w:val="Header"/>
      <w:jc w:val="center"/>
    </w:pPr>
    <w:r w:rsidRPr="6BBFDC16">
      <w:rPr>
        <w:rFonts w:ascii="Calibri" w:hAnsi="Calibri" w:cs="Calibri"/>
        <w:b/>
        <w:bCs/>
        <w:sz w:val="32"/>
        <w:szCs w:val="32"/>
      </w:rPr>
      <w:t>BASELINE: Household WASH Survey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56606"/>
    <w:multiLevelType w:val="hybridMultilevel"/>
    <w:tmpl w:val="99F25D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78080F"/>
    <w:multiLevelType w:val="hybridMultilevel"/>
    <w:tmpl w:val="BE429E8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3B307E6"/>
    <w:multiLevelType w:val="hybridMultilevel"/>
    <w:tmpl w:val="DA50CB98"/>
    <w:lvl w:ilvl="0" w:tplc="04090001">
      <w:start w:val="1"/>
      <w:numFmt w:val="bullet"/>
      <w:lvlText w:val=""/>
      <w:lvlJc w:val="left"/>
      <w:pPr>
        <w:ind w:left="360" w:hanging="360"/>
      </w:pPr>
      <w:rPr>
        <w:rFonts w:ascii="Symbol" w:hAnsi="Symbol" w:hint="default"/>
      </w:rPr>
    </w:lvl>
    <w:lvl w:ilvl="1" w:tplc="040C0003">
      <w:start w:val="1"/>
      <w:numFmt w:val="bullet"/>
      <w:lvlText w:val="o"/>
      <w:lvlJc w:val="left"/>
      <w:pPr>
        <w:ind w:left="81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A7D1F85"/>
    <w:multiLevelType w:val="hybridMultilevel"/>
    <w:tmpl w:val="80FE0620"/>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C2361B"/>
    <w:multiLevelType w:val="hybridMultilevel"/>
    <w:tmpl w:val="CC14A5F8"/>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BB6075"/>
    <w:multiLevelType w:val="hybridMultilevel"/>
    <w:tmpl w:val="9D4CFEAA"/>
    <w:lvl w:ilvl="0" w:tplc="FFFFFFFF">
      <w:start w:val="1"/>
      <w:numFmt w:val="decimal"/>
      <w:lvlText w:val="%1."/>
      <w:lvlJc w:val="left"/>
      <w:pPr>
        <w:ind w:left="720" w:hanging="360"/>
      </w:pPr>
      <w:rPr>
        <w:rFonts w:hint="default"/>
        <w:b w:val="0"/>
        <w:bCs/>
      </w:rPr>
    </w:lvl>
    <w:lvl w:ilvl="1" w:tplc="040C0003">
      <w:start w:val="1"/>
      <w:numFmt w:val="bullet"/>
      <w:lvlText w:val="o"/>
      <w:lvlJc w:val="left"/>
      <w:pPr>
        <w:ind w:left="72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4686B0"/>
    <w:multiLevelType w:val="hybridMultilevel"/>
    <w:tmpl w:val="E35CEBE8"/>
    <w:lvl w:ilvl="0" w:tplc="040C0003">
      <w:start w:val="1"/>
      <w:numFmt w:val="bullet"/>
      <w:lvlText w:val="o"/>
      <w:lvlJc w:val="left"/>
      <w:pPr>
        <w:ind w:left="720" w:hanging="360"/>
      </w:pPr>
      <w:rPr>
        <w:rFonts w:ascii="Courier New" w:hAnsi="Courier New" w:cs="Courier New" w:hint="default"/>
      </w:rPr>
    </w:lvl>
    <w:lvl w:ilvl="1" w:tplc="39B081C2">
      <w:start w:val="1"/>
      <w:numFmt w:val="bullet"/>
      <w:lvlText w:val="o"/>
      <w:lvlJc w:val="left"/>
      <w:pPr>
        <w:ind w:left="1530" w:hanging="360"/>
      </w:pPr>
      <w:rPr>
        <w:rFonts w:ascii="Courier New" w:hAnsi="Courier New" w:hint="default"/>
      </w:rPr>
    </w:lvl>
    <w:lvl w:ilvl="2" w:tplc="7BDE83EC">
      <w:start w:val="1"/>
      <w:numFmt w:val="bullet"/>
      <w:lvlText w:val=""/>
      <w:lvlJc w:val="left"/>
      <w:pPr>
        <w:ind w:left="2250" w:hanging="360"/>
      </w:pPr>
      <w:rPr>
        <w:rFonts w:ascii="Wingdings" w:hAnsi="Wingdings" w:hint="default"/>
      </w:rPr>
    </w:lvl>
    <w:lvl w:ilvl="3" w:tplc="9B4E707E">
      <w:start w:val="1"/>
      <w:numFmt w:val="bullet"/>
      <w:lvlText w:val=""/>
      <w:lvlJc w:val="left"/>
      <w:pPr>
        <w:ind w:left="2970" w:hanging="360"/>
      </w:pPr>
      <w:rPr>
        <w:rFonts w:ascii="Symbol" w:hAnsi="Symbol" w:hint="default"/>
      </w:rPr>
    </w:lvl>
    <w:lvl w:ilvl="4" w:tplc="1CB49766">
      <w:start w:val="1"/>
      <w:numFmt w:val="bullet"/>
      <w:lvlText w:val="o"/>
      <w:lvlJc w:val="left"/>
      <w:pPr>
        <w:ind w:left="3690" w:hanging="360"/>
      </w:pPr>
      <w:rPr>
        <w:rFonts w:ascii="Courier New" w:hAnsi="Courier New" w:hint="default"/>
      </w:rPr>
    </w:lvl>
    <w:lvl w:ilvl="5" w:tplc="C62CFF46">
      <w:start w:val="1"/>
      <w:numFmt w:val="bullet"/>
      <w:lvlText w:val=""/>
      <w:lvlJc w:val="left"/>
      <w:pPr>
        <w:ind w:left="4410" w:hanging="360"/>
      </w:pPr>
      <w:rPr>
        <w:rFonts w:ascii="Wingdings" w:hAnsi="Wingdings" w:hint="default"/>
      </w:rPr>
    </w:lvl>
    <w:lvl w:ilvl="6" w:tplc="B5AAD3AA">
      <w:start w:val="1"/>
      <w:numFmt w:val="bullet"/>
      <w:lvlText w:val=""/>
      <w:lvlJc w:val="left"/>
      <w:pPr>
        <w:ind w:left="5130" w:hanging="360"/>
      </w:pPr>
      <w:rPr>
        <w:rFonts w:ascii="Symbol" w:hAnsi="Symbol" w:hint="default"/>
      </w:rPr>
    </w:lvl>
    <w:lvl w:ilvl="7" w:tplc="C5BEAFCA">
      <w:start w:val="1"/>
      <w:numFmt w:val="bullet"/>
      <w:lvlText w:val="o"/>
      <w:lvlJc w:val="left"/>
      <w:pPr>
        <w:ind w:left="5850" w:hanging="360"/>
      </w:pPr>
      <w:rPr>
        <w:rFonts w:ascii="Courier New" w:hAnsi="Courier New" w:hint="default"/>
      </w:rPr>
    </w:lvl>
    <w:lvl w:ilvl="8" w:tplc="8EEEB5A4">
      <w:start w:val="1"/>
      <w:numFmt w:val="bullet"/>
      <w:lvlText w:val=""/>
      <w:lvlJc w:val="left"/>
      <w:pPr>
        <w:ind w:left="6570" w:hanging="360"/>
      </w:pPr>
      <w:rPr>
        <w:rFonts w:ascii="Wingdings" w:hAnsi="Wingdings" w:hint="default"/>
      </w:rPr>
    </w:lvl>
  </w:abstractNum>
  <w:abstractNum w:abstractNumId="7" w15:restartNumberingAfterBreak="0">
    <w:nsid w:val="0F793773"/>
    <w:multiLevelType w:val="hybridMultilevel"/>
    <w:tmpl w:val="0156B098"/>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FE29165"/>
    <w:multiLevelType w:val="hybridMultilevel"/>
    <w:tmpl w:val="E320F3A8"/>
    <w:lvl w:ilvl="0" w:tplc="33301E06">
      <w:start w:val="1"/>
      <w:numFmt w:val="bullet"/>
      <w:lvlText w:val=""/>
      <w:lvlJc w:val="left"/>
      <w:pPr>
        <w:ind w:left="720" w:hanging="360"/>
      </w:pPr>
      <w:rPr>
        <w:rFonts w:ascii="Symbol" w:hAnsi="Symbol" w:hint="default"/>
      </w:rPr>
    </w:lvl>
    <w:lvl w:ilvl="1" w:tplc="48066660">
      <w:start w:val="1"/>
      <w:numFmt w:val="bullet"/>
      <w:lvlText w:val="o"/>
      <w:lvlJc w:val="left"/>
      <w:pPr>
        <w:ind w:left="1440" w:hanging="360"/>
      </w:pPr>
      <w:rPr>
        <w:rFonts w:ascii="Courier New" w:hAnsi="Courier New" w:hint="default"/>
      </w:rPr>
    </w:lvl>
    <w:lvl w:ilvl="2" w:tplc="CE261CE2">
      <w:start w:val="1"/>
      <w:numFmt w:val="bullet"/>
      <w:lvlText w:val=""/>
      <w:lvlJc w:val="left"/>
      <w:pPr>
        <w:ind w:left="2160" w:hanging="360"/>
      </w:pPr>
      <w:rPr>
        <w:rFonts w:ascii="Wingdings" w:hAnsi="Wingdings" w:hint="default"/>
      </w:rPr>
    </w:lvl>
    <w:lvl w:ilvl="3" w:tplc="76BA3D6A">
      <w:start w:val="1"/>
      <w:numFmt w:val="bullet"/>
      <w:lvlText w:val=""/>
      <w:lvlJc w:val="left"/>
      <w:pPr>
        <w:ind w:left="2880" w:hanging="360"/>
      </w:pPr>
      <w:rPr>
        <w:rFonts w:ascii="Symbol" w:hAnsi="Symbol" w:hint="default"/>
      </w:rPr>
    </w:lvl>
    <w:lvl w:ilvl="4" w:tplc="5D0CF7A0">
      <w:start w:val="1"/>
      <w:numFmt w:val="bullet"/>
      <w:lvlText w:val="o"/>
      <w:lvlJc w:val="left"/>
      <w:pPr>
        <w:ind w:left="3600" w:hanging="360"/>
      </w:pPr>
      <w:rPr>
        <w:rFonts w:ascii="Courier New" w:hAnsi="Courier New" w:hint="default"/>
      </w:rPr>
    </w:lvl>
    <w:lvl w:ilvl="5" w:tplc="75363E82">
      <w:start w:val="1"/>
      <w:numFmt w:val="bullet"/>
      <w:lvlText w:val=""/>
      <w:lvlJc w:val="left"/>
      <w:pPr>
        <w:ind w:left="4320" w:hanging="360"/>
      </w:pPr>
      <w:rPr>
        <w:rFonts w:ascii="Wingdings" w:hAnsi="Wingdings" w:hint="default"/>
      </w:rPr>
    </w:lvl>
    <w:lvl w:ilvl="6" w:tplc="92F40CF0">
      <w:start w:val="1"/>
      <w:numFmt w:val="bullet"/>
      <w:lvlText w:val=""/>
      <w:lvlJc w:val="left"/>
      <w:pPr>
        <w:ind w:left="5040" w:hanging="360"/>
      </w:pPr>
      <w:rPr>
        <w:rFonts w:ascii="Symbol" w:hAnsi="Symbol" w:hint="default"/>
      </w:rPr>
    </w:lvl>
    <w:lvl w:ilvl="7" w:tplc="CF244110">
      <w:start w:val="1"/>
      <w:numFmt w:val="bullet"/>
      <w:lvlText w:val="o"/>
      <w:lvlJc w:val="left"/>
      <w:pPr>
        <w:ind w:left="5760" w:hanging="360"/>
      </w:pPr>
      <w:rPr>
        <w:rFonts w:ascii="Courier New" w:hAnsi="Courier New" w:hint="default"/>
      </w:rPr>
    </w:lvl>
    <w:lvl w:ilvl="8" w:tplc="74B47A5C">
      <w:start w:val="1"/>
      <w:numFmt w:val="bullet"/>
      <w:lvlText w:val=""/>
      <w:lvlJc w:val="left"/>
      <w:pPr>
        <w:ind w:left="6480" w:hanging="360"/>
      </w:pPr>
      <w:rPr>
        <w:rFonts w:ascii="Wingdings" w:hAnsi="Wingdings" w:hint="default"/>
      </w:rPr>
    </w:lvl>
  </w:abstractNum>
  <w:abstractNum w:abstractNumId="9" w15:restartNumberingAfterBreak="0">
    <w:nsid w:val="139747B3"/>
    <w:multiLevelType w:val="hybridMultilevel"/>
    <w:tmpl w:val="73528A38"/>
    <w:lvl w:ilvl="0" w:tplc="040C0003">
      <w:start w:val="1"/>
      <w:numFmt w:val="bullet"/>
      <w:lvlText w:val="o"/>
      <w:lvlJc w:val="left"/>
      <w:pPr>
        <w:ind w:left="720" w:hanging="360"/>
      </w:pPr>
      <w:rPr>
        <w:rFonts w:ascii="Courier New" w:hAnsi="Courier New" w:cs="Courier New" w:hint="default"/>
        <w:b w:val="0"/>
        <w:i w:val="0"/>
      </w:rPr>
    </w:lvl>
    <w:lvl w:ilvl="1" w:tplc="FFFFFFFF">
      <w:start w:val="1"/>
      <w:numFmt w:val="lowerLetter"/>
      <w:lvlText w:val="%2."/>
      <w:lvlJc w:val="right"/>
      <w:pPr>
        <w:ind w:left="2160" w:hanging="360"/>
      </w:pPr>
      <w:rPr>
        <w:rFonts w:hint="default"/>
        <w:b w:val="0"/>
      </w:rPr>
    </w:lvl>
    <w:lvl w:ilvl="2" w:tplc="FFFFFFFF">
      <w:start w:val="1"/>
      <w:numFmt w:val="lowerRoman"/>
      <w:lvlText w:val="%3."/>
      <w:lvlJc w:val="right"/>
      <w:pPr>
        <w:ind w:left="2430" w:hanging="180"/>
      </w:pPr>
      <w:rPr>
        <w:b/>
      </w:rPr>
    </w:lvl>
    <w:lvl w:ilvl="3" w:tplc="FFFFFFFF">
      <w:start w:val="1"/>
      <w:numFmt w:val="decimal"/>
      <w:lvlText w:val="%4."/>
      <w:lvlJc w:val="left"/>
      <w:pPr>
        <w:ind w:left="3150" w:hanging="360"/>
      </w:pPr>
    </w:lvl>
    <w:lvl w:ilvl="4" w:tplc="FFFFFFFF">
      <w:start w:val="1"/>
      <w:numFmt w:val="lowerLetter"/>
      <w:lvlText w:val="%5."/>
      <w:lvlJc w:val="left"/>
      <w:pPr>
        <w:ind w:left="3870" w:hanging="360"/>
      </w:pPr>
      <w:rPr>
        <w:b w:val="0"/>
        <w:i w:val="0"/>
      </w:rPr>
    </w:lvl>
    <w:lvl w:ilvl="5" w:tplc="FFFFFFFF">
      <w:start w:val="1"/>
      <w:numFmt w:val="lowerRoman"/>
      <w:lvlText w:val="%6."/>
      <w:lvlJc w:val="right"/>
      <w:pPr>
        <w:ind w:left="4590" w:hanging="180"/>
      </w:pPr>
    </w:lvl>
    <w:lvl w:ilvl="6" w:tplc="FFFFFFFF">
      <w:start w:val="1"/>
      <w:numFmt w:val="decimal"/>
      <w:lvlText w:val="%7."/>
      <w:lvlJc w:val="left"/>
      <w:pPr>
        <w:ind w:left="5310" w:hanging="360"/>
      </w:pPr>
    </w:lvl>
    <w:lvl w:ilvl="7" w:tplc="FFFFFFFF">
      <w:start w:val="1"/>
      <w:numFmt w:val="lowerLetter"/>
      <w:lvlText w:val="%8."/>
      <w:lvlJc w:val="left"/>
      <w:pPr>
        <w:ind w:left="6030" w:hanging="360"/>
      </w:pPr>
    </w:lvl>
    <w:lvl w:ilvl="8" w:tplc="FFFFFFFF">
      <w:start w:val="1"/>
      <w:numFmt w:val="lowerRoman"/>
      <w:lvlText w:val="%9."/>
      <w:lvlJc w:val="right"/>
      <w:pPr>
        <w:ind w:left="6750" w:hanging="180"/>
      </w:pPr>
    </w:lvl>
  </w:abstractNum>
  <w:abstractNum w:abstractNumId="10" w15:restartNumberingAfterBreak="0">
    <w:nsid w:val="14291997"/>
    <w:multiLevelType w:val="multilevel"/>
    <w:tmpl w:val="EB70E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5B0891"/>
    <w:multiLevelType w:val="hybridMultilevel"/>
    <w:tmpl w:val="B2BA0F0C"/>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89E1E01"/>
    <w:multiLevelType w:val="hybridMultilevel"/>
    <w:tmpl w:val="C9E6FC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8A40726"/>
    <w:multiLevelType w:val="hybridMultilevel"/>
    <w:tmpl w:val="B618645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9980B7B"/>
    <w:multiLevelType w:val="hybridMultilevel"/>
    <w:tmpl w:val="E6DAD4AE"/>
    <w:lvl w:ilvl="0" w:tplc="040C0003">
      <w:start w:val="1"/>
      <w:numFmt w:val="bullet"/>
      <w:lvlText w:val="o"/>
      <w:lvlJc w:val="left"/>
      <w:pPr>
        <w:ind w:left="720" w:hanging="360"/>
      </w:pPr>
      <w:rPr>
        <w:rFonts w:ascii="Courier New" w:hAnsi="Courier New" w:cs="Courier New"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1AD7650D"/>
    <w:multiLevelType w:val="hybridMultilevel"/>
    <w:tmpl w:val="3BC0ADD2"/>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C8A1ADA"/>
    <w:multiLevelType w:val="hybridMultilevel"/>
    <w:tmpl w:val="3320BAD0"/>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E1A71AF"/>
    <w:multiLevelType w:val="hybridMultilevel"/>
    <w:tmpl w:val="EAF425E0"/>
    <w:lvl w:ilvl="0" w:tplc="04090001">
      <w:start w:val="1"/>
      <w:numFmt w:val="bullet"/>
      <w:lvlText w:val=""/>
      <w:lvlJc w:val="left"/>
      <w:pPr>
        <w:ind w:left="360" w:hanging="360"/>
      </w:pPr>
      <w:rPr>
        <w:rFonts w:ascii="Symbol" w:hAnsi="Symbol" w:hint="default"/>
      </w:rPr>
    </w:lvl>
    <w:lvl w:ilvl="1" w:tplc="040C0003">
      <w:start w:val="1"/>
      <w:numFmt w:val="bullet"/>
      <w:lvlText w:val="o"/>
      <w:lvlJc w:val="left"/>
      <w:pPr>
        <w:ind w:left="81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C74E8F"/>
    <w:multiLevelType w:val="hybridMultilevel"/>
    <w:tmpl w:val="3B4C5860"/>
    <w:lvl w:ilvl="0" w:tplc="040C0003">
      <w:start w:val="1"/>
      <w:numFmt w:val="bullet"/>
      <w:lvlText w:val="o"/>
      <w:lvlJc w:val="left"/>
      <w:pPr>
        <w:ind w:left="720" w:hanging="360"/>
      </w:pPr>
      <w:rPr>
        <w:rFonts w:ascii="Courier New" w:hAnsi="Courier New" w:cs="Courier New" w:hint="default"/>
      </w:rPr>
    </w:lvl>
    <w:lvl w:ilvl="1" w:tplc="2E26F464">
      <w:start w:val="1"/>
      <w:numFmt w:val="bullet"/>
      <w:lvlText w:val="o"/>
      <w:lvlJc w:val="left"/>
      <w:pPr>
        <w:ind w:left="1440" w:hanging="360"/>
      </w:pPr>
      <w:rPr>
        <w:rFonts w:ascii="Courier New" w:hAnsi="Courier New" w:hint="default"/>
      </w:rPr>
    </w:lvl>
    <w:lvl w:ilvl="2" w:tplc="4A306F2E">
      <w:start w:val="1"/>
      <w:numFmt w:val="bullet"/>
      <w:lvlText w:val=""/>
      <w:lvlJc w:val="left"/>
      <w:pPr>
        <w:ind w:left="2160" w:hanging="360"/>
      </w:pPr>
      <w:rPr>
        <w:rFonts w:ascii="Wingdings" w:hAnsi="Wingdings" w:hint="default"/>
      </w:rPr>
    </w:lvl>
    <w:lvl w:ilvl="3" w:tplc="996C36AA">
      <w:start w:val="1"/>
      <w:numFmt w:val="bullet"/>
      <w:lvlText w:val=""/>
      <w:lvlJc w:val="left"/>
      <w:pPr>
        <w:ind w:left="2880" w:hanging="360"/>
      </w:pPr>
      <w:rPr>
        <w:rFonts w:ascii="Symbol" w:hAnsi="Symbol" w:hint="default"/>
      </w:rPr>
    </w:lvl>
    <w:lvl w:ilvl="4" w:tplc="6A9E9200">
      <w:start w:val="1"/>
      <w:numFmt w:val="bullet"/>
      <w:lvlText w:val="o"/>
      <w:lvlJc w:val="left"/>
      <w:pPr>
        <w:ind w:left="3600" w:hanging="360"/>
      </w:pPr>
      <w:rPr>
        <w:rFonts w:ascii="Courier New" w:hAnsi="Courier New" w:hint="default"/>
      </w:rPr>
    </w:lvl>
    <w:lvl w:ilvl="5" w:tplc="6DFA842C">
      <w:start w:val="1"/>
      <w:numFmt w:val="bullet"/>
      <w:lvlText w:val=""/>
      <w:lvlJc w:val="left"/>
      <w:pPr>
        <w:ind w:left="4320" w:hanging="360"/>
      </w:pPr>
      <w:rPr>
        <w:rFonts w:ascii="Wingdings" w:hAnsi="Wingdings" w:hint="default"/>
      </w:rPr>
    </w:lvl>
    <w:lvl w:ilvl="6" w:tplc="254669A4">
      <w:start w:val="1"/>
      <w:numFmt w:val="bullet"/>
      <w:lvlText w:val=""/>
      <w:lvlJc w:val="left"/>
      <w:pPr>
        <w:ind w:left="5040" w:hanging="360"/>
      </w:pPr>
      <w:rPr>
        <w:rFonts w:ascii="Symbol" w:hAnsi="Symbol" w:hint="default"/>
      </w:rPr>
    </w:lvl>
    <w:lvl w:ilvl="7" w:tplc="2420295E">
      <w:start w:val="1"/>
      <w:numFmt w:val="bullet"/>
      <w:lvlText w:val="o"/>
      <w:lvlJc w:val="left"/>
      <w:pPr>
        <w:ind w:left="5760" w:hanging="360"/>
      </w:pPr>
      <w:rPr>
        <w:rFonts w:ascii="Courier New" w:hAnsi="Courier New" w:hint="default"/>
      </w:rPr>
    </w:lvl>
    <w:lvl w:ilvl="8" w:tplc="455AFDF8">
      <w:start w:val="1"/>
      <w:numFmt w:val="bullet"/>
      <w:lvlText w:val=""/>
      <w:lvlJc w:val="left"/>
      <w:pPr>
        <w:ind w:left="6480" w:hanging="360"/>
      </w:pPr>
      <w:rPr>
        <w:rFonts w:ascii="Wingdings" w:hAnsi="Wingdings" w:hint="default"/>
      </w:rPr>
    </w:lvl>
  </w:abstractNum>
  <w:abstractNum w:abstractNumId="19" w15:restartNumberingAfterBreak="0">
    <w:nsid w:val="22DE466D"/>
    <w:multiLevelType w:val="hybridMultilevel"/>
    <w:tmpl w:val="21F63B18"/>
    <w:lvl w:ilvl="0" w:tplc="4B742A4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DC64ED"/>
    <w:multiLevelType w:val="hybridMultilevel"/>
    <w:tmpl w:val="446445FE"/>
    <w:lvl w:ilvl="0" w:tplc="FFFFFFFF">
      <w:start w:val="1"/>
      <w:numFmt w:val="decimal"/>
      <w:lvlText w:val="%1."/>
      <w:lvlJc w:val="left"/>
      <w:pPr>
        <w:ind w:left="720" w:hanging="360"/>
      </w:pPr>
      <w:rPr>
        <w:rFonts w:hint="default"/>
        <w:b w:val="0"/>
        <w:bCs/>
        <w:i w:val="0"/>
        <w:iCs/>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6C2103B"/>
    <w:multiLevelType w:val="hybridMultilevel"/>
    <w:tmpl w:val="EC7A97DA"/>
    <w:lvl w:ilvl="0" w:tplc="040C0003">
      <w:start w:val="1"/>
      <w:numFmt w:val="bullet"/>
      <w:lvlText w:val="o"/>
      <w:lvlJc w:val="left"/>
      <w:pPr>
        <w:ind w:left="810" w:hanging="360"/>
      </w:pPr>
      <w:rPr>
        <w:rFonts w:ascii="Courier New" w:hAnsi="Courier New" w:cs="Courier New" w:hint="default"/>
        <w:b w:val="0"/>
        <w:i w:val="0"/>
      </w:rPr>
    </w:lvl>
    <w:lvl w:ilvl="1" w:tplc="FFFFFFFF">
      <w:start w:val="1"/>
      <w:numFmt w:val="lowerLetter"/>
      <w:lvlText w:val="%2."/>
      <w:lvlJc w:val="right"/>
      <w:pPr>
        <w:ind w:left="2250" w:hanging="360"/>
      </w:pPr>
      <w:rPr>
        <w:rFonts w:hint="default"/>
        <w:b w:val="0"/>
      </w:rPr>
    </w:lvl>
    <w:lvl w:ilvl="2" w:tplc="FFFFFFFF">
      <w:start w:val="1"/>
      <w:numFmt w:val="lowerRoman"/>
      <w:lvlText w:val="%3."/>
      <w:lvlJc w:val="right"/>
      <w:pPr>
        <w:ind w:left="2520" w:hanging="180"/>
      </w:pPr>
      <w:rPr>
        <w:b/>
      </w:rPr>
    </w:lvl>
    <w:lvl w:ilvl="3" w:tplc="FFFFFFFF">
      <w:start w:val="1"/>
      <w:numFmt w:val="decimal"/>
      <w:lvlText w:val="%4."/>
      <w:lvlJc w:val="left"/>
      <w:pPr>
        <w:ind w:left="3240" w:hanging="360"/>
      </w:pPr>
    </w:lvl>
    <w:lvl w:ilvl="4" w:tplc="FFFFFFFF">
      <w:start w:val="1"/>
      <w:numFmt w:val="lowerLetter"/>
      <w:lvlText w:val="%5."/>
      <w:lvlJc w:val="left"/>
      <w:pPr>
        <w:ind w:left="3960" w:hanging="360"/>
      </w:pPr>
      <w:rPr>
        <w:b w:val="0"/>
        <w:i w:val="0"/>
      </w:r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26D149CD"/>
    <w:multiLevelType w:val="hybridMultilevel"/>
    <w:tmpl w:val="B66AB2AE"/>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75226FF"/>
    <w:multiLevelType w:val="hybridMultilevel"/>
    <w:tmpl w:val="A72A5F9C"/>
    <w:lvl w:ilvl="0" w:tplc="FFFFFFFF">
      <w:start w:val="1"/>
      <w:numFmt w:val="decimal"/>
      <w:lvlText w:val="%1."/>
      <w:lvlJc w:val="left"/>
      <w:pPr>
        <w:ind w:left="720" w:hanging="360"/>
      </w:pPr>
      <w:rPr>
        <w:rFonts w:hint="default"/>
        <w:b w:val="0"/>
        <w:bCs/>
        <w:i w:val="0"/>
        <w:iCs/>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7F10514"/>
    <w:multiLevelType w:val="hybridMultilevel"/>
    <w:tmpl w:val="2E1C37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8643863"/>
    <w:multiLevelType w:val="hybridMultilevel"/>
    <w:tmpl w:val="A1A273BC"/>
    <w:lvl w:ilvl="0" w:tplc="FFFFFFFF">
      <w:start w:val="1"/>
      <w:numFmt w:val="decimal"/>
      <w:lvlText w:val="%1."/>
      <w:lvlJc w:val="left"/>
      <w:pPr>
        <w:ind w:left="720" w:hanging="360"/>
      </w:pPr>
      <w:rPr>
        <w:rFonts w:hint="default"/>
        <w:b w:val="0"/>
        <w:bCs/>
      </w:rPr>
    </w:lvl>
    <w:lvl w:ilvl="1" w:tplc="040C0003">
      <w:start w:val="1"/>
      <w:numFmt w:val="bullet"/>
      <w:lvlText w:val="o"/>
      <w:lvlJc w:val="left"/>
      <w:pPr>
        <w:ind w:left="72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8CC4973"/>
    <w:multiLevelType w:val="hybridMultilevel"/>
    <w:tmpl w:val="02D05EA6"/>
    <w:lvl w:ilvl="0" w:tplc="81AAC616">
      <w:start w:val="1"/>
      <w:numFmt w:val="bullet"/>
      <w:lvlText w:val=""/>
      <w:lvlJc w:val="left"/>
      <w:pPr>
        <w:ind w:left="720" w:hanging="360"/>
      </w:pPr>
      <w:rPr>
        <w:rFonts w:ascii="Symbol" w:hAnsi="Symbol" w:hint="default"/>
      </w:rPr>
    </w:lvl>
    <w:lvl w:ilvl="1" w:tplc="B6D0F614">
      <w:start w:val="1"/>
      <w:numFmt w:val="bullet"/>
      <w:lvlText w:val="o"/>
      <w:lvlJc w:val="left"/>
      <w:pPr>
        <w:ind w:left="720" w:hanging="360"/>
      </w:pPr>
      <w:rPr>
        <w:rFonts w:ascii="Courier New" w:hAnsi="Courier New" w:hint="default"/>
      </w:rPr>
    </w:lvl>
    <w:lvl w:ilvl="2" w:tplc="E8DAB1C0">
      <w:start w:val="1"/>
      <w:numFmt w:val="bullet"/>
      <w:lvlText w:val=""/>
      <w:lvlJc w:val="left"/>
      <w:pPr>
        <w:ind w:left="1080" w:hanging="360"/>
      </w:pPr>
      <w:rPr>
        <w:rFonts w:ascii="Wingdings" w:hAnsi="Wingdings" w:hint="default"/>
      </w:rPr>
    </w:lvl>
    <w:lvl w:ilvl="3" w:tplc="AEBAC56E">
      <w:start w:val="1"/>
      <w:numFmt w:val="bullet"/>
      <w:lvlText w:val=""/>
      <w:lvlJc w:val="left"/>
      <w:pPr>
        <w:ind w:left="2880" w:hanging="360"/>
      </w:pPr>
      <w:rPr>
        <w:rFonts w:ascii="Symbol" w:hAnsi="Symbol" w:hint="default"/>
      </w:rPr>
    </w:lvl>
    <w:lvl w:ilvl="4" w:tplc="87B6D844">
      <w:start w:val="1"/>
      <w:numFmt w:val="bullet"/>
      <w:lvlText w:val="o"/>
      <w:lvlJc w:val="left"/>
      <w:pPr>
        <w:ind w:left="3600" w:hanging="360"/>
      </w:pPr>
      <w:rPr>
        <w:rFonts w:ascii="Courier New" w:hAnsi="Courier New" w:hint="default"/>
      </w:rPr>
    </w:lvl>
    <w:lvl w:ilvl="5" w:tplc="3C4ED1D0">
      <w:start w:val="1"/>
      <w:numFmt w:val="bullet"/>
      <w:lvlText w:val=""/>
      <w:lvlJc w:val="left"/>
      <w:pPr>
        <w:ind w:left="4320" w:hanging="360"/>
      </w:pPr>
      <w:rPr>
        <w:rFonts w:ascii="Wingdings" w:hAnsi="Wingdings" w:hint="default"/>
      </w:rPr>
    </w:lvl>
    <w:lvl w:ilvl="6" w:tplc="D0B8AC90">
      <w:start w:val="1"/>
      <w:numFmt w:val="bullet"/>
      <w:lvlText w:val=""/>
      <w:lvlJc w:val="left"/>
      <w:pPr>
        <w:ind w:left="5040" w:hanging="360"/>
      </w:pPr>
      <w:rPr>
        <w:rFonts w:ascii="Symbol" w:hAnsi="Symbol" w:hint="default"/>
      </w:rPr>
    </w:lvl>
    <w:lvl w:ilvl="7" w:tplc="7D187590">
      <w:start w:val="1"/>
      <w:numFmt w:val="bullet"/>
      <w:lvlText w:val="o"/>
      <w:lvlJc w:val="left"/>
      <w:pPr>
        <w:ind w:left="5760" w:hanging="360"/>
      </w:pPr>
      <w:rPr>
        <w:rFonts w:ascii="Courier New" w:hAnsi="Courier New" w:hint="default"/>
      </w:rPr>
    </w:lvl>
    <w:lvl w:ilvl="8" w:tplc="B3902FB2">
      <w:start w:val="1"/>
      <w:numFmt w:val="bullet"/>
      <w:lvlText w:val=""/>
      <w:lvlJc w:val="left"/>
      <w:pPr>
        <w:ind w:left="6480" w:hanging="360"/>
      </w:pPr>
      <w:rPr>
        <w:rFonts w:ascii="Wingdings" w:hAnsi="Wingdings" w:hint="default"/>
      </w:rPr>
    </w:lvl>
  </w:abstractNum>
  <w:abstractNum w:abstractNumId="27" w15:restartNumberingAfterBreak="0">
    <w:nsid w:val="29A71968"/>
    <w:multiLevelType w:val="hybridMultilevel"/>
    <w:tmpl w:val="73AE52E6"/>
    <w:lvl w:ilvl="0" w:tplc="FFFFFFFF">
      <w:start w:val="1"/>
      <w:numFmt w:val="decimal"/>
      <w:lvlText w:val="%1."/>
      <w:lvlJc w:val="left"/>
      <w:pPr>
        <w:ind w:left="720" w:hanging="360"/>
      </w:pPr>
      <w:rPr>
        <w:rFonts w:hint="default"/>
        <w:b w:val="0"/>
        <w:bCs/>
      </w:rPr>
    </w:lvl>
    <w:lvl w:ilvl="1" w:tplc="040C0003">
      <w:start w:val="1"/>
      <w:numFmt w:val="bullet"/>
      <w:lvlText w:val="o"/>
      <w:lvlJc w:val="left"/>
      <w:pPr>
        <w:ind w:left="72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B023538"/>
    <w:multiLevelType w:val="hybridMultilevel"/>
    <w:tmpl w:val="63D0BCA6"/>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B1866C7"/>
    <w:multiLevelType w:val="hybridMultilevel"/>
    <w:tmpl w:val="4C20C5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2BD703E9"/>
    <w:multiLevelType w:val="hybridMultilevel"/>
    <w:tmpl w:val="5C849052"/>
    <w:lvl w:ilvl="0" w:tplc="FFFFFFFF">
      <w:start w:val="1"/>
      <w:numFmt w:val="decimal"/>
      <w:lvlText w:val="%1."/>
      <w:lvlJc w:val="left"/>
      <w:pPr>
        <w:ind w:left="720" w:hanging="360"/>
      </w:pPr>
      <w:rPr>
        <w:rFonts w:hint="default"/>
        <w:b w:val="0"/>
        <w:bCs/>
        <w:i w:val="0"/>
        <w:iCs/>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C7A1204"/>
    <w:multiLevelType w:val="hybridMultilevel"/>
    <w:tmpl w:val="17FA2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D5148D9"/>
    <w:multiLevelType w:val="multilevel"/>
    <w:tmpl w:val="F1329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E0A7E9D"/>
    <w:multiLevelType w:val="hybridMultilevel"/>
    <w:tmpl w:val="6DC0D4F8"/>
    <w:lvl w:ilvl="0" w:tplc="040C0003">
      <w:start w:val="1"/>
      <w:numFmt w:val="bullet"/>
      <w:lvlText w:val="o"/>
      <w:lvlJc w:val="left"/>
      <w:pPr>
        <w:ind w:left="810" w:hanging="360"/>
      </w:pPr>
      <w:rPr>
        <w:rFonts w:ascii="Courier New" w:hAnsi="Courier New" w:cs="Courier New" w:hint="default"/>
        <w:b w:val="0"/>
      </w:rPr>
    </w:lvl>
    <w:lvl w:ilvl="1" w:tplc="FFFFFFFF">
      <w:start w:val="1"/>
      <w:numFmt w:val="lowerLetter"/>
      <w:lvlText w:val="%2."/>
      <w:lvlJc w:val="left"/>
      <w:pPr>
        <w:ind w:left="1530" w:hanging="360"/>
      </w:pPr>
      <w:rPr>
        <w:b w:val="0"/>
      </w:r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4" w15:restartNumberingAfterBreak="0">
    <w:nsid w:val="310559CE"/>
    <w:multiLevelType w:val="hybridMultilevel"/>
    <w:tmpl w:val="4028D1E8"/>
    <w:lvl w:ilvl="0" w:tplc="040C0003">
      <w:start w:val="1"/>
      <w:numFmt w:val="bullet"/>
      <w:lvlText w:val="o"/>
      <w:lvlJc w:val="left"/>
      <w:pPr>
        <w:ind w:left="810" w:hanging="360"/>
      </w:pPr>
      <w:rPr>
        <w:rFonts w:ascii="Courier New" w:hAnsi="Courier New" w:cs="Courier New" w:hint="default"/>
        <w:b w:val="0"/>
        <w:i w:val="0"/>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35" w15:restartNumberingAfterBreak="0">
    <w:nsid w:val="32E371E8"/>
    <w:multiLevelType w:val="hybridMultilevel"/>
    <w:tmpl w:val="826A8BE4"/>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36205A9"/>
    <w:multiLevelType w:val="hybridMultilevel"/>
    <w:tmpl w:val="D8A00CCA"/>
    <w:lvl w:ilvl="0" w:tplc="040C0003">
      <w:start w:val="1"/>
      <w:numFmt w:val="bullet"/>
      <w:lvlText w:val="o"/>
      <w:lvlJc w:val="left"/>
      <w:pPr>
        <w:ind w:left="720" w:hanging="360"/>
      </w:pPr>
      <w:rPr>
        <w:rFonts w:ascii="Courier New" w:hAnsi="Courier New" w:cs="Courier New"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338D7700"/>
    <w:multiLevelType w:val="hybridMultilevel"/>
    <w:tmpl w:val="7B7017BC"/>
    <w:lvl w:ilvl="0" w:tplc="040C0003">
      <w:start w:val="1"/>
      <w:numFmt w:val="bullet"/>
      <w:lvlText w:val="o"/>
      <w:lvlJc w:val="left"/>
      <w:pPr>
        <w:ind w:left="720" w:hanging="360"/>
      </w:pPr>
      <w:rPr>
        <w:rFonts w:ascii="Courier New" w:hAnsi="Courier New" w:cs="Courier New" w:hint="default"/>
        <w:i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42B138E"/>
    <w:multiLevelType w:val="hybridMultilevel"/>
    <w:tmpl w:val="3FBA1FA4"/>
    <w:lvl w:ilvl="0" w:tplc="FFFFFFFF">
      <w:start w:val="1"/>
      <w:numFmt w:val="decimal"/>
      <w:lvlText w:val="%1."/>
      <w:lvlJc w:val="left"/>
      <w:pPr>
        <w:ind w:left="720" w:hanging="360"/>
      </w:pPr>
      <w:rPr>
        <w:rFonts w:hint="default"/>
        <w:b w:val="0"/>
        <w:bCs/>
        <w:i w:val="0"/>
        <w:iCs/>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52914CB"/>
    <w:multiLevelType w:val="hybridMultilevel"/>
    <w:tmpl w:val="8CB215C6"/>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5AE0101"/>
    <w:multiLevelType w:val="hybridMultilevel"/>
    <w:tmpl w:val="86BECE9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360D4D04"/>
    <w:multiLevelType w:val="hybridMultilevel"/>
    <w:tmpl w:val="07FE0996"/>
    <w:lvl w:ilvl="0" w:tplc="040C0003">
      <w:start w:val="1"/>
      <w:numFmt w:val="bullet"/>
      <w:lvlText w:val="o"/>
      <w:lvlJc w:val="left"/>
      <w:pPr>
        <w:ind w:left="720" w:hanging="360"/>
      </w:pPr>
      <w:rPr>
        <w:rFonts w:ascii="Courier New" w:hAnsi="Courier New" w:cs="Courier New"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2" w15:restartNumberingAfterBreak="0">
    <w:nsid w:val="374D41E4"/>
    <w:multiLevelType w:val="hybridMultilevel"/>
    <w:tmpl w:val="2F589372"/>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A13235F"/>
    <w:multiLevelType w:val="hybridMultilevel"/>
    <w:tmpl w:val="65784D94"/>
    <w:lvl w:ilvl="0" w:tplc="04090001">
      <w:start w:val="1"/>
      <w:numFmt w:val="bullet"/>
      <w:lvlText w:val=""/>
      <w:lvlJc w:val="left"/>
      <w:pPr>
        <w:ind w:left="360" w:hanging="360"/>
      </w:pPr>
      <w:rPr>
        <w:rFonts w:ascii="Symbol" w:hAnsi="Symbol" w:hint="default"/>
        <w:b w:val="0"/>
        <w:bCs/>
        <w:i w:val="0"/>
        <w:iCs/>
      </w:rPr>
    </w:lvl>
    <w:lvl w:ilvl="1" w:tplc="040C0003">
      <w:start w:val="1"/>
      <w:numFmt w:val="bullet"/>
      <w:lvlText w:val="o"/>
      <w:lvlJc w:val="left"/>
      <w:pPr>
        <w:ind w:left="720" w:hanging="360"/>
      </w:pPr>
      <w:rPr>
        <w:rFonts w:ascii="Courier New" w:hAnsi="Courier New" w:cs="Courier New" w:hint="default"/>
      </w:rPr>
    </w:lvl>
    <w:lvl w:ilvl="2" w:tplc="193C7E14">
      <w:start w:val="1"/>
      <w:numFmt w:val="bullet"/>
      <w:lvlText w:val=""/>
      <w:lvlJc w:val="left"/>
      <w:pPr>
        <w:ind w:left="1080" w:hanging="36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C0249B4"/>
    <w:multiLevelType w:val="hybridMultilevel"/>
    <w:tmpl w:val="319A4EDE"/>
    <w:lvl w:ilvl="0" w:tplc="FFFFFFFF">
      <w:start w:val="1"/>
      <w:numFmt w:val="decimal"/>
      <w:lvlText w:val="%1."/>
      <w:lvlJc w:val="left"/>
      <w:pPr>
        <w:ind w:left="720" w:hanging="360"/>
      </w:pPr>
      <w:rPr>
        <w:rFonts w:hint="default"/>
        <w:b w:val="0"/>
        <w:bCs/>
      </w:rPr>
    </w:lvl>
    <w:lvl w:ilvl="1" w:tplc="040C0003">
      <w:start w:val="1"/>
      <w:numFmt w:val="bullet"/>
      <w:lvlText w:val="o"/>
      <w:lvlJc w:val="left"/>
      <w:pPr>
        <w:ind w:left="81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CFB2A40"/>
    <w:multiLevelType w:val="hybridMultilevel"/>
    <w:tmpl w:val="2A461570"/>
    <w:lvl w:ilvl="0" w:tplc="040C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3DC322D2"/>
    <w:multiLevelType w:val="hybridMultilevel"/>
    <w:tmpl w:val="253842D4"/>
    <w:lvl w:ilvl="0" w:tplc="FFFFFFFF">
      <w:start w:val="1"/>
      <w:numFmt w:val="decimal"/>
      <w:lvlText w:val="%1."/>
      <w:lvlJc w:val="left"/>
      <w:pPr>
        <w:ind w:left="360" w:hanging="360"/>
      </w:pPr>
      <w:rPr>
        <w:b/>
        <w:i w:val="0"/>
      </w:rPr>
    </w:lvl>
    <w:lvl w:ilvl="1" w:tplc="040C0003">
      <w:start w:val="1"/>
      <w:numFmt w:val="bullet"/>
      <w:lvlText w:val="o"/>
      <w:lvlJc w:val="left"/>
      <w:pPr>
        <w:ind w:left="810" w:hanging="360"/>
      </w:pPr>
      <w:rPr>
        <w:rFonts w:ascii="Courier New" w:hAnsi="Courier New" w:cs="Courier New" w:hint="default"/>
      </w:rPr>
    </w:lvl>
    <w:lvl w:ilvl="2" w:tplc="B8A4E754">
      <w:numFmt w:val="bullet"/>
      <w:lvlText w:val="-"/>
      <w:lvlJc w:val="left"/>
      <w:pPr>
        <w:ind w:left="1980" w:hanging="360"/>
      </w:pPr>
      <w:rPr>
        <w:rFonts w:ascii="Calibri" w:eastAsiaTheme="minorHAnsi" w:hAnsi="Calibri" w:cs="Calibri"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4017757E"/>
    <w:multiLevelType w:val="hybridMultilevel"/>
    <w:tmpl w:val="D8F60342"/>
    <w:lvl w:ilvl="0" w:tplc="FFFFFFFF">
      <w:start w:val="1"/>
      <w:numFmt w:val="decimal"/>
      <w:lvlText w:val="%1."/>
      <w:lvlJc w:val="left"/>
      <w:pPr>
        <w:ind w:left="720" w:hanging="360"/>
      </w:pPr>
      <w:rPr>
        <w:rFonts w:hint="default"/>
        <w:b w:val="0"/>
        <w:bCs/>
        <w:i w:val="0"/>
        <w:iCs/>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0D60F4F"/>
    <w:multiLevelType w:val="hybridMultilevel"/>
    <w:tmpl w:val="C1C8AB74"/>
    <w:lvl w:ilvl="0" w:tplc="D74E4B22">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15A60CF"/>
    <w:multiLevelType w:val="hybridMultilevel"/>
    <w:tmpl w:val="45D089F8"/>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4AF314E"/>
    <w:multiLevelType w:val="hybridMultilevel"/>
    <w:tmpl w:val="E354CDE0"/>
    <w:lvl w:ilvl="0" w:tplc="040C0003">
      <w:start w:val="1"/>
      <w:numFmt w:val="bullet"/>
      <w:lvlText w:val="o"/>
      <w:lvlJc w:val="left"/>
      <w:pPr>
        <w:ind w:left="810" w:hanging="360"/>
      </w:pPr>
      <w:rPr>
        <w:rFonts w:ascii="Courier New" w:hAnsi="Courier New" w:cs="Courier New" w:hint="default"/>
        <w:b w:val="0"/>
        <w:i w:val="0"/>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1" w15:restartNumberingAfterBreak="0">
    <w:nsid w:val="44B35C67"/>
    <w:multiLevelType w:val="multilevel"/>
    <w:tmpl w:val="45868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4C8771C"/>
    <w:multiLevelType w:val="hybridMultilevel"/>
    <w:tmpl w:val="02A60FFC"/>
    <w:lvl w:ilvl="0" w:tplc="FFFFFFFF">
      <w:start w:val="1"/>
      <w:numFmt w:val="decimal"/>
      <w:lvlText w:val="%1."/>
      <w:lvlJc w:val="left"/>
      <w:pPr>
        <w:ind w:left="720" w:hanging="360"/>
      </w:pPr>
      <w:rPr>
        <w:rFonts w:hint="default"/>
      </w:rPr>
    </w:lvl>
    <w:lvl w:ilvl="1" w:tplc="040C0003">
      <w:start w:val="1"/>
      <w:numFmt w:val="bullet"/>
      <w:lvlText w:val="o"/>
      <w:lvlJc w:val="left"/>
      <w:pPr>
        <w:ind w:left="81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57568E8"/>
    <w:multiLevelType w:val="hybridMultilevel"/>
    <w:tmpl w:val="42AE632E"/>
    <w:lvl w:ilvl="0" w:tplc="FFFFFFFF">
      <w:start w:val="1"/>
      <w:numFmt w:val="decimal"/>
      <w:lvlText w:val="%1."/>
      <w:lvlJc w:val="left"/>
      <w:pPr>
        <w:ind w:left="720" w:hanging="360"/>
      </w:pPr>
      <w:rPr>
        <w:rFonts w:hint="default"/>
        <w:b w:val="0"/>
        <w:bCs/>
        <w:i w:val="0"/>
        <w:iCs/>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6C6F89C"/>
    <w:multiLevelType w:val="hybridMultilevel"/>
    <w:tmpl w:val="DC809E24"/>
    <w:lvl w:ilvl="0" w:tplc="040C0003">
      <w:start w:val="1"/>
      <w:numFmt w:val="bullet"/>
      <w:lvlText w:val="o"/>
      <w:lvlJc w:val="left"/>
      <w:pPr>
        <w:ind w:left="720" w:hanging="360"/>
      </w:pPr>
      <w:rPr>
        <w:rFonts w:ascii="Courier New" w:hAnsi="Courier New" w:cs="Courier New" w:hint="default"/>
      </w:rPr>
    </w:lvl>
    <w:lvl w:ilvl="1" w:tplc="8410EE56">
      <w:start w:val="1"/>
      <w:numFmt w:val="bullet"/>
      <w:lvlText w:val="o"/>
      <w:lvlJc w:val="left"/>
      <w:pPr>
        <w:ind w:left="1440" w:hanging="360"/>
      </w:pPr>
      <w:rPr>
        <w:rFonts w:ascii="Courier New" w:hAnsi="Courier New" w:hint="default"/>
      </w:rPr>
    </w:lvl>
    <w:lvl w:ilvl="2" w:tplc="D9C05216">
      <w:start w:val="1"/>
      <w:numFmt w:val="bullet"/>
      <w:lvlText w:val=""/>
      <w:lvlJc w:val="left"/>
      <w:pPr>
        <w:ind w:left="2160" w:hanging="360"/>
      </w:pPr>
      <w:rPr>
        <w:rFonts w:ascii="Wingdings" w:hAnsi="Wingdings" w:hint="default"/>
      </w:rPr>
    </w:lvl>
    <w:lvl w:ilvl="3" w:tplc="7852610C">
      <w:start w:val="1"/>
      <w:numFmt w:val="bullet"/>
      <w:lvlText w:val=""/>
      <w:lvlJc w:val="left"/>
      <w:pPr>
        <w:ind w:left="2880" w:hanging="360"/>
      </w:pPr>
      <w:rPr>
        <w:rFonts w:ascii="Symbol" w:hAnsi="Symbol" w:hint="default"/>
      </w:rPr>
    </w:lvl>
    <w:lvl w:ilvl="4" w:tplc="A79C88B8">
      <w:start w:val="1"/>
      <w:numFmt w:val="bullet"/>
      <w:lvlText w:val="o"/>
      <w:lvlJc w:val="left"/>
      <w:pPr>
        <w:ind w:left="3600" w:hanging="360"/>
      </w:pPr>
      <w:rPr>
        <w:rFonts w:ascii="Courier New" w:hAnsi="Courier New" w:hint="default"/>
      </w:rPr>
    </w:lvl>
    <w:lvl w:ilvl="5" w:tplc="6C44FA3E">
      <w:start w:val="1"/>
      <w:numFmt w:val="bullet"/>
      <w:lvlText w:val=""/>
      <w:lvlJc w:val="left"/>
      <w:pPr>
        <w:ind w:left="4320" w:hanging="360"/>
      </w:pPr>
      <w:rPr>
        <w:rFonts w:ascii="Wingdings" w:hAnsi="Wingdings" w:hint="default"/>
      </w:rPr>
    </w:lvl>
    <w:lvl w:ilvl="6" w:tplc="E568642A">
      <w:start w:val="1"/>
      <w:numFmt w:val="bullet"/>
      <w:lvlText w:val=""/>
      <w:lvlJc w:val="left"/>
      <w:pPr>
        <w:ind w:left="5040" w:hanging="360"/>
      </w:pPr>
      <w:rPr>
        <w:rFonts w:ascii="Symbol" w:hAnsi="Symbol" w:hint="default"/>
      </w:rPr>
    </w:lvl>
    <w:lvl w:ilvl="7" w:tplc="11F2D470">
      <w:start w:val="1"/>
      <w:numFmt w:val="bullet"/>
      <w:lvlText w:val="o"/>
      <w:lvlJc w:val="left"/>
      <w:pPr>
        <w:ind w:left="5760" w:hanging="360"/>
      </w:pPr>
      <w:rPr>
        <w:rFonts w:ascii="Courier New" w:hAnsi="Courier New" w:hint="default"/>
      </w:rPr>
    </w:lvl>
    <w:lvl w:ilvl="8" w:tplc="4F4C9F8E">
      <w:start w:val="1"/>
      <w:numFmt w:val="bullet"/>
      <w:lvlText w:val=""/>
      <w:lvlJc w:val="left"/>
      <w:pPr>
        <w:ind w:left="6480" w:hanging="360"/>
      </w:pPr>
      <w:rPr>
        <w:rFonts w:ascii="Wingdings" w:hAnsi="Wingdings" w:hint="default"/>
      </w:rPr>
    </w:lvl>
  </w:abstractNum>
  <w:abstractNum w:abstractNumId="55" w15:restartNumberingAfterBreak="0">
    <w:nsid w:val="476D750C"/>
    <w:multiLevelType w:val="hybridMultilevel"/>
    <w:tmpl w:val="089A54AC"/>
    <w:lvl w:ilvl="0" w:tplc="FFFFFFFF">
      <w:start w:val="1"/>
      <w:numFmt w:val="decimal"/>
      <w:lvlText w:val="%1."/>
      <w:lvlJc w:val="left"/>
      <w:pPr>
        <w:ind w:left="720" w:hanging="360"/>
      </w:pPr>
      <w:rPr>
        <w:rFonts w:hint="default"/>
        <w:b w:val="0"/>
        <w:bCs/>
      </w:rPr>
    </w:lvl>
    <w:lvl w:ilvl="1" w:tplc="040C0003">
      <w:start w:val="1"/>
      <w:numFmt w:val="bullet"/>
      <w:lvlText w:val="o"/>
      <w:lvlJc w:val="left"/>
      <w:pPr>
        <w:ind w:left="81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7722D01"/>
    <w:multiLevelType w:val="hybridMultilevel"/>
    <w:tmpl w:val="56AEBB76"/>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4E7D524E"/>
    <w:multiLevelType w:val="hybridMultilevel"/>
    <w:tmpl w:val="9362B674"/>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0476CA5"/>
    <w:multiLevelType w:val="hybridMultilevel"/>
    <w:tmpl w:val="9028F34E"/>
    <w:lvl w:ilvl="0" w:tplc="040C0003">
      <w:start w:val="1"/>
      <w:numFmt w:val="bullet"/>
      <w:lvlText w:val="o"/>
      <w:lvlJc w:val="left"/>
      <w:pPr>
        <w:ind w:left="720" w:hanging="360"/>
      </w:pPr>
      <w:rPr>
        <w:rFonts w:ascii="Courier New" w:hAnsi="Courier New" w:cs="Courier New"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50FD3422"/>
    <w:multiLevelType w:val="hybridMultilevel"/>
    <w:tmpl w:val="D33411CE"/>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2710F45"/>
    <w:multiLevelType w:val="hybridMultilevel"/>
    <w:tmpl w:val="AE08E2FC"/>
    <w:lvl w:ilvl="0" w:tplc="FFFFFFFF">
      <w:start w:val="1"/>
      <w:numFmt w:val="decimal"/>
      <w:lvlText w:val="%1."/>
      <w:lvlJc w:val="left"/>
      <w:pPr>
        <w:ind w:left="720" w:hanging="360"/>
      </w:pPr>
      <w:rPr>
        <w:rFonts w:hint="default"/>
        <w:b w:val="0"/>
        <w:bCs/>
      </w:rPr>
    </w:lvl>
    <w:lvl w:ilvl="1" w:tplc="040C0003">
      <w:start w:val="1"/>
      <w:numFmt w:val="bullet"/>
      <w:lvlText w:val="o"/>
      <w:lvlJc w:val="left"/>
      <w:pPr>
        <w:ind w:left="81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5B37C1D"/>
    <w:multiLevelType w:val="hybridMultilevel"/>
    <w:tmpl w:val="1B061D5C"/>
    <w:lvl w:ilvl="0" w:tplc="FFFFFFFF">
      <w:start w:val="1"/>
      <w:numFmt w:val="decimal"/>
      <w:lvlText w:val="%1."/>
      <w:lvlJc w:val="left"/>
      <w:pPr>
        <w:ind w:left="720" w:hanging="360"/>
      </w:pPr>
      <w:rPr>
        <w:rFonts w:hint="default"/>
        <w:b w:val="0"/>
        <w:bCs/>
      </w:rPr>
    </w:lvl>
    <w:lvl w:ilvl="1" w:tplc="040C0003">
      <w:start w:val="1"/>
      <w:numFmt w:val="bullet"/>
      <w:lvlText w:val="o"/>
      <w:lvlJc w:val="left"/>
      <w:pPr>
        <w:ind w:left="72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5629258E"/>
    <w:multiLevelType w:val="hybridMultilevel"/>
    <w:tmpl w:val="FBB02BC8"/>
    <w:lvl w:ilvl="0" w:tplc="4B742A42">
      <w:start w:val="1"/>
      <w:numFmt w:val="decimal"/>
      <w:lvlText w:val="%1."/>
      <w:lvlJc w:val="left"/>
      <w:pPr>
        <w:ind w:left="360" w:hanging="360"/>
      </w:pPr>
      <w:rPr>
        <w:rFonts w:hint="default"/>
        <w:b w:val="0"/>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3" w15:restartNumberingAfterBreak="0">
    <w:nsid w:val="57E401A8"/>
    <w:multiLevelType w:val="hybridMultilevel"/>
    <w:tmpl w:val="C48E319E"/>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5A4B3F4A"/>
    <w:multiLevelType w:val="hybridMultilevel"/>
    <w:tmpl w:val="285EFD1A"/>
    <w:lvl w:ilvl="0" w:tplc="FFFFFFFF">
      <w:start w:val="1"/>
      <w:numFmt w:val="decimal"/>
      <w:lvlText w:val="%1."/>
      <w:lvlJc w:val="left"/>
      <w:pPr>
        <w:ind w:left="720" w:hanging="360"/>
      </w:pPr>
      <w:rPr>
        <w:rFonts w:hint="default"/>
        <w:b w:val="0"/>
        <w:bCs/>
        <w:i w:val="0"/>
        <w:iCs/>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5BDC72BC"/>
    <w:multiLevelType w:val="hybridMultilevel"/>
    <w:tmpl w:val="634E104A"/>
    <w:lvl w:ilvl="0" w:tplc="32680940">
      <w:start w:val="1"/>
      <w:numFmt w:val="bullet"/>
      <w:lvlText w:val=""/>
      <w:lvlJc w:val="left"/>
      <w:pPr>
        <w:ind w:left="720" w:hanging="360"/>
      </w:pPr>
      <w:rPr>
        <w:rFonts w:ascii="Symbol" w:hAnsi="Symbol" w:hint="default"/>
      </w:rPr>
    </w:lvl>
    <w:lvl w:ilvl="1" w:tplc="256048B0">
      <w:start w:val="1"/>
      <w:numFmt w:val="bullet"/>
      <w:lvlText w:val="o"/>
      <w:lvlJc w:val="left"/>
      <w:pPr>
        <w:ind w:left="810" w:hanging="360"/>
      </w:pPr>
      <w:rPr>
        <w:rFonts w:ascii="Courier New" w:hAnsi="Courier New" w:hint="default"/>
      </w:rPr>
    </w:lvl>
    <w:lvl w:ilvl="2" w:tplc="035AF8E8">
      <w:start w:val="1"/>
      <w:numFmt w:val="bullet"/>
      <w:lvlText w:val=""/>
      <w:lvlJc w:val="left"/>
      <w:pPr>
        <w:ind w:left="2160" w:hanging="360"/>
      </w:pPr>
      <w:rPr>
        <w:rFonts w:ascii="Wingdings" w:hAnsi="Wingdings" w:hint="default"/>
      </w:rPr>
    </w:lvl>
    <w:lvl w:ilvl="3" w:tplc="9A5E7230">
      <w:start w:val="1"/>
      <w:numFmt w:val="bullet"/>
      <w:lvlText w:val=""/>
      <w:lvlJc w:val="left"/>
      <w:pPr>
        <w:ind w:left="2880" w:hanging="360"/>
      </w:pPr>
      <w:rPr>
        <w:rFonts w:ascii="Symbol" w:hAnsi="Symbol" w:hint="default"/>
      </w:rPr>
    </w:lvl>
    <w:lvl w:ilvl="4" w:tplc="13809568">
      <w:start w:val="1"/>
      <w:numFmt w:val="bullet"/>
      <w:lvlText w:val="o"/>
      <w:lvlJc w:val="left"/>
      <w:pPr>
        <w:ind w:left="3600" w:hanging="360"/>
      </w:pPr>
      <w:rPr>
        <w:rFonts w:ascii="Courier New" w:hAnsi="Courier New" w:hint="default"/>
      </w:rPr>
    </w:lvl>
    <w:lvl w:ilvl="5" w:tplc="4CB416A4">
      <w:start w:val="1"/>
      <w:numFmt w:val="bullet"/>
      <w:lvlText w:val=""/>
      <w:lvlJc w:val="left"/>
      <w:pPr>
        <w:ind w:left="4320" w:hanging="360"/>
      </w:pPr>
      <w:rPr>
        <w:rFonts w:ascii="Wingdings" w:hAnsi="Wingdings" w:hint="default"/>
      </w:rPr>
    </w:lvl>
    <w:lvl w:ilvl="6" w:tplc="D826DDF8">
      <w:start w:val="1"/>
      <w:numFmt w:val="bullet"/>
      <w:lvlText w:val=""/>
      <w:lvlJc w:val="left"/>
      <w:pPr>
        <w:ind w:left="5040" w:hanging="360"/>
      </w:pPr>
      <w:rPr>
        <w:rFonts w:ascii="Symbol" w:hAnsi="Symbol" w:hint="default"/>
      </w:rPr>
    </w:lvl>
    <w:lvl w:ilvl="7" w:tplc="2FBEE2CC">
      <w:start w:val="1"/>
      <w:numFmt w:val="bullet"/>
      <w:lvlText w:val="o"/>
      <w:lvlJc w:val="left"/>
      <w:pPr>
        <w:ind w:left="5760" w:hanging="360"/>
      </w:pPr>
      <w:rPr>
        <w:rFonts w:ascii="Courier New" w:hAnsi="Courier New" w:hint="default"/>
      </w:rPr>
    </w:lvl>
    <w:lvl w:ilvl="8" w:tplc="6B48259A">
      <w:start w:val="1"/>
      <w:numFmt w:val="bullet"/>
      <w:lvlText w:val=""/>
      <w:lvlJc w:val="left"/>
      <w:pPr>
        <w:ind w:left="6480" w:hanging="360"/>
      </w:pPr>
      <w:rPr>
        <w:rFonts w:ascii="Wingdings" w:hAnsi="Wingdings" w:hint="default"/>
      </w:rPr>
    </w:lvl>
  </w:abstractNum>
  <w:abstractNum w:abstractNumId="66" w15:restartNumberingAfterBreak="0">
    <w:nsid w:val="5C626309"/>
    <w:multiLevelType w:val="hybridMultilevel"/>
    <w:tmpl w:val="9050E046"/>
    <w:lvl w:ilvl="0" w:tplc="FFFFFFFF">
      <w:start w:val="1"/>
      <w:numFmt w:val="decimal"/>
      <w:lvlText w:val="%1."/>
      <w:lvlJc w:val="left"/>
      <w:pPr>
        <w:ind w:left="720" w:hanging="360"/>
      </w:pPr>
      <w:rPr>
        <w:rFonts w:hint="default"/>
        <w:b w:val="0"/>
        <w:bCs/>
      </w:rPr>
    </w:lvl>
    <w:lvl w:ilvl="1" w:tplc="040C0003">
      <w:start w:val="1"/>
      <w:numFmt w:val="bullet"/>
      <w:lvlText w:val="o"/>
      <w:lvlJc w:val="left"/>
      <w:pPr>
        <w:ind w:left="72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C660649"/>
    <w:multiLevelType w:val="hybridMultilevel"/>
    <w:tmpl w:val="D9B0C092"/>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CB14A52"/>
    <w:multiLevelType w:val="hybridMultilevel"/>
    <w:tmpl w:val="6F3828CA"/>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DB243F6"/>
    <w:multiLevelType w:val="hybridMultilevel"/>
    <w:tmpl w:val="B7AE0D26"/>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EA645C5"/>
    <w:multiLevelType w:val="hybridMultilevel"/>
    <w:tmpl w:val="71184208"/>
    <w:lvl w:ilvl="0" w:tplc="FFFFFFFF">
      <w:start w:val="1"/>
      <w:numFmt w:val="decimal"/>
      <w:lvlText w:val="%1."/>
      <w:lvlJc w:val="left"/>
      <w:pPr>
        <w:ind w:left="720" w:hanging="360"/>
      </w:pPr>
      <w:rPr>
        <w:rFonts w:hint="default"/>
        <w:b w:val="0"/>
        <w:bCs/>
      </w:rPr>
    </w:lvl>
    <w:lvl w:ilvl="1" w:tplc="040C0003">
      <w:start w:val="1"/>
      <w:numFmt w:val="bullet"/>
      <w:lvlText w:val="o"/>
      <w:lvlJc w:val="left"/>
      <w:pPr>
        <w:ind w:left="81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5ED321AC"/>
    <w:multiLevelType w:val="hybridMultilevel"/>
    <w:tmpl w:val="009223B6"/>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F557A60"/>
    <w:multiLevelType w:val="hybridMultilevel"/>
    <w:tmpl w:val="B0842C62"/>
    <w:lvl w:ilvl="0" w:tplc="040C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3" w15:restartNumberingAfterBreak="0">
    <w:nsid w:val="61734AF8"/>
    <w:multiLevelType w:val="hybridMultilevel"/>
    <w:tmpl w:val="C5888E8A"/>
    <w:lvl w:ilvl="0" w:tplc="040C0003">
      <w:start w:val="1"/>
      <w:numFmt w:val="bullet"/>
      <w:lvlText w:val="o"/>
      <w:lvlJc w:val="left"/>
      <w:pPr>
        <w:ind w:left="810" w:hanging="360"/>
      </w:pPr>
      <w:rPr>
        <w:rFonts w:ascii="Courier New" w:hAnsi="Courier New" w:cs="Courier New" w:hint="default"/>
        <w:b w:val="0"/>
        <w:i w:val="0"/>
      </w:rPr>
    </w:lvl>
    <w:lvl w:ilvl="1" w:tplc="FFFFFFFF" w:tentative="1">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74" w15:restartNumberingAfterBreak="0">
    <w:nsid w:val="64073C07"/>
    <w:multiLevelType w:val="hybridMultilevel"/>
    <w:tmpl w:val="0E8A1C02"/>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4501C9D"/>
    <w:multiLevelType w:val="hybridMultilevel"/>
    <w:tmpl w:val="38B02736"/>
    <w:lvl w:ilvl="0" w:tplc="FFFFFFFF">
      <w:start w:val="1"/>
      <w:numFmt w:val="decimal"/>
      <w:lvlText w:val="%1."/>
      <w:lvlJc w:val="left"/>
      <w:pPr>
        <w:ind w:left="720" w:hanging="360"/>
      </w:pPr>
      <w:rPr>
        <w:rFonts w:hint="default"/>
        <w:b w:val="0"/>
        <w:bCs/>
        <w:i w:val="0"/>
        <w:iCs/>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8CE660F"/>
    <w:multiLevelType w:val="hybridMultilevel"/>
    <w:tmpl w:val="13D08D2E"/>
    <w:lvl w:ilvl="0" w:tplc="8AB6DDB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6914015F"/>
    <w:multiLevelType w:val="hybridMultilevel"/>
    <w:tmpl w:val="81DC5B30"/>
    <w:lvl w:ilvl="0" w:tplc="040C0003">
      <w:start w:val="1"/>
      <w:numFmt w:val="bullet"/>
      <w:lvlText w:val="o"/>
      <w:lvlJc w:val="left"/>
      <w:pPr>
        <w:ind w:left="720" w:hanging="360"/>
      </w:pPr>
      <w:rPr>
        <w:rFonts w:ascii="Courier New" w:hAnsi="Courier New" w:cs="Courier New"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6C7351D0"/>
    <w:multiLevelType w:val="hybridMultilevel"/>
    <w:tmpl w:val="C60C3F9A"/>
    <w:lvl w:ilvl="0" w:tplc="4B742A4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DDC6E90"/>
    <w:multiLevelType w:val="hybridMultilevel"/>
    <w:tmpl w:val="9C4A6794"/>
    <w:lvl w:ilvl="0" w:tplc="FFFFFFFF">
      <w:start w:val="1"/>
      <w:numFmt w:val="lowerLetter"/>
      <w:lvlText w:val="%1."/>
      <w:lvlJc w:val="left"/>
      <w:pPr>
        <w:ind w:left="1080" w:hanging="360"/>
      </w:pPr>
      <w:rPr>
        <w:b w:val="0"/>
      </w:rPr>
    </w:lvl>
    <w:lvl w:ilvl="1" w:tplc="040C0003">
      <w:start w:val="1"/>
      <w:numFmt w:val="bullet"/>
      <w:lvlText w:val="o"/>
      <w:lvlJc w:val="left"/>
      <w:pPr>
        <w:ind w:left="72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FBF3D3D"/>
    <w:multiLevelType w:val="hybridMultilevel"/>
    <w:tmpl w:val="A418A51E"/>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3D21892"/>
    <w:multiLevelType w:val="multilevel"/>
    <w:tmpl w:val="A5E0F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72A6061"/>
    <w:multiLevelType w:val="hybridMultilevel"/>
    <w:tmpl w:val="8D321C80"/>
    <w:lvl w:ilvl="0" w:tplc="040C0003">
      <w:start w:val="1"/>
      <w:numFmt w:val="bullet"/>
      <w:lvlText w:val="o"/>
      <w:lvlJc w:val="left"/>
      <w:pPr>
        <w:ind w:left="90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3" w15:restartNumberingAfterBreak="0">
    <w:nsid w:val="78390348"/>
    <w:multiLevelType w:val="hybridMultilevel"/>
    <w:tmpl w:val="2E1C4E0E"/>
    <w:lvl w:ilvl="0" w:tplc="040C0003">
      <w:start w:val="1"/>
      <w:numFmt w:val="bullet"/>
      <w:lvlText w:val="o"/>
      <w:lvlJc w:val="left"/>
      <w:pPr>
        <w:ind w:left="720" w:hanging="360"/>
      </w:pPr>
      <w:rPr>
        <w:rFonts w:ascii="Courier New" w:hAnsi="Courier New" w:cs="Courier New" w:hint="default"/>
        <w:b w:val="0"/>
      </w:rPr>
    </w:lvl>
    <w:lvl w:ilvl="1" w:tplc="FFFFFFFF" w:tentative="1">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4" w15:restartNumberingAfterBreak="0">
    <w:nsid w:val="79A61FA2"/>
    <w:multiLevelType w:val="hybridMultilevel"/>
    <w:tmpl w:val="9CCCC718"/>
    <w:lvl w:ilvl="0" w:tplc="FFFFFFFF">
      <w:start w:val="1"/>
      <w:numFmt w:val="decimal"/>
      <w:lvlText w:val="%1."/>
      <w:lvlJc w:val="left"/>
      <w:pPr>
        <w:ind w:left="720" w:hanging="360"/>
      </w:pPr>
      <w:rPr>
        <w:rFonts w:hint="default"/>
        <w:b/>
      </w:rPr>
    </w:lvl>
    <w:lvl w:ilvl="1" w:tplc="040C0003">
      <w:start w:val="1"/>
      <w:numFmt w:val="bullet"/>
      <w:lvlText w:val="o"/>
      <w:lvlJc w:val="left"/>
      <w:pPr>
        <w:ind w:left="72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79F86E33"/>
    <w:multiLevelType w:val="hybridMultilevel"/>
    <w:tmpl w:val="6DB29EC8"/>
    <w:lvl w:ilvl="0" w:tplc="040C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A295433"/>
    <w:multiLevelType w:val="hybridMultilevel"/>
    <w:tmpl w:val="14DE0600"/>
    <w:lvl w:ilvl="0" w:tplc="FFFFFFFF">
      <w:start w:val="1"/>
      <w:numFmt w:val="decimal"/>
      <w:lvlText w:val="%1."/>
      <w:lvlJc w:val="left"/>
      <w:pPr>
        <w:ind w:left="720" w:hanging="360"/>
      </w:pPr>
      <w:rPr>
        <w:rFonts w:hint="default"/>
        <w:b w:val="0"/>
        <w:bCs/>
        <w:i w:val="0"/>
        <w:iCs/>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AA90B5E"/>
    <w:multiLevelType w:val="hybridMultilevel"/>
    <w:tmpl w:val="2938B294"/>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7AF4324F"/>
    <w:multiLevelType w:val="hybridMultilevel"/>
    <w:tmpl w:val="BA2A5E64"/>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7C7327D6"/>
    <w:multiLevelType w:val="hybridMultilevel"/>
    <w:tmpl w:val="9174B188"/>
    <w:lvl w:ilvl="0" w:tplc="FFFFFFFF">
      <w:start w:val="1"/>
      <w:numFmt w:val="decimal"/>
      <w:lvlText w:val="%1."/>
      <w:lvlJc w:val="left"/>
      <w:pPr>
        <w:ind w:left="720" w:hanging="360"/>
      </w:pPr>
      <w:rPr>
        <w:rFonts w:hint="default"/>
        <w:b w:val="0"/>
        <w:bCs/>
        <w:i w:val="0"/>
        <w:iCs/>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CC679D6"/>
    <w:multiLevelType w:val="hybridMultilevel"/>
    <w:tmpl w:val="4C56DAD0"/>
    <w:lvl w:ilvl="0" w:tplc="FFFFFFFF">
      <w:start w:val="1"/>
      <w:numFmt w:val="decimal"/>
      <w:lvlText w:val="%1."/>
      <w:lvlJc w:val="left"/>
      <w:pPr>
        <w:ind w:left="720" w:hanging="360"/>
      </w:pPr>
      <w:rPr>
        <w:rFonts w:hint="default"/>
        <w:b w:val="0"/>
        <w:bCs/>
        <w:i w:val="0"/>
        <w:iCs/>
      </w:rPr>
    </w:lvl>
    <w:lvl w:ilvl="1" w:tplc="040C0003">
      <w:start w:val="1"/>
      <w:numFmt w:val="bullet"/>
      <w:lvlText w:val="o"/>
      <w:lvlJc w:val="left"/>
      <w:pPr>
        <w:ind w:left="81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7D40C6D7"/>
    <w:multiLevelType w:val="hybridMultilevel"/>
    <w:tmpl w:val="0FB26224"/>
    <w:lvl w:ilvl="0" w:tplc="040C0003">
      <w:start w:val="1"/>
      <w:numFmt w:val="bullet"/>
      <w:lvlText w:val="o"/>
      <w:lvlJc w:val="left"/>
      <w:pPr>
        <w:ind w:left="720" w:hanging="360"/>
      </w:pPr>
      <w:rPr>
        <w:rFonts w:ascii="Courier New" w:hAnsi="Courier New" w:cs="Courier New" w:hint="default"/>
      </w:rPr>
    </w:lvl>
    <w:lvl w:ilvl="1" w:tplc="2BCA38B0">
      <w:start w:val="1"/>
      <w:numFmt w:val="bullet"/>
      <w:lvlText w:val="o"/>
      <w:lvlJc w:val="left"/>
      <w:pPr>
        <w:ind w:left="1440" w:hanging="360"/>
      </w:pPr>
      <w:rPr>
        <w:rFonts w:ascii="Courier New" w:hAnsi="Courier New" w:hint="default"/>
      </w:rPr>
    </w:lvl>
    <w:lvl w:ilvl="2" w:tplc="193C7E14">
      <w:start w:val="1"/>
      <w:numFmt w:val="bullet"/>
      <w:lvlText w:val=""/>
      <w:lvlJc w:val="left"/>
      <w:pPr>
        <w:ind w:left="2160" w:hanging="360"/>
      </w:pPr>
      <w:rPr>
        <w:rFonts w:ascii="Wingdings" w:hAnsi="Wingdings" w:hint="default"/>
      </w:rPr>
    </w:lvl>
    <w:lvl w:ilvl="3" w:tplc="35EE6A14">
      <w:start w:val="1"/>
      <w:numFmt w:val="bullet"/>
      <w:lvlText w:val=""/>
      <w:lvlJc w:val="left"/>
      <w:pPr>
        <w:ind w:left="2880" w:hanging="360"/>
      </w:pPr>
      <w:rPr>
        <w:rFonts w:ascii="Symbol" w:hAnsi="Symbol" w:hint="default"/>
      </w:rPr>
    </w:lvl>
    <w:lvl w:ilvl="4" w:tplc="079657F4">
      <w:start w:val="1"/>
      <w:numFmt w:val="bullet"/>
      <w:lvlText w:val="o"/>
      <w:lvlJc w:val="left"/>
      <w:pPr>
        <w:ind w:left="3600" w:hanging="360"/>
      </w:pPr>
      <w:rPr>
        <w:rFonts w:ascii="Courier New" w:hAnsi="Courier New" w:hint="default"/>
      </w:rPr>
    </w:lvl>
    <w:lvl w:ilvl="5" w:tplc="C7C4298C">
      <w:start w:val="1"/>
      <w:numFmt w:val="bullet"/>
      <w:lvlText w:val=""/>
      <w:lvlJc w:val="left"/>
      <w:pPr>
        <w:ind w:left="4320" w:hanging="360"/>
      </w:pPr>
      <w:rPr>
        <w:rFonts w:ascii="Wingdings" w:hAnsi="Wingdings" w:hint="default"/>
      </w:rPr>
    </w:lvl>
    <w:lvl w:ilvl="6" w:tplc="54AA6D1A">
      <w:start w:val="1"/>
      <w:numFmt w:val="bullet"/>
      <w:lvlText w:val=""/>
      <w:lvlJc w:val="left"/>
      <w:pPr>
        <w:ind w:left="5040" w:hanging="360"/>
      </w:pPr>
      <w:rPr>
        <w:rFonts w:ascii="Symbol" w:hAnsi="Symbol" w:hint="default"/>
      </w:rPr>
    </w:lvl>
    <w:lvl w:ilvl="7" w:tplc="F6A6D4EC">
      <w:start w:val="1"/>
      <w:numFmt w:val="bullet"/>
      <w:lvlText w:val="o"/>
      <w:lvlJc w:val="left"/>
      <w:pPr>
        <w:ind w:left="5760" w:hanging="360"/>
      </w:pPr>
      <w:rPr>
        <w:rFonts w:ascii="Courier New" w:hAnsi="Courier New" w:hint="default"/>
      </w:rPr>
    </w:lvl>
    <w:lvl w:ilvl="8" w:tplc="DE6EBE02">
      <w:start w:val="1"/>
      <w:numFmt w:val="bullet"/>
      <w:lvlText w:val=""/>
      <w:lvlJc w:val="left"/>
      <w:pPr>
        <w:ind w:left="6480" w:hanging="360"/>
      </w:pPr>
      <w:rPr>
        <w:rFonts w:ascii="Wingdings" w:hAnsi="Wingdings" w:hint="default"/>
      </w:rPr>
    </w:lvl>
  </w:abstractNum>
  <w:abstractNum w:abstractNumId="92" w15:restartNumberingAfterBreak="0">
    <w:nsid w:val="7ED87293"/>
    <w:multiLevelType w:val="hybridMultilevel"/>
    <w:tmpl w:val="B666129C"/>
    <w:lvl w:ilvl="0" w:tplc="FFFFFFFF">
      <w:start w:val="1"/>
      <w:numFmt w:val="decimal"/>
      <w:lvlText w:val="%1."/>
      <w:lvlJc w:val="left"/>
      <w:pPr>
        <w:ind w:left="720" w:hanging="360"/>
      </w:pPr>
      <w:rPr>
        <w:rFonts w:hint="default"/>
      </w:rPr>
    </w:lvl>
    <w:lvl w:ilvl="1" w:tplc="040C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92999129">
    <w:abstractNumId w:val="91"/>
  </w:num>
  <w:num w:numId="2" w16cid:durableId="536553917">
    <w:abstractNumId w:val="6"/>
  </w:num>
  <w:num w:numId="3" w16cid:durableId="939949599">
    <w:abstractNumId w:val="8"/>
  </w:num>
  <w:num w:numId="4" w16cid:durableId="362436494">
    <w:abstractNumId w:val="54"/>
  </w:num>
  <w:num w:numId="5" w16cid:durableId="1782533880">
    <w:abstractNumId w:val="18"/>
  </w:num>
  <w:num w:numId="6" w16cid:durableId="1576620225">
    <w:abstractNumId w:val="26"/>
  </w:num>
  <w:num w:numId="7" w16cid:durableId="617682565">
    <w:abstractNumId w:val="65"/>
  </w:num>
  <w:num w:numId="8" w16cid:durableId="421487980">
    <w:abstractNumId w:val="17"/>
  </w:num>
  <w:num w:numId="9" w16cid:durableId="1097991469">
    <w:abstractNumId w:val="49"/>
  </w:num>
  <w:num w:numId="10" w16cid:durableId="1310939328">
    <w:abstractNumId w:val="13"/>
  </w:num>
  <w:num w:numId="11" w16cid:durableId="817766337">
    <w:abstractNumId w:val="92"/>
  </w:num>
  <w:num w:numId="12" w16cid:durableId="1037852733">
    <w:abstractNumId w:val="56"/>
  </w:num>
  <w:num w:numId="13" w16cid:durableId="1195465851">
    <w:abstractNumId w:val="11"/>
  </w:num>
  <w:num w:numId="14" w16cid:durableId="1439519890">
    <w:abstractNumId w:val="39"/>
  </w:num>
  <w:num w:numId="15" w16cid:durableId="1128208834">
    <w:abstractNumId w:val="88"/>
  </w:num>
  <w:num w:numId="16" w16cid:durableId="2017030107">
    <w:abstractNumId w:val="68"/>
  </w:num>
  <w:num w:numId="17" w16cid:durableId="1165434334">
    <w:abstractNumId w:val="16"/>
  </w:num>
  <w:num w:numId="18" w16cid:durableId="1835797021">
    <w:abstractNumId w:val="15"/>
  </w:num>
  <w:num w:numId="19" w16cid:durableId="47383026">
    <w:abstractNumId w:val="71"/>
  </w:num>
  <w:num w:numId="20" w16cid:durableId="1387100602">
    <w:abstractNumId w:val="40"/>
  </w:num>
  <w:num w:numId="21" w16cid:durableId="219942357">
    <w:abstractNumId w:val="80"/>
  </w:num>
  <w:num w:numId="22" w16cid:durableId="1735472400">
    <w:abstractNumId w:val="3"/>
  </w:num>
  <w:num w:numId="23" w16cid:durableId="693313257">
    <w:abstractNumId w:val="1"/>
  </w:num>
  <w:num w:numId="24" w16cid:durableId="554783128">
    <w:abstractNumId w:val="85"/>
  </w:num>
  <w:num w:numId="25" w16cid:durableId="290592716">
    <w:abstractNumId w:val="22"/>
  </w:num>
  <w:num w:numId="26" w16cid:durableId="806901062">
    <w:abstractNumId w:val="63"/>
  </w:num>
  <w:num w:numId="27" w16cid:durableId="1493528717">
    <w:abstractNumId w:val="87"/>
  </w:num>
  <w:num w:numId="28" w16cid:durableId="360086777">
    <w:abstractNumId w:val="35"/>
  </w:num>
  <w:num w:numId="29" w16cid:durableId="1005327844">
    <w:abstractNumId w:val="67"/>
  </w:num>
  <w:num w:numId="30" w16cid:durableId="1766144538">
    <w:abstractNumId w:val="7"/>
  </w:num>
  <w:num w:numId="31" w16cid:durableId="1724788545">
    <w:abstractNumId w:val="28"/>
  </w:num>
  <w:num w:numId="32" w16cid:durableId="1855148251">
    <w:abstractNumId w:val="4"/>
  </w:num>
  <w:num w:numId="33" w16cid:durableId="150877594">
    <w:abstractNumId w:val="42"/>
  </w:num>
  <w:num w:numId="34" w16cid:durableId="1871992972">
    <w:abstractNumId w:val="69"/>
  </w:num>
  <w:num w:numId="35" w16cid:durableId="967704950">
    <w:abstractNumId w:val="57"/>
  </w:num>
  <w:num w:numId="36" w16cid:durableId="1043142687">
    <w:abstractNumId w:val="2"/>
  </w:num>
  <w:num w:numId="37" w16cid:durableId="91898403">
    <w:abstractNumId w:val="43"/>
  </w:num>
  <w:num w:numId="38" w16cid:durableId="1245341692">
    <w:abstractNumId w:val="59"/>
  </w:num>
  <w:num w:numId="39" w16cid:durableId="488445828">
    <w:abstractNumId w:val="74"/>
  </w:num>
  <w:num w:numId="40" w16cid:durableId="873663268">
    <w:abstractNumId w:val="84"/>
  </w:num>
  <w:num w:numId="41" w16cid:durableId="1383409845">
    <w:abstractNumId w:val="79"/>
  </w:num>
  <w:num w:numId="42" w16cid:durableId="2066372110">
    <w:abstractNumId w:val="37"/>
  </w:num>
  <w:num w:numId="43" w16cid:durableId="688918756">
    <w:abstractNumId w:val="61"/>
  </w:num>
  <w:num w:numId="44" w16cid:durableId="2105104407">
    <w:abstractNumId w:val="25"/>
  </w:num>
  <w:num w:numId="45" w16cid:durableId="1745032690">
    <w:abstractNumId w:val="27"/>
  </w:num>
  <w:num w:numId="46" w16cid:durableId="1842162059">
    <w:abstractNumId w:val="9"/>
  </w:num>
  <w:num w:numId="47" w16cid:durableId="109739183">
    <w:abstractNumId w:val="72"/>
  </w:num>
  <w:num w:numId="48" w16cid:durableId="608125309">
    <w:abstractNumId w:val="5"/>
  </w:num>
  <w:num w:numId="49" w16cid:durableId="346370244">
    <w:abstractNumId w:val="66"/>
  </w:num>
  <w:num w:numId="50" w16cid:durableId="218201810">
    <w:abstractNumId w:val="45"/>
  </w:num>
  <w:num w:numId="51" w16cid:durableId="1441415812">
    <w:abstractNumId w:val="58"/>
  </w:num>
  <w:num w:numId="52" w16cid:durableId="391776974">
    <w:abstractNumId w:val="83"/>
  </w:num>
  <w:num w:numId="53" w16cid:durableId="1001934874">
    <w:abstractNumId w:val="77"/>
  </w:num>
  <w:num w:numId="54" w16cid:durableId="827786318">
    <w:abstractNumId w:val="14"/>
  </w:num>
  <w:num w:numId="55" w16cid:durableId="1545405295">
    <w:abstractNumId w:val="21"/>
  </w:num>
  <w:num w:numId="56" w16cid:durableId="767972287">
    <w:abstractNumId w:val="33"/>
  </w:num>
  <w:num w:numId="57" w16cid:durableId="1000423458">
    <w:abstractNumId w:val="44"/>
  </w:num>
  <w:num w:numId="58" w16cid:durableId="1887640226">
    <w:abstractNumId w:val="60"/>
  </w:num>
  <w:num w:numId="59" w16cid:durableId="1200162481">
    <w:abstractNumId w:val="70"/>
  </w:num>
  <w:num w:numId="60" w16cid:durableId="300309315">
    <w:abstractNumId w:val="55"/>
  </w:num>
  <w:num w:numId="61" w16cid:durableId="338967346">
    <w:abstractNumId w:val="46"/>
  </w:num>
  <w:num w:numId="62" w16cid:durableId="733239545">
    <w:abstractNumId w:val="50"/>
  </w:num>
  <w:num w:numId="63" w16cid:durableId="1989049037">
    <w:abstractNumId w:val="34"/>
  </w:num>
  <w:num w:numId="64" w16cid:durableId="1683894853">
    <w:abstractNumId w:val="36"/>
  </w:num>
  <w:num w:numId="65" w16cid:durableId="1276672908">
    <w:abstractNumId w:val="41"/>
  </w:num>
  <w:num w:numId="66" w16cid:durableId="1521550341">
    <w:abstractNumId w:val="73"/>
  </w:num>
  <w:num w:numId="67" w16cid:durableId="1635790843">
    <w:abstractNumId w:val="86"/>
  </w:num>
  <w:num w:numId="68" w16cid:durableId="1380742248">
    <w:abstractNumId w:val="53"/>
  </w:num>
  <w:num w:numId="69" w16cid:durableId="1153791477">
    <w:abstractNumId w:val="23"/>
  </w:num>
  <w:num w:numId="70" w16cid:durableId="1857689888">
    <w:abstractNumId w:val="38"/>
  </w:num>
  <w:num w:numId="71" w16cid:durableId="1770081036">
    <w:abstractNumId w:val="90"/>
  </w:num>
  <w:num w:numId="72" w16cid:durableId="1951350005">
    <w:abstractNumId w:val="89"/>
  </w:num>
  <w:num w:numId="73" w16cid:durableId="1915778558">
    <w:abstractNumId w:val="75"/>
  </w:num>
  <w:num w:numId="74" w16cid:durableId="740566628">
    <w:abstractNumId w:val="82"/>
  </w:num>
  <w:num w:numId="75" w16cid:durableId="855584206">
    <w:abstractNumId w:val="47"/>
  </w:num>
  <w:num w:numId="76" w16cid:durableId="671907524">
    <w:abstractNumId w:val="64"/>
  </w:num>
  <w:num w:numId="77" w16cid:durableId="712576416">
    <w:abstractNumId w:val="20"/>
  </w:num>
  <w:num w:numId="78" w16cid:durableId="938218735">
    <w:abstractNumId w:val="30"/>
  </w:num>
  <w:num w:numId="79" w16cid:durableId="6492509">
    <w:abstractNumId w:val="62"/>
  </w:num>
  <w:num w:numId="80" w16cid:durableId="1159612036">
    <w:abstractNumId w:val="76"/>
  </w:num>
  <w:num w:numId="81" w16cid:durableId="1915429218">
    <w:abstractNumId w:val="48"/>
  </w:num>
  <w:num w:numId="82" w16cid:durableId="217975746">
    <w:abstractNumId w:val="10"/>
  </w:num>
  <w:num w:numId="83" w16cid:durableId="2015447754">
    <w:abstractNumId w:val="51"/>
  </w:num>
  <w:num w:numId="84" w16cid:durableId="972516173">
    <w:abstractNumId w:val="81"/>
  </w:num>
  <w:num w:numId="85" w16cid:durableId="674501207">
    <w:abstractNumId w:val="32"/>
  </w:num>
  <w:num w:numId="86" w16cid:durableId="728920594">
    <w:abstractNumId w:val="78"/>
  </w:num>
  <w:num w:numId="87" w16cid:durableId="1776973845">
    <w:abstractNumId w:val="19"/>
  </w:num>
  <w:num w:numId="88" w16cid:durableId="996422783">
    <w:abstractNumId w:val="29"/>
  </w:num>
  <w:num w:numId="89" w16cid:durableId="939415861">
    <w:abstractNumId w:val="0"/>
  </w:num>
  <w:num w:numId="90" w16cid:durableId="1258707283">
    <w:abstractNumId w:val="52"/>
  </w:num>
  <w:num w:numId="91" w16cid:durableId="1646160063">
    <w:abstractNumId w:val="24"/>
  </w:num>
  <w:num w:numId="92" w16cid:durableId="946153922">
    <w:abstractNumId w:val="31"/>
  </w:num>
  <w:num w:numId="93" w16cid:durableId="844325197">
    <w:abstractNumId w:val="12"/>
  </w:num>
  <w:numIdMacAtCleanup w:val="9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ina Morency Brassard">
    <w15:presenceInfo w15:providerId="None" w15:userId="Nina Morency Brass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B2C"/>
    <w:rsid w:val="00004956"/>
    <w:rsid w:val="000129FD"/>
    <w:rsid w:val="00023448"/>
    <w:rsid w:val="00027B38"/>
    <w:rsid w:val="00030E4A"/>
    <w:rsid w:val="000402F2"/>
    <w:rsid w:val="00044FA2"/>
    <w:rsid w:val="0005126D"/>
    <w:rsid w:val="00054315"/>
    <w:rsid w:val="00054FAB"/>
    <w:rsid w:val="00060F0B"/>
    <w:rsid w:val="00060FFF"/>
    <w:rsid w:val="00070893"/>
    <w:rsid w:val="0007115D"/>
    <w:rsid w:val="000714F0"/>
    <w:rsid w:val="000759C0"/>
    <w:rsid w:val="00081A6A"/>
    <w:rsid w:val="000836E7"/>
    <w:rsid w:val="00092552"/>
    <w:rsid w:val="000B2FC8"/>
    <w:rsid w:val="000C1D59"/>
    <w:rsid w:val="000C63AB"/>
    <w:rsid w:val="000C77E5"/>
    <w:rsid w:val="000D05A0"/>
    <w:rsid w:val="000D74B1"/>
    <w:rsid w:val="000E1CFA"/>
    <w:rsid w:val="000E3AD1"/>
    <w:rsid w:val="000E409C"/>
    <w:rsid w:val="000E7F43"/>
    <w:rsid w:val="000F0D9B"/>
    <w:rsid w:val="000F21DF"/>
    <w:rsid w:val="000F5EDD"/>
    <w:rsid w:val="000F79EC"/>
    <w:rsid w:val="000F7EA6"/>
    <w:rsid w:val="00100A08"/>
    <w:rsid w:val="00101361"/>
    <w:rsid w:val="0010471C"/>
    <w:rsid w:val="00104BA9"/>
    <w:rsid w:val="00105012"/>
    <w:rsid w:val="001056E8"/>
    <w:rsid w:val="00111322"/>
    <w:rsid w:val="00112E6D"/>
    <w:rsid w:val="00113F4E"/>
    <w:rsid w:val="00114980"/>
    <w:rsid w:val="0012007B"/>
    <w:rsid w:val="001213EA"/>
    <w:rsid w:val="00121B7E"/>
    <w:rsid w:val="001257F3"/>
    <w:rsid w:val="00134375"/>
    <w:rsid w:val="001419AF"/>
    <w:rsid w:val="001433A7"/>
    <w:rsid w:val="0014790E"/>
    <w:rsid w:val="001513CA"/>
    <w:rsid w:val="00155074"/>
    <w:rsid w:val="00161404"/>
    <w:rsid w:val="00161F6A"/>
    <w:rsid w:val="00163F9D"/>
    <w:rsid w:val="00164815"/>
    <w:rsid w:val="00173A70"/>
    <w:rsid w:val="0017449F"/>
    <w:rsid w:val="00175B30"/>
    <w:rsid w:val="00180027"/>
    <w:rsid w:val="00184DD1"/>
    <w:rsid w:val="00186E69"/>
    <w:rsid w:val="001903CE"/>
    <w:rsid w:val="001918F6"/>
    <w:rsid w:val="00197CF7"/>
    <w:rsid w:val="001A325E"/>
    <w:rsid w:val="001A59FB"/>
    <w:rsid w:val="001B1B99"/>
    <w:rsid w:val="001B3585"/>
    <w:rsid w:val="001B7922"/>
    <w:rsid w:val="001C011C"/>
    <w:rsid w:val="001C4DC2"/>
    <w:rsid w:val="001C53B3"/>
    <w:rsid w:val="001D08EE"/>
    <w:rsid w:val="001D2685"/>
    <w:rsid w:val="001D38FD"/>
    <w:rsid w:val="001D42B8"/>
    <w:rsid w:val="001D6ED3"/>
    <w:rsid w:val="001E1E19"/>
    <w:rsid w:val="001E49A0"/>
    <w:rsid w:val="001E5B9E"/>
    <w:rsid w:val="001F31F4"/>
    <w:rsid w:val="001F7442"/>
    <w:rsid w:val="001F7BEB"/>
    <w:rsid w:val="00203738"/>
    <w:rsid w:val="002050E6"/>
    <w:rsid w:val="0020600F"/>
    <w:rsid w:val="00222CB1"/>
    <w:rsid w:val="0023064B"/>
    <w:rsid w:val="0023072D"/>
    <w:rsid w:val="00232494"/>
    <w:rsid w:val="0023259D"/>
    <w:rsid w:val="002346E0"/>
    <w:rsid w:val="0024197F"/>
    <w:rsid w:val="00241BEC"/>
    <w:rsid w:val="00241F90"/>
    <w:rsid w:val="00245732"/>
    <w:rsid w:val="00250207"/>
    <w:rsid w:val="00251A88"/>
    <w:rsid w:val="00252191"/>
    <w:rsid w:val="00253378"/>
    <w:rsid w:val="0025704C"/>
    <w:rsid w:val="00263799"/>
    <w:rsid w:val="00266610"/>
    <w:rsid w:val="00267291"/>
    <w:rsid w:val="0027214E"/>
    <w:rsid w:val="00273948"/>
    <w:rsid w:val="00275790"/>
    <w:rsid w:val="00283D51"/>
    <w:rsid w:val="002969D1"/>
    <w:rsid w:val="002A02A5"/>
    <w:rsid w:val="002A1308"/>
    <w:rsid w:val="002A6554"/>
    <w:rsid w:val="002A6FEB"/>
    <w:rsid w:val="002B14C3"/>
    <w:rsid w:val="002B1B3A"/>
    <w:rsid w:val="002B6786"/>
    <w:rsid w:val="002D4404"/>
    <w:rsid w:val="002D4FDD"/>
    <w:rsid w:val="002D559E"/>
    <w:rsid w:val="002D783D"/>
    <w:rsid w:val="002E14AE"/>
    <w:rsid w:val="002E7A1E"/>
    <w:rsid w:val="002F5446"/>
    <w:rsid w:val="00300078"/>
    <w:rsid w:val="0030182F"/>
    <w:rsid w:val="003032B4"/>
    <w:rsid w:val="00305584"/>
    <w:rsid w:val="0030630E"/>
    <w:rsid w:val="00307BA5"/>
    <w:rsid w:val="00310567"/>
    <w:rsid w:val="00315BA8"/>
    <w:rsid w:val="003228F4"/>
    <w:rsid w:val="003230B6"/>
    <w:rsid w:val="00325D2B"/>
    <w:rsid w:val="00332884"/>
    <w:rsid w:val="00336E02"/>
    <w:rsid w:val="003402DC"/>
    <w:rsid w:val="00344149"/>
    <w:rsid w:val="00350B15"/>
    <w:rsid w:val="00351C12"/>
    <w:rsid w:val="00357F44"/>
    <w:rsid w:val="00360FA4"/>
    <w:rsid w:val="00365035"/>
    <w:rsid w:val="003702DD"/>
    <w:rsid w:val="00370EA9"/>
    <w:rsid w:val="00373836"/>
    <w:rsid w:val="00373D53"/>
    <w:rsid w:val="003831C2"/>
    <w:rsid w:val="00383C02"/>
    <w:rsid w:val="00386A8E"/>
    <w:rsid w:val="00396C9B"/>
    <w:rsid w:val="003A10AC"/>
    <w:rsid w:val="003A5290"/>
    <w:rsid w:val="003B264C"/>
    <w:rsid w:val="003B3DDD"/>
    <w:rsid w:val="003B4566"/>
    <w:rsid w:val="003B6B1E"/>
    <w:rsid w:val="003B7F65"/>
    <w:rsid w:val="003C153A"/>
    <w:rsid w:val="003C7104"/>
    <w:rsid w:val="003D2035"/>
    <w:rsid w:val="003D61F1"/>
    <w:rsid w:val="003E4912"/>
    <w:rsid w:val="003F0941"/>
    <w:rsid w:val="003F7BF3"/>
    <w:rsid w:val="00417A65"/>
    <w:rsid w:val="004221BD"/>
    <w:rsid w:val="00425146"/>
    <w:rsid w:val="004258EE"/>
    <w:rsid w:val="00426F40"/>
    <w:rsid w:val="00431337"/>
    <w:rsid w:val="00431A14"/>
    <w:rsid w:val="00434202"/>
    <w:rsid w:val="004372CE"/>
    <w:rsid w:val="00440FC4"/>
    <w:rsid w:val="00443C2C"/>
    <w:rsid w:val="0045313A"/>
    <w:rsid w:val="00460267"/>
    <w:rsid w:val="004632B6"/>
    <w:rsid w:val="00474889"/>
    <w:rsid w:val="00484750"/>
    <w:rsid w:val="004905C9"/>
    <w:rsid w:val="0049278A"/>
    <w:rsid w:val="004B0C03"/>
    <w:rsid w:val="004B146B"/>
    <w:rsid w:val="004C387F"/>
    <w:rsid w:val="004C6B93"/>
    <w:rsid w:val="004D0394"/>
    <w:rsid w:val="004D0EA4"/>
    <w:rsid w:val="004D545C"/>
    <w:rsid w:val="004E2BF2"/>
    <w:rsid w:val="004F28BB"/>
    <w:rsid w:val="004F547A"/>
    <w:rsid w:val="004F6EDC"/>
    <w:rsid w:val="00505207"/>
    <w:rsid w:val="0050602E"/>
    <w:rsid w:val="00506521"/>
    <w:rsid w:val="00506601"/>
    <w:rsid w:val="00512C54"/>
    <w:rsid w:val="0052234A"/>
    <w:rsid w:val="0053108E"/>
    <w:rsid w:val="00531B45"/>
    <w:rsid w:val="00533C3A"/>
    <w:rsid w:val="00535726"/>
    <w:rsid w:val="00536C12"/>
    <w:rsid w:val="0054308A"/>
    <w:rsid w:val="00543BFE"/>
    <w:rsid w:val="005450A0"/>
    <w:rsid w:val="00547F57"/>
    <w:rsid w:val="00550771"/>
    <w:rsid w:val="00561F67"/>
    <w:rsid w:val="00563BF1"/>
    <w:rsid w:val="0056553B"/>
    <w:rsid w:val="005656A1"/>
    <w:rsid w:val="00565C98"/>
    <w:rsid w:val="00572B69"/>
    <w:rsid w:val="005822DE"/>
    <w:rsid w:val="00592C07"/>
    <w:rsid w:val="0059302D"/>
    <w:rsid w:val="005958AD"/>
    <w:rsid w:val="00596946"/>
    <w:rsid w:val="005A128A"/>
    <w:rsid w:val="005A1A1D"/>
    <w:rsid w:val="005A52A7"/>
    <w:rsid w:val="005B00BF"/>
    <w:rsid w:val="005B18CD"/>
    <w:rsid w:val="005B6EB2"/>
    <w:rsid w:val="005B70A0"/>
    <w:rsid w:val="005C34BB"/>
    <w:rsid w:val="005C7B56"/>
    <w:rsid w:val="005D3D5C"/>
    <w:rsid w:val="005D412E"/>
    <w:rsid w:val="005D71D3"/>
    <w:rsid w:val="005D7ED8"/>
    <w:rsid w:val="005E1F2F"/>
    <w:rsid w:val="005E32DD"/>
    <w:rsid w:val="005E6E79"/>
    <w:rsid w:val="005F539E"/>
    <w:rsid w:val="005F7B05"/>
    <w:rsid w:val="00600D23"/>
    <w:rsid w:val="00601100"/>
    <w:rsid w:val="00601E82"/>
    <w:rsid w:val="006043D6"/>
    <w:rsid w:val="00605A06"/>
    <w:rsid w:val="006102A3"/>
    <w:rsid w:val="00611CC0"/>
    <w:rsid w:val="006143D1"/>
    <w:rsid w:val="006172AA"/>
    <w:rsid w:val="006249C2"/>
    <w:rsid w:val="00626E17"/>
    <w:rsid w:val="00636CB5"/>
    <w:rsid w:val="006413B4"/>
    <w:rsid w:val="00647659"/>
    <w:rsid w:val="00657ECC"/>
    <w:rsid w:val="00660595"/>
    <w:rsid w:val="00670CF1"/>
    <w:rsid w:val="00671357"/>
    <w:rsid w:val="006726C4"/>
    <w:rsid w:val="0067772C"/>
    <w:rsid w:val="006863F1"/>
    <w:rsid w:val="00697959"/>
    <w:rsid w:val="006A38A1"/>
    <w:rsid w:val="006A5A9C"/>
    <w:rsid w:val="006B4A24"/>
    <w:rsid w:val="006B7AB1"/>
    <w:rsid w:val="006C156C"/>
    <w:rsid w:val="006C2C12"/>
    <w:rsid w:val="006C3F84"/>
    <w:rsid w:val="006D6952"/>
    <w:rsid w:val="006D7DB1"/>
    <w:rsid w:val="006E022E"/>
    <w:rsid w:val="006E232F"/>
    <w:rsid w:val="006E37AD"/>
    <w:rsid w:val="006E3E56"/>
    <w:rsid w:val="006F2D25"/>
    <w:rsid w:val="006F3C7A"/>
    <w:rsid w:val="00702ACB"/>
    <w:rsid w:val="0070332A"/>
    <w:rsid w:val="00703CB6"/>
    <w:rsid w:val="00704FA1"/>
    <w:rsid w:val="007108C2"/>
    <w:rsid w:val="00710968"/>
    <w:rsid w:val="007220AA"/>
    <w:rsid w:val="007234B3"/>
    <w:rsid w:val="00724D1C"/>
    <w:rsid w:val="00727C6F"/>
    <w:rsid w:val="00730402"/>
    <w:rsid w:val="007319C0"/>
    <w:rsid w:val="0073342A"/>
    <w:rsid w:val="00734E8F"/>
    <w:rsid w:val="00737B77"/>
    <w:rsid w:val="00742C30"/>
    <w:rsid w:val="0074546C"/>
    <w:rsid w:val="00746988"/>
    <w:rsid w:val="007469E1"/>
    <w:rsid w:val="00750F1D"/>
    <w:rsid w:val="00751154"/>
    <w:rsid w:val="00757017"/>
    <w:rsid w:val="0076314A"/>
    <w:rsid w:val="007631C6"/>
    <w:rsid w:val="00770DB2"/>
    <w:rsid w:val="00781318"/>
    <w:rsid w:val="00793732"/>
    <w:rsid w:val="00795135"/>
    <w:rsid w:val="007B6156"/>
    <w:rsid w:val="007C2265"/>
    <w:rsid w:val="007D307E"/>
    <w:rsid w:val="007D4808"/>
    <w:rsid w:val="007D5CDD"/>
    <w:rsid w:val="007E04B4"/>
    <w:rsid w:val="007F3F10"/>
    <w:rsid w:val="007F5539"/>
    <w:rsid w:val="007F5C63"/>
    <w:rsid w:val="00800540"/>
    <w:rsid w:val="008134D2"/>
    <w:rsid w:val="0082165D"/>
    <w:rsid w:val="00830F7B"/>
    <w:rsid w:val="00831540"/>
    <w:rsid w:val="00832177"/>
    <w:rsid w:val="00840AC3"/>
    <w:rsid w:val="00841169"/>
    <w:rsid w:val="0084242A"/>
    <w:rsid w:val="008563DF"/>
    <w:rsid w:val="008613DD"/>
    <w:rsid w:val="00863544"/>
    <w:rsid w:val="00867A3A"/>
    <w:rsid w:val="0087080D"/>
    <w:rsid w:val="008717E4"/>
    <w:rsid w:val="0087202F"/>
    <w:rsid w:val="0087221E"/>
    <w:rsid w:val="008743A3"/>
    <w:rsid w:val="008757D5"/>
    <w:rsid w:val="00887DC3"/>
    <w:rsid w:val="008914EE"/>
    <w:rsid w:val="00893DA9"/>
    <w:rsid w:val="00895A04"/>
    <w:rsid w:val="00897EFB"/>
    <w:rsid w:val="008A3B0D"/>
    <w:rsid w:val="008B54CE"/>
    <w:rsid w:val="008B7014"/>
    <w:rsid w:val="008C3A80"/>
    <w:rsid w:val="008D0BDF"/>
    <w:rsid w:val="008D620C"/>
    <w:rsid w:val="008E3C04"/>
    <w:rsid w:val="008E6F79"/>
    <w:rsid w:val="008F5394"/>
    <w:rsid w:val="008F57E9"/>
    <w:rsid w:val="0091004F"/>
    <w:rsid w:val="0091489C"/>
    <w:rsid w:val="00916A97"/>
    <w:rsid w:val="00925916"/>
    <w:rsid w:val="00927F91"/>
    <w:rsid w:val="00951EC2"/>
    <w:rsid w:val="00974150"/>
    <w:rsid w:val="00981180"/>
    <w:rsid w:val="009814FC"/>
    <w:rsid w:val="00987C28"/>
    <w:rsid w:val="009977E4"/>
    <w:rsid w:val="009A1ABF"/>
    <w:rsid w:val="009A5B6A"/>
    <w:rsid w:val="009B3E7E"/>
    <w:rsid w:val="009B5F5E"/>
    <w:rsid w:val="009C09C2"/>
    <w:rsid w:val="009D023E"/>
    <w:rsid w:val="009D1705"/>
    <w:rsid w:val="009D1908"/>
    <w:rsid w:val="009D49E9"/>
    <w:rsid w:val="009E403A"/>
    <w:rsid w:val="009E73E4"/>
    <w:rsid w:val="009F1ED1"/>
    <w:rsid w:val="009F574C"/>
    <w:rsid w:val="00A141CA"/>
    <w:rsid w:val="00A21BED"/>
    <w:rsid w:val="00A27478"/>
    <w:rsid w:val="00A27B79"/>
    <w:rsid w:val="00A3219B"/>
    <w:rsid w:val="00A4187D"/>
    <w:rsid w:val="00A432FF"/>
    <w:rsid w:val="00A44BC0"/>
    <w:rsid w:val="00A514D2"/>
    <w:rsid w:val="00A546BE"/>
    <w:rsid w:val="00A703CE"/>
    <w:rsid w:val="00A70465"/>
    <w:rsid w:val="00A70798"/>
    <w:rsid w:val="00A7107F"/>
    <w:rsid w:val="00A80566"/>
    <w:rsid w:val="00A829CB"/>
    <w:rsid w:val="00A9595E"/>
    <w:rsid w:val="00A97670"/>
    <w:rsid w:val="00AA02E2"/>
    <w:rsid w:val="00AA26C6"/>
    <w:rsid w:val="00AA2E1F"/>
    <w:rsid w:val="00AB2993"/>
    <w:rsid w:val="00AB5523"/>
    <w:rsid w:val="00AC17AF"/>
    <w:rsid w:val="00AC1E8A"/>
    <w:rsid w:val="00AC5904"/>
    <w:rsid w:val="00AC7B4C"/>
    <w:rsid w:val="00AE41AD"/>
    <w:rsid w:val="00AE45EA"/>
    <w:rsid w:val="00AE57B3"/>
    <w:rsid w:val="00AE6554"/>
    <w:rsid w:val="00AF54F8"/>
    <w:rsid w:val="00B03D17"/>
    <w:rsid w:val="00B05BEB"/>
    <w:rsid w:val="00B10B02"/>
    <w:rsid w:val="00B14579"/>
    <w:rsid w:val="00B156E2"/>
    <w:rsid w:val="00B17599"/>
    <w:rsid w:val="00B2502D"/>
    <w:rsid w:val="00B266F5"/>
    <w:rsid w:val="00B44DC7"/>
    <w:rsid w:val="00B548ED"/>
    <w:rsid w:val="00B5504C"/>
    <w:rsid w:val="00B5614B"/>
    <w:rsid w:val="00B64FF4"/>
    <w:rsid w:val="00B70A10"/>
    <w:rsid w:val="00B72F37"/>
    <w:rsid w:val="00B76917"/>
    <w:rsid w:val="00B827C3"/>
    <w:rsid w:val="00B85CA4"/>
    <w:rsid w:val="00B90690"/>
    <w:rsid w:val="00B931C7"/>
    <w:rsid w:val="00B96194"/>
    <w:rsid w:val="00BA07A6"/>
    <w:rsid w:val="00BB2398"/>
    <w:rsid w:val="00BB676A"/>
    <w:rsid w:val="00BC06D5"/>
    <w:rsid w:val="00BC1454"/>
    <w:rsid w:val="00BC2106"/>
    <w:rsid w:val="00BC3B9F"/>
    <w:rsid w:val="00BC3F2C"/>
    <w:rsid w:val="00BC76CA"/>
    <w:rsid w:val="00BD0168"/>
    <w:rsid w:val="00BD0182"/>
    <w:rsid w:val="00BD0743"/>
    <w:rsid w:val="00BD09FD"/>
    <w:rsid w:val="00BD1903"/>
    <w:rsid w:val="00BD37EB"/>
    <w:rsid w:val="00BD4037"/>
    <w:rsid w:val="00BD7B1C"/>
    <w:rsid w:val="00BE308D"/>
    <w:rsid w:val="00BE536B"/>
    <w:rsid w:val="00BE6852"/>
    <w:rsid w:val="00BF4418"/>
    <w:rsid w:val="00BF7E58"/>
    <w:rsid w:val="00C00D5D"/>
    <w:rsid w:val="00C01008"/>
    <w:rsid w:val="00C12C55"/>
    <w:rsid w:val="00C20F79"/>
    <w:rsid w:val="00C25058"/>
    <w:rsid w:val="00C33433"/>
    <w:rsid w:val="00C43AED"/>
    <w:rsid w:val="00C526DA"/>
    <w:rsid w:val="00C61216"/>
    <w:rsid w:val="00C655B6"/>
    <w:rsid w:val="00C66C00"/>
    <w:rsid w:val="00C67799"/>
    <w:rsid w:val="00C70832"/>
    <w:rsid w:val="00C70D42"/>
    <w:rsid w:val="00C76D49"/>
    <w:rsid w:val="00C84D68"/>
    <w:rsid w:val="00C93EA1"/>
    <w:rsid w:val="00C94991"/>
    <w:rsid w:val="00C97FCE"/>
    <w:rsid w:val="00CA0F6D"/>
    <w:rsid w:val="00CA1AB3"/>
    <w:rsid w:val="00CA1F24"/>
    <w:rsid w:val="00CA2189"/>
    <w:rsid w:val="00CC23B9"/>
    <w:rsid w:val="00CC2DCC"/>
    <w:rsid w:val="00CC62F1"/>
    <w:rsid w:val="00CC6830"/>
    <w:rsid w:val="00CD7279"/>
    <w:rsid w:val="00CE1190"/>
    <w:rsid w:val="00CE4748"/>
    <w:rsid w:val="00CF0183"/>
    <w:rsid w:val="00CF467C"/>
    <w:rsid w:val="00CF536B"/>
    <w:rsid w:val="00CF567D"/>
    <w:rsid w:val="00D0092E"/>
    <w:rsid w:val="00D01019"/>
    <w:rsid w:val="00D053B8"/>
    <w:rsid w:val="00D1263C"/>
    <w:rsid w:val="00D128A7"/>
    <w:rsid w:val="00D169D9"/>
    <w:rsid w:val="00D26789"/>
    <w:rsid w:val="00D30B05"/>
    <w:rsid w:val="00D31809"/>
    <w:rsid w:val="00D36F12"/>
    <w:rsid w:val="00D37B2C"/>
    <w:rsid w:val="00D4327A"/>
    <w:rsid w:val="00D54E69"/>
    <w:rsid w:val="00D60FDD"/>
    <w:rsid w:val="00D670EF"/>
    <w:rsid w:val="00D745F4"/>
    <w:rsid w:val="00D818BC"/>
    <w:rsid w:val="00D81FF7"/>
    <w:rsid w:val="00D828AE"/>
    <w:rsid w:val="00D83F3C"/>
    <w:rsid w:val="00D92865"/>
    <w:rsid w:val="00D92F01"/>
    <w:rsid w:val="00DA3BA2"/>
    <w:rsid w:val="00DA6C8F"/>
    <w:rsid w:val="00DB3674"/>
    <w:rsid w:val="00DB724A"/>
    <w:rsid w:val="00DB7A87"/>
    <w:rsid w:val="00DD2997"/>
    <w:rsid w:val="00DD3791"/>
    <w:rsid w:val="00DD39C2"/>
    <w:rsid w:val="00DD7D4A"/>
    <w:rsid w:val="00DF52B1"/>
    <w:rsid w:val="00E02A5E"/>
    <w:rsid w:val="00E049EC"/>
    <w:rsid w:val="00E04DFD"/>
    <w:rsid w:val="00E0553A"/>
    <w:rsid w:val="00E070B3"/>
    <w:rsid w:val="00E12867"/>
    <w:rsid w:val="00E1437A"/>
    <w:rsid w:val="00E22A7B"/>
    <w:rsid w:val="00E23CD6"/>
    <w:rsid w:val="00E2569B"/>
    <w:rsid w:val="00E30899"/>
    <w:rsid w:val="00E31A8E"/>
    <w:rsid w:val="00E328E2"/>
    <w:rsid w:val="00E35EF0"/>
    <w:rsid w:val="00E41BAB"/>
    <w:rsid w:val="00E52B87"/>
    <w:rsid w:val="00E5612D"/>
    <w:rsid w:val="00E60273"/>
    <w:rsid w:val="00E61E41"/>
    <w:rsid w:val="00E64A03"/>
    <w:rsid w:val="00E71185"/>
    <w:rsid w:val="00E74DDE"/>
    <w:rsid w:val="00E7793B"/>
    <w:rsid w:val="00E83790"/>
    <w:rsid w:val="00E970BB"/>
    <w:rsid w:val="00EA2EB1"/>
    <w:rsid w:val="00EB4311"/>
    <w:rsid w:val="00EB5EE6"/>
    <w:rsid w:val="00EB6B8C"/>
    <w:rsid w:val="00EB764C"/>
    <w:rsid w:val="00EC3D98"/>
    <w:rsid w:val="00ED4FE7"/>
    <w:rsid w:val="00EE08CE"/>
    <w:rsid w:val="00EE7250"/>
    <w:rsid w:val="00EF1A4C"/>
    <w:rsid w:val="00EF2343"/>
    <w:rsid w:val="00EF3714"/>
    <w:rsid w:val="00EF4B5A"/>
    <w:rsid w:val="00EF4BEC"/>
    <w:rsid w:val="00F0230A"/>
    <w:rsid w:val="00F02CDC"/>
    <w:rsid w:val="00F119D3"/>
    <w:rsid w:val="00F149E6"/>
    <w:rsid w:val="00F14CBF"/>
    <w:rsid w:val="00F152A3"/>
    <w:rsid w:val="00F1580E"/>
    <w:rsid w:val="00F2377C"/>
    <w:rsid w:val="00F24439"/>
    <w:rsid w:val="00F261A6"/>
    <w:rsid w:val="00F27752"/>
    <w:rsid w:val="00F345BF"/>
    <w:rsid w:val="00F42416"/>
    <w:rsid w:val="00F43B81"/>
    <w:rsid w:val="00F4630E"/>
    <w:rsid w:val="00F528CF"/>
    <w:rsid w:val="00F5699F"/>
    <w:rsid w:val="00F61B43"/>
    <w:rsid w:val="00F67627"/>
    <w:rsid w:val="00F703F7"/>
    <w:rsid w:val="00F70BD8"/>
    <w:rsid w:val="00F833B7"/>
    <w:rsid w:val="00F93E9B"/>
    <w:rsid w:val="00FA6DFE"/>
    <w:rsid w:val="00FA7E3B"/>
    <w:rsid w:val="00FB089F"/>
    <w:rsid w:val="00FB3C00"/>
    <w:rsid w:val="00FB53B6"/>
    <w:rsid w:val="00FC04A7"/>
    <w:rsid w:val="00FC465B"/>
    <w:rsid w:val="00FC7774"/>
    <w:rsid w:val="00FD03DF"/>
    <w:rsid w:val="00FD3AE7"/>
    <w:rsid w:val="00FD3CC1"/>
    <w:rsid w:val="00FE2A81"/>
    <w:rsid w:val="00FE69CF"/>
    <w:rsid w:val="00FF42B2"/>
    <w:rsid w:val="00FF4841"/>
    <w:rsid w:val="017D436C"/>
    <w:rsid w:val="01AA0650"/>
    <w:rsid w:val="02078E59"/>
    <w:rsid w:val="03894FA5"/>
    <w:rsid w:val="0516ED3D"/>
    <w:rsid w:val="060DF40D"/>
    <w:rsid w:val="088A977A"/>
    <w:rsid w:val="099DFDBD"/>
    <w:rsid w:val="09E37F24"/>
    <w:rsid w:val="0A43B2C3"/>
    <w:rsid w:val="0A4C634C"/>
    <w:rsid w:val="10F95FDD"/>
    <w:rsid w:val="1124A621"/>
    <w:rsid w:val="1126F609"/>
    <w:rsid w:val="13FCA948"/>
    <w:rsid w:val="144EDF69"/>
    <w:rsid w:val="1461DC94"/>
    <w:rsid w:val="16EAD981"/>
    <w:rsid w:val="18111FA0"/>
    <w:rsid w:val="18DC877B"/>
    <w:rsid w:val="1990F406"/>
    <w:rsid w:val="1A2183E1"/>
    <w:rsid w:val="1C79F099"/>
    <w:rsid w:val="1CD8AADA"/>
    <w:rsid w:val="1E1F53E2"/>
    <w:rsid w:val="1EEFFB19"/>
    <w:rsid w:val="205E1851"/>
    <w:rsid w:val="209888CE"/>
    <w:rsid w:val="22DED887"/>
    <w:rsid w:val="2428FE12"/>
    <w:rsid w:val="24DCF0EA"/>
    <w:rsid w:val="2548D65C"/>
    <w:rsid w:val="25FD1657"/>
    <w:rsid w:val="26A76F57"/>
    <w:rsid w:val="28E52F03"/>
    <w:rsid w:val="297CC58D"/>
    <w:rsid w:val="2A88BBFD"/>
    <w:rsid w:val="2B4491E3"/>
    <w:rsid w:val="2B7DE4E1"/>
    <w:rsid w:val="2C7E5893"/>
    <w:rsid w:val="2D66A55A"/>
    <w:rsid w:val="2E5E9E40"/>
    <w:rsid w:val="2EF56208"/>
    <w:rsid w:val="2FF5DE21"/>
    <w:rsid w:val="31497A98"/>
    <w:rsid w:val="319998C6"/>
    <w:rsid w:val="32C842A0"/>
    <w:rsid w:val="33EF2BC1"/>
    <w:rsid w:val="3429B9B9"/>
    <w:rsid w:val="3749330E"/>
    <w:rsid w:val="38180463"/>
    <w:rsid w:val="3A2775C0"/>
    <w:rsid w:val="3C332037"/>
    <w:rsid w:val="3D662F0E"/>
    <w:rsid w:val="3E7ABFE5"/>
    <w:rsid w:val="3F63C5BC"/>
    <w:rsid w:val="3FEC1542"/>
    <w:rsid w:val="400C2B5D"/>
    <w:rsid w:val="410BC782"/>
    <w:rsid w:val="416EE6AD"/>
    <w:rsid w:val="41EEA45A"/>
    <w:rsid w:val="423A8546"/>
    <w:rsid w:val="42874DA8"/>
    <w:rsid w:val="43A35F08"/>
    <w:rsid w:val="43BEF17C"/>
    <w:rsid w:val="44317754"/>
    <w:rsid w:val="45F003BF"/>
    <w:rsid w:val="46070456"/>
    <w:rsid w:val="472498B1"/>
    <w:rsid w:val="481391BD"/>
    <w:rsid w:val="48DC6E8D"/>
    <w:rsid w:val="4B049531"/>
    <w:rsid w:val="4C1D64D9"/>
    <w:rsid w:val="4C6C0BF2"/>
    <w:rsid w:val="4C78B098"/>
    <w:rsid w:val="4C9A25B7"/>
    <w:rsid w:val="4D09FBE0"/>
    <w:rsid w:val="4EF09554"/>
    <w:rsid w:val="4F81215B"/>
    <w:rsid w:val="500AE3E6"/>
    <w:rsid w:val="5086BB4A"/>
    <w:rsid w:val="51C533E7"/>
    <w:rsid w:val="52147D88"/>
    <w:rsid w:val="546E4993"/>
    <w:rsid w:val="5525706A"/>
    <w:rsid w:val="55DE5C10"/>
    <w:rsid w:val="578BA7E0"/>
    <w:rsid w:val="58F1357D"/>
    <w:rsid w:val="591A82E0"/>
    <w:rsid w:val="595FCB59"/>
    <w:rsid w:val="59C4CA1F"/>
    <w:rsid w:val="59FFE502"/>
    <w:rsid w:val="5A1CC822"/>
    <w:rsid w:val="5AADDE08"/>
    <w:rsid w:val="5B2D8576"/>
    <w:rsid w:val="5B661485"/>
    <w:rsid w:val="5BA355B4"/>
    <w:rsid w:val="5E6357EC"/>
    <w:rsid w:val="5E67A79A"/>
    <w:rsid w:val="61ADE1A7"/>
    <w:rsid w:val="61D5D5A7"/>
    <w:rsid w:val="64EDE3A7"/>
    <w:rsid w:val="664A523C"/>
    <w:rsid w:val="66EC019C"/>
    <w:rsid w:val="68111C9B"/>
    <w:rsid w:val="6A47E9B8"/>
    <w:rsid w:val="6B692EF1"/>
    <w:rsid w:val="6B9444C6"/>
    <w:rsid w:val="6BBFDC16"/>
    <w:rsid w:val="6CFE0793"/>
    <w:rsid w:val="6DD8265C"/>
    <w:rsid w:val="6DEA596A"/>
    <w:rsid w:val="6E272AED"/>
    <w:rsid w:val="6EC30372"/>
    <w:rsid w:val="70D2CF6B"/>
    <w:rsid w:val="7172BE57"/>
    <w:rsid w:val="718F02FA"/>
    <w:rsid w:val="71C30257"/>
    <w:rsid w:val="71C44A24"/>
    <w:rsid w:val="724C6000"/>
    <w:rsid w:val="7360C3FF"/>
    <w:rsid w:val="74166E0E"/>
    <w:rsid w:val="75A11033"/>
    <w:rsid w:val="75C0FF9E"/>
    <w:rsid w:val="7640EE5A"/>
    <w:rsid w:val="766EDD36"/>
    <w:rsid w:val="7A335699"/>
    <w:rsid w:val="7AC794FF"/>
    <w:rsid w:val="7B72A2AC"/>
    <w:rsid w:val="7B81D85F"/>
    <w:rsid w:val="7C786423"/>
    <w:rsid w:val="7D017C61"/>
    <w:rsid w:val="7E61E186"/>
    <w:rsid w:val="7EDA1744"/>
    <w:rsid w:val="7FAE329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6C17C"/>
  <w15:chartTrackingRefBased/>
  <w15:docId w15:val="{F6D3EC36-ED74-4273-BE05-7B6F52C0F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37B2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37B2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37B2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37B2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37B2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37B2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37B2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37B2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37B2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7B2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37B2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37B2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37B2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37B2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37B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37B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37B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37B2C"/>
    <w:rPr>
      <w:rFonts w:eastAsiaTheme="majorEastAsia" w:cstheme="majorBidi"/>
      <w:color w:val="272727" w:themeColor="text1" w:themeTint="D8"/>
    </w:rPr>
  </w:style>
  <w:style w:type="paragraph" w:styleId="Title">
    <w:name w:val="Title"/>
    <w:basedOn w:val="Normal"/>
    <w:next w:val="Normal"/>
    <w:link w:val="TitleChar"/>
    <w:uiPriority w:val="10"/>
    <w:qFormat/>
    <w:rsid w:val="00D37B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7B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37B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37B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7B2C"/>
    <w:pPr>
      <w:spacing w:before="160"/>
      <w:jc w:val="center"/>
    </w:pPr>
    <w:rPr>
      <w:i/>
      <w:iCs/>
      <w:color w:val="404040" w:themeColor="text1" w:themeTint="BF"/>
    </w:rPr>
  </w:style>
  <w:style w:type="character" w:customStyle="1" w:styleId="QuoteChar">
    <w:name w:val="Quote Char"/>
    <w:basedOn w:val="DefaultParagraphFont"/>
    <w:link w:val="Quote"/>
    <w:uiPriority w:val="29"/>
    <w:rsid w:val="00D37B2C"/>
    <w:rPr>
      <w:i/>
      <w:iCs/>
      <w:color w:val="404040" w:themeColor="text1" w:themeTint="BF"/>
    </w:rPr>
  </w:style>
  <w:style w:type="paragraph" w:styleId="ListParagraph">
    <w:name w:val="List Paragraph"/>
    <w:basedOn w:val="Normal"/>
    <w:uiPriority w:val="34"/>
    <w:qFormat/>
    <w:rsid w:val="00D37B2C"/>
    <w:pPr>
      <w:ind w:left="720"/>
      <w:contextualSpacing/>
    </w:pPr>
  </w:style>
  <w:style w:type="character" w:styleId="IntenseEmphasis">
    <w:name w:val="Intense Emphasis"/>
    <w:basedOn w:val="DefaultParagraphFont"/>
    <w:uiPriority w:val="21"/>
    <w:qFormat/>
    <w:rsid w:val="00D37B2C"/>
    <w:rPr>
      <w:i/>
      <w:iCs/>
      <w:color w:val="0F4761" w:themeColor="accent1" w:themeShade="BF"/>
    </w:rPr>
  </w:style>
  <w:style w:type="paragraph" w:styleId="IntenseQuote">
    <w:name w:val="Intense Quote"/>
    <w:basedOn w:val="Normal"/>
    <w:next w:val="Normal"/>
    <w:link w:val="IntenseQuoteChar"/>
    <w:uiPriority w:val="30"/>
    <w:qFormat/>
    <w:rsid w:val="00D37B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37B2C"/>
    <w:rPr>
      <w:i/>
      <w:iCs/>
      <w:color w:val="0F4761" w:themeColor="accent1" w:themeShade="BF"/>
    </w:rPr>
  </w:style>
  <w:style w:type="character" w:styleId="IntenseReference">
    <w:name w:val="Intense Reference"/>
    <w:basedOn w:val="DefaultParagraphFont"/>
    <w:uiPriority w:val="32"/>
    <w:qFormat/>
    <w:rsid w:val="00D37B2C"/>
    <w:rPr>
      <w:b/>
      <w:bCs/>
      <w:smallCaps/>
      <w:color w:val="0F4761" w:themeColor="accent1" w:themeShade="BF"/>
      <w:spacing w:val="5"/>
    </w:rPr>
  </w:style>
  <w:style w:type="table" w:styleId="TableGrid">
    <w:name w:val="Table Grid"/>
    <w:basedOn w:val="TableNormal"/>
    <w:uiPriority w:val="39"/>
    <w:rsid w:val="003D61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06521"/>
    <w:rPr>
      <w:sz w:val="16"/>
      <w:szCs w:val="16"/>
    </w:rPr>
  </w:style>
  <w:style w:type="paragraph" w:styleId="CommentText">
    <w:name w:val="annotation text"/>
    <w:basedOn w:val="Normal"/>
    <w:link w:val="CommentTextChar"/>
    <w:uiPriority w:val="99"/>
    <w:unhideWhenUsed/>
    <w:rsid w:val="00506521"/>
    <w:pPr>
      <w:spacing w:line="240" w:lineRule="auto"/>
    </w:pPr>
    <w:rPr>
      <w:sz w:val="20"/>
      <w:szCs w:val="20"/>
    </w:rPr>
  </w:style>
  <w:style w:type="character" w:customStyle="1" w:styleId="CommentTextChar">
    <w:name w:val="Comment Text Char"/>
    <w:basedOn w:val="DefaultParagraphFont"/>
    <w:link w:val="CommentText"/>
    <w:uiPriority w:val="99"/>
    <w:rsid w:val="00506521"/>
    <w:rPr>
      <w:sz w:val="20"/>
      <w:szCs w:val="20"/>
    </w:rPr>
  </w:style>
  <w:style w:type="paragraph" w:styleId="CommentSubject">
    <w:name w:val="annotation subject"/>
    <w:basedOn w:val="CommentText"/>
    <w:next w:val="CommentText"/>
    <w:link w:val="CommentSubjectChar"/>
    <w:uiPriority w:val="99"/>
    <w:semiHidden/>
    <w:unhideWhenUsed/>
    <w:rsid w:val="00506521"/>
    <w:rPr>
      <w:b/>
      <w:bCs/>
    </w:rPr>
  </w:style>
  <w:style w:type="character" w:customStyle="1" w:styleId="CommentSubjectChar">
    <w:name w:val="Comment Subject Char"/>
    <w:basedOn w:val="CommentTextChar"/>
    <w:link w:val="CommentSubject"/>
    <w:uiPriority w:val="99"/>
    <w:semiHidden/>
    <w:rsid w:val="00506521"/>
    <w:rPr>
      <w:b/>
      <w:bCs/>
      <w:sz w:val="20"/>
      <w:szCs w:val="20"/>
    </w:rPr>
  </w:style>
  <w:style w:type="paragraph" w:styleId="Revision">
    <w:name w:val="Revision"/>
    <w:hidden/>
    <w:uiPriority w:val="99"/>
    <w:semiHidden/>
    <w:rsid w:val="00B14579"/>
    <w:pPr>
      <w:spacing w:after="0" w:line="240" w:lineRule="auto"/>
    </w:pPr>
  </w:style>
  <w:style w:type="character" w:styleId="Hyperlink">
    <w:name w:val="Hyperlink"/>
    <w:basedOn w:val="DefaultParagraphFont"/>
    <w:uiPriority w:val="99"/>
    <w:unhideWhenUsed/>
    <w:rsid w:val="00030E4A"/>
    <w:rPr>
      <w:color w:val="467886" w:themeColor="hyperlink"/>
      <w:u w:val="single"/>
    </w:rPr>
  </w:style>
  <w:style w:type="character" w:styleId="UnresolvedMention">
    <w:name w:val="Unresolved Mention"/>
    <w:basedOn w:val="DefaultParagraphFont"/>
    <w:uiPriority w:val="99"/>
    <w:semiHidden/>
    <w:unhideWhenUsed/>
    <w:rsid w:val="00030E4A"/>
    <w:rPr>
      <w:color w:val="605E5C"/>
      <w:shd w:val="clear" w:color="auto" w:fill="E1DFDD"/>
    </w:rPr>
  </w:style>
  <w:style w:type="character" w:styleId="FootnoteReference">
    <w:name w:val="footnote reference"/>
    <w:basedOn w:val="DefaultParagraphFont"/>
    <w:uiPriority w:val="99"/>
    <w:semiHidden/>
    <w:unhideWhenUsed/>
    <w:rsid w:val="005F7B05"/>
    <w:rPr>
      <w:vertAlign w:val="superscript"/>
    </w:rPr>
  </w:style>
  <w:style w:type="paragraph" w:styleId="Header">
    <w:name w:val="header"/>
    <w:basedOn w:val="Normal"/>
    <w:link w:val="HeaderChar"/>
    <w:uiPriority w:val="99"/>
    <w:unhideWhenUsed/>
    <w:rsid w:val="006A38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38A1"/>
  </w:style>
  <w:style w:type="paragraph" w:styleId="Footer">
    <w:name w:val="footer"/>
    <w:basedOn w:val="Normal"/>
    <w:link w:val="FooterChar"/>
    <w:uiPriority w:val="99"/>
    <w:unhideWhenUsed/>
    <w:rsid w:val="006A38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38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EBBE1-1830-4C3F-93ED-5AF8E150F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1339</TotalTime>
  <Pages>18</Pages>
  <Words>4433</Words>
  <Characters>24826</Characters>
  <Application>Microsoft Office Word</Application>
  <DocSecurity>0</DocSecurity>
  <Lines>1079</Lines>
  <Paragraphs>1170</Paragraphs>
  <ScaleCrop>false</ScaleCrop>
  <Company/>
  <LinksUpToDate>false</LinksUpToDate>
  <CharactersWithSpaces>28089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Miller</dc:creator>
  <cp:keywords/>
  <dc:description/>
  <cp:lastModifiedBy>Nina Morency Brassard</cp:lastModifiedBy>
  <cp:revision>325</cp:revision>
  <dcterms:created xsi:type="dcterms:W3CDTF">2025-10-13T23:07:00Z</dcterms:created>
  <dcterms:modified xsi:type="dcterms:W3CDTF">2025-12-31T11:54:00Z</dcterms:modified>
</cp:coreProperties>
</file>